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15.xml" ContentType="application/vnd.openxmlformats-officedocument.wordprocessingml.header+xml"/>
  <Override PartName="/word/footer15.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8.xml" ContentType="application/vnd.openxmlformats-officedocument.wordprocessingml.header+xml"/>
  <Override PartName="/word/footer18.xml" ContentType="application/vnd.openxmlformats-officedocument.wordprocessingml.footer+xml"/>
  <Override PartName="/word/header19.xml" ContentType="application/vnd.openxmlformats-officedocument.wordprocessingml.header+xml"/>
  <Override PartName="/word/header20.xml" ContentType="application/vnd.openxmlformats-officedocument.wordprocessingml.header+xml"/>
  <Override PartName="/word/footer19.xml" ContentType="application/vnd.openxmlformats-officedocument.wordprocessingml.footer+xml"/>
  <Override PartName="/word/footer20.xml" ContentType="application/vnd.openxmlformats-officedocument.wordprocessingml.footer+xml"/>
  <Override PartName="/word/header21.xml" ContentType="application/vnd.openxmlformats-officedocument.wordprocessingml.header+xml"/>
  <Override PartName="/word/footer21.xml" ContentType="application/vnd.openxmlformats-officedocument.wordprocessingml.footer+xml"/>
  <Override PartName="/word/header22.xml" ContentType="application/vnd.openxmlformats-officedocument.wordprocessingml.header+xml"/>
  <Override PartName="/word/header23.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header24.xml" ContentType="application/vnd.openxmlformats-officedocument.wordprocessingml.header+xml"/>
  <Override PartName="/word/footer24.xml" ContentType="application/vnd.openxmlformats-officedocument.wordprocessingml.footer+xml"/>
  <Override PartName="/word/header25.xml" ContentType="application/vnd.openxmlformats-officedocument.wordprocessingml.header+xml"/>
  <Override PartName="/word/header26.xml" ContentType="application/vnd.openxmlformats-officedocument.wordprocessingml.header+xml"/>
  <Override PartName="/word/footer25.xml" ContentType="application/vnd.openxmlformats-officedocument.wordprocessingml.footer+xml"/>
  <Override PartName="/word/footer26.xml" ContentType="application/vnd.openxmlformats-officedocument.wordprocessingml.footer+xml"/>
  <Override PartName="/word/header27.xml" ContentType="application/vnd.openxmlformats-officedocument.wordprocessingml.header+xml"/>
  <Override PartName="/word/footer27.xml" ContentType="application/vnd.openxmlformats-officedocument.wordprocessingml.footer+xml"/>
  <Override PartName="/word/header28.xml" ContentType="application/vnd.openxmlformats-officedocument.wordprocessingml.header+xml"/>
  <Override PartName="/word/header29.xml" ContentType="application/vnd.openxmlformats-officedocument.wordprocessingml.header+xml"/>
  <Override PartName="/word/footer28.xml" ContentType="application/vnd.openxmlformats-officedocument.wordprocessingml.footer+xml"/>
  <Override PartName="/word/footer29.xml" ContentType="application/vnd.openxmlformats-officedocument.wordprocessingml.footer+xml"/>
  <Override PartName="/word/header30.xml" ContentType="application/vnd.openxmlformats-officedocument.wordprocessingml.header+xml"/>
  <Override PartName="/word/footer30.xml" ContentType="application/vnd.openxmlformats-officedocument.wordprocessingml.footer+xml"/>
  <Override PartName="/word/header31.xml" ContentType="application/vnd.openxmlformats-officedocument.wordprocessingml.header+xml"/>
  <Override PartName="/word/header32.xml" ContentType="application/vnd.openxmlformats-officedocument.wordprocessingml.header+xml"/>
  <Override PartName="/word/footer31.xml" ContentType="application/vnd.openxmlformats-officedocument.wordprocessingml.footer+xml"/>
  <Override PartName="/word/footer32.xml" ContentType="application/vnd.openxmlformats-officedocument.wordprocessingml.footer+xml"/>
  <Override PartName="/word/header33.xml" ContentType="application/vnd.openxmlformats-officedocument.wordprocessingml.header+xml"/>
  <Override PartName="/word/footer33.xml" ContentType="application/vnd.openxmlformats-officedocument.wordprocessingml.footer+xml"/>
  <Override PartName="/word/header34.xml" ContentType="application/vnd.openxmlformats-officedocument.wordprocessingml.header+xml"/>
  <Override PartName="/word/header35.xml" ContentType="application/vnd.openxmlformats-officedocument.wordprocessingml.header+xml"/>
  <Override PartName="/word/footer34.xml" ContentType="application/vnd.openxmlformats-officedocument.wordprocessingml.footer+xml"/>
  <Override PartName="/word/footer35.xml" ContentType="application/vnd.openxmlformats-officedocument.wordprocessingml.footer+xml"/>
  <Override PartName="/word/header36.xml" ContentType="application/vnd.openxmlformats-officedocument.wordprocessingml.header+xml"/>
  <Override PartName="/word/footer36.xml" ContentType="application/vnd.openxmlformats-officedocument.wordprocessingml.footer+xml"/>
  <Override PartName="/word/header37.xml" ContentType="application/vnd.openxmlformats-officedocument.wordprocessingml.header+xml"/>
  <Override PartName="/word/header38.xml" ContentType="application/vnd.openxmlformats-officedocument.wordprocessingml.header+xml"/>
  <Override PartName="/word/footer37.xml" ContentType="application/vnd.openxmlformats-officedocument.wordprocessingml.footer+xml"/>
  <Override PartName="/word/footer38.xml" ContentType="application/vnd.openxmlformats-officedocument.wordprocessingml.footer+xml"/>
  <Override PartName="/word/header39.xml" ContentType="application/vnd.openxmlformats-officedocument.wordprocessingml.header+xml"/>
  <Override PartName="/word/footer39.xml" ContentType="application/vnd.openxmlformats-officedocument.wordprocessingml.footer+xml"/>
  <Override PartName="/word/header40.xml" ContentType="application/vnd.openxmlformats-officedocument.wordprocessingml.header+xml"/>
  <Override PartName="/word/header41.xml" ContentType="application/vnd.openxmlformats-officedocument.wordprocessingml.header+xml"/>
  <Override PartName="/word/footer40.xml" ContentType="application/vnd.openxmlformats-officedocument.wordprocessingml.footer+xml"/>
  <Override PartName="/word/footer41.xml" ContentType="application/vnd.openxmlformats-officedocument.wordprocessingml.footer+xml"/>
  <Override PartName="/word/header42.xml" ContentType="application/vnd.openxmlformats-officedocument.wordprocessingml.header+xml"/>
  <Override PartName="/word/footer42.xml" ContentType="application/vnd.openxmlformats-officedocument.wordprocessingml.footer+xml"/>
  <Override PartName="/word/header43.xml" ContentType="application/vnd.openxmlformats-officedocument.wordprocessingml.header+xml"/>
  <Override PartName="/word/header44.xml" ContentType="application/vnd.openxmlformats-officedocument.wordprocessingml.header+xml"/>
  <Override PartName="/word/footer43.xml" ContentType="application/vnd.openxmlformats-officedocument.wordprocessingml.footer+xml"/>
  <Override PartName="/word/footer44.xml" ContentType="application/vnd.openxmlformats-officedocument.wordprocessingml.footer+xml"/>
  <Override PartName="/word/header45.xml" ContentType="application/vnd.openxmlformats-officedocument.wordprocessingml.header+xml"/>
  <Override PartName="/word/footer45.xml" ContentType="application/vnd.openxmlformats-officedocument.wordprocessingml.footer+xml"/>
  <Override PartName="/word/header46.xml" ContentType="application/vnd.openxmlformats-officedocument.wordprocessingml.header+xml"/>
  <Override PartName="/word/header47.xml" ContentType="application/vnd.openxmlformats-officedocument.wordprocessingml.header+xml"/>
  <Override PartName="/word/footer46.xml" ContentType="application/vnd.openxmlformats-officedocument.wordprocessingml.footer+xml"/>
  <Override PartName="/word/footer47.xml" ContentType="application/vnd.openxmlformats-officedocument.wordprocessingml.footer+xml"/>
  <Override PartName="/word/header48.xml" ContentType="application/vnd.openxmlformats-officedocument.wordprocessingml.header+xml"/>
  <Override PartName="/word/footer48.xml" ContentType="application/vnd.openxmlformats-officedocument.wordprocessingml.footer+xml"/>
  <Override PartName="/word/header49.xml" ContentType="application/vnd.openxmlformats-officedocument.wordprocessingml.header+xml"/>
  <Override PartName="/word/header50.xml" ContentType="application/vnd.openxmlformats-officedocument.wordprocessingml.header+xml"/>
  <Override PartName="/word/footer49.xml" ContentType="application/vnd.openxmlformats-officedocument.wordprocessingml.footer+xml"/>
  <Override PartName="/word/footer50.xml" ContentType="application/vnd.openxmlformats-officedocument.wordprocessingml.footer+xml"/>
  <Override PartName="/word/header51.xml" ContentType="application/vnd.openxmlformats-officedocument.wordprocessingml.header+xml"/>
  <Override PartName="/word/footer51.xml" ContentType="application/vnd.openxmlformats-officedocument.wordprocessingml.footer+xml"/>
  <Override PartName="/word/header52.xml" ContentType="application/vnd.openxmlformats-officedocument.wordprocessingml.header+xml"/>
  <Override PartName="/word/header53.xml" ContentType="application/vnd.openxmlformats-officedocument.wordprocessingml.header+xml"/>
  <Override PartName="/word/footer52.xml" ContentType="application/vnd.openxmlformats-officedocument.wordprocessingml.footer+xml"/>
  <Override PartName="/word/footer53.xml" ContentType="application/vnd.openxmlformats-officedocument.wordprocessingml.footer+xml"/>
  <Override PartName="/word/header54.xml" ContentType="application/vnd.openxmlformats-officedocument.wordprocessingml.header+xml"/>
  <Override PartName="/word/footer54.xml" ContentType="application/vnd.openxmlformats-officedocument.wordprocessingml.footer+xml"/>
  <Override PartName="/word/header55.xml" ContentType="application/vnd.openxmlformats-officedocument.wordprocessingml.header+xml"/>
  <Override PartName="/word/header56.xml" ContentType="application/vnd.openxmlformats-officedocument.wordprocessingml.header+xml"/>
  <Override PartName="/word/footer55.xml" ContentType="application/vnd.openxmlformats-officedocument.wordprocessingml.footer+xml"/>
  <Override PartName="/word/footer56.xml" ContentType="application/vnd.openxmlformats-officedocument.wordprocessingml.footer+xml"/>
  <Override PartName="/word/header57.xml" ContentType="application/vnd.openxmlformats-officedocument.wordprocessingml.header+xml"/>
  <Override PartName="/word/footer57.xml" ContentType="application/vnd.openxmlformats-officedocument.wordprocessingml.footer+xml"/>
  <Override PartName="/word/header58.xml" ContentType="application/vnd.openxmlformats-officedocument.wordprocessingml.header+xml"/>
  <Override PartName="/word/header59.xml" ContentType="application/vnd.openxmlformats-officedocument.wordprocessingml.header+xml"/>
  <Override PartName="/word/footer58.xml" ContentType="application/vnd.openxmlformats-officedocument.wordprocessingml.footer+xml"/>
  <Override PartName="/word/footer59.xml" ContentType="application/vnd.openxmlformats-officedocument.wordprocessingml.footer+xml"/>
  <Override PartName="/word/header60.xml" ContentType="application/vnd.openxmlformats-officedocument.wordprocessingml.header+xml"/>
  <Override PartName="/word/footer60.xml" ContentType="application/vnd.openxmlformats-officedocument.wordprocessingml.footer+xml"/>
  <Override PartName="/word/header61.xml" ContentType="application/vnd.openxmlformats-officedocument.wordprocessingml.header+xml"/>
  <Override PartName="/word/header62.xml" ContentType="application/vnd.openxmlformats-officedocument.wordprocessingml.header+xml"/>
  <Override PartName="/word/footer61.xml" ContentType="application/vnd.openxmlformats-officedocument.wordprocessingml.footer+xml"/>
  <Override PartName="/word/footer62.xml" ContentType="application/vnd.openxmlformats-officedocument.wordprocessingml.footer+xml"/>
  <Override PartName="/word/header63.xml" ContentType="application/vnd.openxmlformats-officedocument.wordprocessingml.header+xml"/>
  <Override PartName="/word/footer63.xml" ContentType="application/vnd.openxmlformats-officedocument.wordprocessingml.footer+xml"/>
  <Override PartName="/word/header64.xml" ContentType="application/vnd.openxmlformats-officedocument.wordprocessingml.header+xml"/>
  <Override PartName="/word/header65.xml" ContentType="application/vnd.openxmlformats-officedocument.wordprocessingml.header+xml"/>
  <Override PartName="/word/footer64.xml" ContentType="application/vnd.openxmlformats-officedocument.wordprocessingml.footer+xml"/>
  <Override PartName="/word/footer65.xml" ContentType="application/vnd.openxmlformats-officedocument.wordprocessingml.footer+xml"/>
  <Override PartName="/word/header66.xml" ContentType="application/vnd.openxmlformats-officedocument.wordprocessingml.header+xml"/>
  <Override PartName="/word/footer66.xml" ContentType="application/vnd.openxmlformats-officedocument.wordprocessingml.footer+xml"/>
  <Override PartName="/word/header67.xml" ContentType="application/vnd.openxmlformats-officedocument.wordprocessingml.header+xml"/>
  <Override PartName="/word/header68.xml" ContentType="application/vnd.openxmlformats-officedocument.wordprocessingml.header+xml"/>
  <Override PartName="/word/footer67.xml" ContentType="application/vnd.openxmlformats-officedocument.wordprocessingml.footer+xml"/>
  <Override PartName="/word/footer68.xml" ContentType="application/vnd.openxmlformats-officedocument.wordprocessingml.footer+xml"/>
  <Override PartName="/word/header69.xml" ContentType="application/vnd.openxmlformats-officedocument.wordprocessingml.header+xml"/>
  <Override PartName="/word/footer69.xml" ContentType="application/vnd.openxmlformats-officedocument.wordprocessingml.footer+xml"/>
  <Override PartName="/word/header70.xml" ContentType="application/vnd.openxmlformats-officedocument.wordprocessingml.header+xml"/>
  <Override PartName="/word/header71.xml" ContentType="application/vnd.openxmlformats-officedocument.wordprocessingml.header+xml"/>
  <Override PartName="/word/footer70.xml" ContentType="application/vnd.openxmlformats-officedocument.wordprocessingml.footer+xml"/>
  <Override PartName="/word/footer71.xml" ContentType="application/vnd.openxmlformats-officedocument.wordprocessingml.footer+xml"/>
  <Override PartName="/word/header72.xml" ContentType="application/vnd.openxmlformats-officedocument.wordprocessingml.header+xml"/>
  <Override PartName="/word/footer72.xml" ContentType="application/vnd.openxmlformats-officedocument.wordprocessingml.footer+xml"/>
  <Override PartName="/word/header73.xml" ContentType="application/vnd.openxmlformats-officedocument.wordprocessingml.header+xml"/>
  <Override PartName="/word/header74.xml" ContentType="application/vnd.openxmlformats-officedocument.wordprocessingml.header+xml"/>
  <Override PartName="/word/footer73.xml" ContentType="application/vnd.openxmlformats-officedocument.wordprocessingml.footer+xml"/>
  <Override PartName="/word/footer74.xml" ContentType="application/vnd.openxmlformats-officedocument.wordprocessingml.footer+xml"/>
  <Override PartName="/word/header75.xml" ContentType="application/vnd.openxmlformats-officedocument.wordprocessingml.header+xml"/>
  <Override PartName="/word/footer7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098B76C" w14:textId="77777777" w:rsidR="00226D53" w:rsidRDefault="00226D53" w:rsidP="00B063DC">
      <w:pPr>
        <w:pStyle w:val="Kopfzeile"/>
      </w:pPr>
    </w:p>
    <w:p w14:paraId="5DC19A67" w14:textId="1D558D28" w:rsidR="00CC6210" w:rsidRDefault="00D646FB" w:rsidP="00F9167A">
      <w:pPr>
        <w:pStyle w:val="Titel-Subberschrift"/>
        <w:framePr w:h="9496" w:wrap="notBeside" w:vAnchor="page" w:y="6346"/>
        <w:spacing w:after="0"/>
      </w:pPr>
      <w:r>
        <w:t>Beschreibung der</w:t>
      </w:r>
      <w:del w:id="0" w:author="IQTIG" w:date="2020-04-28T19:37:00Z">
        <w:r>
          <w:br/>
        </w:r>
      </w:del>
      <w:ins w:id="1" w:author="IQTIG" w:date="2020-04-28T19:37:00Z">
        <w:r w:rsidR="00CD6FF5">
          <w:t xml:space="preserve"> </w:t>
        </w:r>
      </w:ins>
      <w:r w:rsidR="00CD6FF5">
        <w:t>Qualitätsindikatoren</w:t>
      </w:r>
      <w:del w:id="2" w:author="IQTIG" w:date="2020-04-28T19:37:00Z">
        <w:r w:rsidR="009F2AFF">
          <w:delText xml:space="preserve"> </w:delText>
        </w:r>
      </w:del>
      <w:ins w:id="3" w:author="IQTIG" w:date="2020-04-28T19:37:00Z">
        <w:r>
          <w:br/>
        </w:r>
      </w:ins>
      <w:r w:rsidR="009F2AFF">
        <w:t>und Kennzahlen</w:t>
      </w:r>
      <w:del w:id="4" w:author="IQTIG" w:date="2020-04-28T19:37:00Z">
        <w:r>
          <w:br/>
        </w:r>
      </w:del>
      <w:ins w:id="5" w:author="IQTIG" w:date="2020-04-28T19:37:00Z">
        <w:r w:rsidR="00CD6FF5">
          <w:t xml:space="preserve"> </w:t>
        </w:r>
      </w:ins>
      <w:r w:rsidR="00F409F8">
        <w:t xml:space="preserve">nach </w:t>
      </w:r>
      <w:r>
        <w:t>QSKH-RL</w:t>
      </w:r>
    </w:p>
    <w:p w14:paraId="674D3808" w14:textId="77777777" w:rsidR="00A24618" w:rsidRDefault="00A24618" w:rsidP="00F9167A">
      <w:pPr>
        <w:pStyle w:val="Titel-berschrift"/>
        <w:framePr w:h="9496" w:wrap="notBeside" w:vAnchor="page" w:y="6346"/>
        <w:suppressAutoHyphens/>
        <w:spacing w:before="240" w:after="0"/>
        <w:rPr>
          <w:ins w:id="6" w:author="IQTIG" w:date="2020-04-28T19:37:00Z"/>
        </w:rPr>
      </w:pPr>
    </w:p>
    <w:p w14:paraId="186B8A36" w14:textId="77777777" w:rsidR="00022543" w:rsidRPr="00022543" w:rsidRDefault="009F2AFF" w:rsidP="00E03FC9">
      <w:pPr>
        <w:pStyle w:val="Titel-berschrift"/>
        <w:framePr w:h="9496" w:wrap="notBeside" w:vAnchor="page" w:y="6346"/>
        <w:suppressAutoHyphens/>
      </w:pPr>
      <w:r>
        <w:t>Implantierbare Defibrillatoren-Revision/-Systemwechsel/-Explantation</w:t>
      </w:r>
    </w:p>
    <w:p w14:paraId="70A20465" w14:textId="7614E7C8" w:rsidR="00022543" w:rsidRDefault="00022543" w:rsidP="00FA117E">
      <w:pPr>
        <w:pStyle w:val="Titel-Subberschrift"/>
        <w:framePr w:h="9496" w:wrap="notBeside" w:vAnchor="page" w:y="6346"/>
      </w:pPr>
      <w:r>
        <w:t xml:space="preserve">Erfassungsjahr </w:t>
      </w:r>
      <w:del w:id="7" w:author="IQTIG" w:date="2020-04-28T19:37:00Z">
        <w:r w:rsidR="00F409F8">
          <w:delText>2018</w:delText>
        </w:r>
      </w:del>
      <w:ins w:id="8" w:author="IQTIG" w:date="2020-04-28T19:37:00Z">
        <w:r>
          <w:t>2019</w:t>
        </w:r>
      </w:ins>
    </w:p>
    <w:p w14:paraId="128F7B2C" w14:textId="77777777" w:rsidR="00DA46B2" w:rsidRDefault="00DA46B2" w:rsidP="00FA117E">
      <w:pPr>
        <w:pStyle w:val="TitelseiteStand"/>
        <w:framePr w:h="9496" w:wrap="notBeside" w:vAnchor="page" w:y="6346"/>
        <w:rPr>
          <w:ins w:id="9" w:author="IQTIG" w:date="2020-04-28T19:37:00Z"/>
        </w:rPr>
      </w:pPr>
    </w:p>
    <w:p w14:paraId="257510CA" w14:textId="586BC238" w:rsidR="009F2AFF" w:rsidRPr="009F2AFF" w:rsidRDefault="009F2AFF" w:rsidP="00FA117E">
      <w:pPr>
        <w:pStyle w:val="TitelseiteStand"/>
        <w:framePr w:h="9496" w:wrap="notBeside" w:vAnchor="page" w:y="6346"/>
      </w:pPr>
      <w:r w:rsidRPr="009F2AFF">
        <w:t xml:space="preserve">Stand: </w:t>
      </w:r>
      <w:del w:id="10" w:author="IQTIG" w:date="2020-04-28T19:37:00Z">
        <w:r>
          <w:delText>11</w:delText>
        </w:r>
      </w:del>
      <w:ins w:id="11" w:author="IQTIG" w:date="2020-04-28T19:37:00Z">
        <w:r>
          <w:t>29</w:t>
        </w:r>
      </w:ins>
      <w:r>
        <w:t>.04.</w:t>
      </w:r>
      <w:del w:id="12" w:author="IQTIG" w:date="2020-04-28T19:37:00Z">
        <w:r>
          <w:delText>2019</w:delText>
        </w:r>
      </w:del>
      <w:ins w:id="13" w:author="IQTIG" w:date="2020-04-28T19:37:00Z">
        <w:r>
          <w:t>2020</w:t>
        </w:r>
      </w:ins>
    </w:p>
    <w:p w14:paraId="1711EC01" w14:textId="77777777" w:rsidR="006E041B" w:rsidRPr="006E041B" w:rsidRDefault="00BF0354" w:rsidP="006E041B">
      <w:r>
        <w:rPr>
          <w:noProof/>
          <w:lang w:eastAsia="de-DE"/>
        </w:rPr>
        <mc:AlternateContent>
          <mc:Choice Requires="wps">
            <w:drawing>
              <wp:anchor distT="0" distB="0" distL="114300" distR="114300" simplePos="0" relativeHeight="251661312" behindDoc="0" locked="0" layoutInCell="1" allowOverlap="1" wp14:anchorId="469FBF61" wp14:editId="797DC420">
                <wp:simplePos x="0" y="0"/>
                <wp:positionH relativeFrom="margin">
                  <wp:align>right</wp:align>
                </wp:positionH>
                <wp:positionV relativeFrom="margin">
                  <wp:align>bottom</wp:align>
                </wp:positionV>
                <wp:extent cx="5760000" cy="0"/>
                <wp:effectExtent l="0" t="0" r="31750" b="19050"/>
                <wp:wrapNone/>
                <wp:docPr id="1" name="Gerader Verbinder 2"/>
                <wp:cNvGraphicFramePr/>
                <a:graphic xmlns:a="http://schemas.openxmlformats.org/drawingml/2006/main">
                  <a:graphicData uri="http://schemas.microsoft.com/office/word/2010/wordprocessingShape">
                    <wps:wsp>
                      <wps:cNvCnPr/>
                      <wps:spPr>
                        <a:xfrm>
                          <a:off x="0" y="0"/>
                          <a:ext cx="57600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a="http://schemas.openxmlformats.org/drawingml/2006/main" xmlns:a14="http://schemas.microsoft.com/office/drawing/2010/main" xmlns:sl="http://schemas.openxmlformats.org/schemaLibrary/2006/main"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pict>
              <v:line from="402.35pt,0" to="855.9pt,0" style="position:absolute;z-index:251661312;visibility:visible;mso-wrap-style:square;mso-width-percent:0;mso-wrap-distance-left:9pt;mso-wrap-distance-top:0;mso-wrap-distance-right:9pt;mso-wrap-distance-bottom:0;mso-position-horizontal:right;mso-position-horizontal-relative:margin;mso-position-vertical:bottom;mso-position-vertical-relative:margin;mso-width-percent:0;mso-width-relative:margin" id="Gerader Verbinder 2" o:spid="_x0000_s1026" strokecolor="black [3213]" strokeweight=".5pt">
                <v:stroke joinstyle="miter"/>
                <w10:wrap anchorx="margin" anchory="margin"/>
              </v:line>
            </w:pict>
          </mc:Fallback>
        </mc:AlternateContent>
      </w:r>
      <w:r>
        <w:rPr>
          <w:noProof/>
          <w:lang w:eastAsia="de-DE"/>
        </w:rPr>
        <mc:AlternateContent>
          <mc:Choice Requires="wps">
            <w:drawing>
              <wp:anchor distT="0" distB="0" distL="114300" distR="114300" simplePos="0" relativeHeight="251659264" behindDoc="0" locked="0" layoutInCell="1" allowOverlap="1" wp14:anchorId="68DA024C" wp14:editId="0E97156C">
                <wp:simplePos x="0" y="0"/>
                <wp:positionH relativeFrom="margin">
                  <wp:align>right</wp:align>
                </wp:positionH>
                <wp:positionV relativeFrom="margin">
                  <wp:align>top</wp:align>
                </wp:positionV>
                <wp:extent cx="5760000" cy="0"/>
                <wp:effectExtent l="0" t="0" r="31750" b="19050"/>
                <wp:wrapNone/>
                <wp:docPr id="2" name="Gerader Verbinder 1"/>
                <wp:cNvGraphicFramePr/>
                <a:graphic xmlns:a="http://schemas.openxmlformats.org/drawingml/2006/main">
                  <a:graphicData uri="http://schemas.microsoft.com/office/word/2010/wordprocessingShape">
                    <wps:wsp>
                      <wps:cNvCnPr/>
                      <wps:spPr>
                        <a:xfrm>
                          <a:off x="0" y="0"/>
                          <a:ext cx="57600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a="http://schemas.openxmlformats.org/drawingml/2006/main" xmlns:a14="http://schemas.microsoft.com/office/drawing/2010/main" xmlns:sl="http://schemas.openxmlformats.org/schemaLibrary/2006/main"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pict>
              <v:line from="402.35pt,0" to="855.9pt,0" style="position:absolute;z-index:251659264;visibility:visible;mso-wrap-style:square;mso-width-percent:0;mso-wrap-distance-left:9pt;mso-wrap-distance-top:0;mso-wrap-distance-right:9pt;mso-wrap-distance-bottom:0;mso-position-horizontal:right;mso-position-horizontal-relative:margin;mso-position-vertical:top;mso-position-vertical-relative:margin;mso-width-percent:0;mso-width-relative:margin" id="Gerader Verbinder 1" o:spid="_x0000_s1026" strokecolor="black [3213]" strokeweight=".5pt">
                <v:stroke joinstyle="miter"/>
                <w10:wrap anchorx="margin" anchory="margin"/>
              </v:line>
            </w:pict>
          </mc:Fallback>
        </mc:AlternateContent>
      </w:r>
    </w:p>
    <w:p w14:paraId="259794F1" w14:textId="77777777" w:rsidR="00E629F9" w:rsidRDefault="0001706E" w:rsidP="00E629F9">
      <w:pPr>
        <w:jc w:val="right"/>
      </w:pPr>
      <w:r>
        <w:rPr>
          <w:noProof/>
          <w:lang w:eastAsia="de-DE"/>
        </w:rPr>
        <w:drawing>
          <wp:anchor distT="0" distB="0" distL="114300" distR="114300" simplePos="0" relativeHeight="251662336" behindDoc="0" locked="0" layoutInCell="1" allowOverlap="1" wp14:anchorId="551D94B8" wp14:editId="6ADF316E">
            <wp:simplePos x="0" y="0"/>
            <wp:positionH relativeFrom="margin">
              <wp:align>right</wp:align>
            </wp:positionH>
            <wp:positionV relativeFrom="margin">
              <wp:posOffset>431800</wp:posOffset>
            </wp:positionV>
            <wp:extent cx="1508400" cy="1152000"/>
            <wp:effectExtent l="0" t="0" r="0" b="0"/>
            <wp:wrapNone/>
            <wp:docPr id="3"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QTIG_Logo_vertical_RGB.emf"/>
                    <pic:cNvPicPr/>
                  </pic:nvPicPr>
                  <pic:blipFill>
                    <a:blip r:embed="rId9" cstate="print">
                      <a:extLst>
                        <a:ext uri="{28A0092B-C50C-407E-A947-70E740481C1C}">
                          <a14:useLocalDpi xmlns:a14="http://schemas.microsoft.com/office/drawing/2010/main" val="0"/>
                        </a:ext>
                      </a:extLst>
                    </a:blip>
                    <a:stretch>
                      <a:fillRect/>
                    </a:stretch>
                  </pic:blipFill>
                  <pic:spPr>
                    <a:xfrm>
                      <a:off x="0" y="0"/>
                      <a:ext cx="1508400" cy="1152000"/>
                    </a:xfrm>
                    <a:prstGeom prst="rect">
                      <a:avLst/>
                    </a:prstGeom>
                  </pic:spPr>
                </pic:pic>
              </a:graphicData>
            </a:graphic>
            <wp14:sizeRelH relativeFrom="margin">
              <wp14:pctWidth>0</wp14:pctWidth>
            </wp14:sizeRelH>
            <wp14:sizeRelV relativeFrom="margin">
              <wp14:pctHeight>0</wp14:pctHeight>
            </wp14:sizeRelV>
          </wp:anchor>
        </w:drawing>
      </w:r>
    </w:p>
    <w:p w14:paraId="4339AC54" w14:textId="77777777" w:rsidR="00A000B3" w:rsidRPr="001103BB" w:rsidRDefault="00A000B3" w:rsidP="000F3DAF">
      <w:pPr>
        <w:pStyle w:val="berschriftTitelei"/>
        <w:outlineLvl w:val="9"/>
      </w:pPr>
      <w:bookmarkStart w:id="14" w:name="_Toc1482030_1"/>
      <w:bookmarkStart w:id="15" w:name="_Toc1737405_1"/>
      <w:bookmarkStart w:id="16" w:name="_Toc1737430_1"/>
      <w:bookmarkStart w:id="17" w:name="_Toc1737502_1"/>
      <w:r w:rsidRPr="001103BB">
        <w:lastRenderedPageBreak/>
        <w:t>Impressum</w:t>
      </w:r>
      <w:bookmarkEnd w:id="14"/>
      <w:bookmarkEnd w:id="15"/>
      <w:bookmarkEnd w:id="16"/>
      <w:bookmarkEnd w:id="17"/>
    </w:p>
    <w:p w14:paraId="1694F6FF" w14:textId="3906C9CB" w:rsidR="000C1A88" w:rsidRDefault="00A000B3" w:rsidP="000C1A88">
      <w:pPr>
        <w:pStyle w:val="StandardImpressum"/>
        <w:spacing w:after="0"/>
        <w:rPr>
          <w:ins w:id="18" w:author="IQTIG" w:date="2020-04-28T19:37:00Z"/>
          <w:b/>
        </w:rPr>
      </w:pPr>
      <w:r w:rsidRPr="00EC19C9">
        <w:rPr>
          <w:b/>
        </w:rPr>
        <w:t>Thema:</w:t>
      </w:r>
      <w:del w:id="19" w:author="IQTIG" w:date="2020-04-28T19:37:00Z">
        <w:r>
          <w:br/>
        </w:r>
      </w:del>
    </w:p>
    <w:p w14:paraId="6BD45E5D" w14:textId="5478365B" w:rsidR="00A80B33" w:rsidRDefault="00A80B33" w:rsidP="00A14DD3">
      <w:pPr>
        <w:pStyle w:val="StandardImpressumkeineSilbentrennung"/>
      </w:pPr>
      <w:r>
        <w:t xml:space="preserve">Beschreibung der Qualitätsindikatoren und Kennzahlen nach QSKH-RL. Implantierbare Defibrillatoren-Revision/-Systemwechsel/-Explantation. </w:t>
      </w:r>
      <w:ins w:id="20" w:author="IQTIG" w:date="2020-04-28T19:37:00Z">
        <w:r>
          <w:t xml:space="preserve">Rechenregeln für das </w:t>
        </w:r>
      </w:ins>
      <w:r>
        <w:t xml:space="preserve">Erfassungsjahr </w:t>
      </w:r>
      <w:del w:id="21" w:author="IQTIG" w:date="2020-04-28T19:37:00Z">
        <w:r w:rsidR="00A000B3">
          <w:delText>2018</w:delText>
        </w:r>
      </w:del>
      <w:ins w:id="22" w:author="IQTIG" w:date="2020-04-28T19:37:00Z">
        <w:r>
          <w:t>2019</w:t>
        </w:r>
      </w:ins>
    </w:p>
    <w:p w14:paraId="4D350BCC" w14:textId="77777777" w:rsidR="00A000B3" w:rsidRDefault="00A000B3" w:rsidP="00A000B3">
      <w:pPr>
        <w:pStyle w:val="StandardImpressum"/>
      </w:pPr>
      <w:r w:rsidRPr="00EC19C9">
        <w:rPr>
          <w:b/>
        </w:rPr>
        <w:t>Auftraggeber:</w:t>
      </w:r>
      <w:r>
        <w:rPr>
          <w:b/>
        </w:rPr>
        <w:br/>
      </w:r>
      <w:r w:rsidRPr="005F3E57">
        <w:t>Gemeinsamer Bundesausschuss</w:t>
      </w:r>
    </w:p>
    <w:p w14:paraId="07126E40" w14:textId="3CFE2C2B" w:rsidR="00A000B3" w:rsidRPr="005F3E57" w:rsidRDefault="00A000B3" w:rsidP="00A000B3">
      <w:pPr>
        <w:pStyle w:val="StandardImpressum"/>
      </w:pPr>
      <w:r w:rsidRPr="00EC19C9">
        <w:rPr>
          <w:b/>
        </w:rPr>
        <w:t>Datum der Abgabe:</w:t>
      </w:r>
      <w:r>
        <w:rPr>
          <w:b/>
        </w:rPr>
        <w:br/>
      </w:r>
      <w:del w:id="23" w:author="IQTIG" w:date="2020-04-28T19:37:00Z">
        <w:r>
          <w:delText>11</w:delText>
        </w:r>
      </w:del>
      <w:ins w:id="24" w:author="IQTIG" w:date="2020-04-28T19:37:00Z">
        <w:r>
          <w:t>29</w:t>
        </w:r>
      </w:ins>
      <w:r>
        <w:t>.04.</w:t>
      </w:r>
      <w:del w:id="25" w:author="IQTIG" w:date="2020-04-28T19:37:00Z">
        <w:r>
          <w:delText>2019</w:delText>
        </w:r>
      </w:del>
      <w:ins w:id="26" w:author="IQTIG" w:date="2020-04-28T19:37:00Z">
        <w:r>
          <w:t>2020</w:t>
        </w:r>
      </w:ins>
    </w:p>
    <w:p w14:paraId="691C3842" w14:textId="77777777" w:rsidR="00A000B3" w:rsidRPr="005F3E57" w:rsidRDefault="00A000B3" w:rsidP="00A000B3">
      <w:pPr>
        <w:pStyle w:val="StandardImpressum"/>
      </w:pPr>
      <w:r w:rsidRPr="00EC19C9">
        <w:rPr>
          <w:b/>
        </w:rPr>
        <w:t>Herausgeber:</w:t>
      </w:r>
      <w:r>
        <w:rPr>
          <w:b/>
        </w:rPr>
        <w:br/>
      </w:r>
      <w:r w:rsidRPr="005F3E57">
        <w:t xml:space="preserve">IQTIG – Institut für Qualitätssicherung </w:t>
      </w:r>
      <w:r w:rsidRPr="005F3E57">
        <w:br/>
        <w:t>und Transparenz im Gesundheitswesen</w:t>
      </w:r>
    </w:p>
    <w:p w14:paraId="7AA71FDA" w14:textId="77777777" w:rsidR="00A000B3" w:rsidRPr="005F3E57" w:rsidRDefault="00A000B3" w:rsidP="00A000B3">
      <w:pPr>
        <w:pStyle w:val="StandardImpressum"/>
      </w:pPr>
      <w:r w:rsidRPr="005F3E57">
        <w:t>Katharina-Heinroth-Ufer 1</w:t>
      </w:r>
      <w:r w:rsidRPr="005F3E57">
        <w:br/>
        <w:t>10787 Berlin</w:t>
      </w:r>
    </w:p>
    <w:p w14:paraId="787DF344" w14:textId="77777777" w:rsidR="00A000B3" w:rsidRPr="005F3E57" w:rsidRDefault="00A000B3" w:rsidP="00A000B3">
      <w:pPr>
        <w:pStyle w:val="StandardImpressum"/>
      </w:pPr>
      <w:r>
        <w:t>Telefon:</w:t>
      </w:r>
      <w:r>
        <w:tab/>
      </w:r>
      <w:r w:rsidRPr="005F3E57">
        <w:t xml:space="preserve">(030) 58 58 </w:t>
      </w:r>
      <w:r w:rsidR="00597660">
        <w:t xml:space="preserve">26 </w:t>
      </w:r>
      <w:r w:rsidR="00C440D3">
        <w:t>340</w:t>
      </w:r>
      <w:r w:rsidRPr="005F3E57">
        <w:br/>
        <w:t>Telefax:</w:t>
      </w:r>
      <w:r w:rsidRPr="005F3E57">
        <w:tab/>
        <w:t>(030) 58 58 26-999</w:t>
      </w:r>
    </w:p>
    <w:p w14:paraId="12EA6853" w14:textId="77777777" w:rsidR="00907B99" w:rsidRDefault="003C6680" w:rsidP="00091365">
      <w:pPr>
        <w:pStyle w:val="IQTIG-Hyperlinlk"/>
      </w:pPr>
      <w:hyperlink r:id="rId10" w:history="1">
        <w:r w:rsidR="006D08D6" w:rsidRPr="002B1243">
          <w:t>verfahrenssupport@iqtig.org</w:t>
        </w:r>
      </w:hyperlink>
      <w:r w:rsidR="00A000B3" w:rsidRPr="002B1243">
        <w:br/>
        <w:t>https://www.iqtig.org</w:t>
      </w:r>
    </w:p>
    <w:bookmarkStart w:id="27" w:name="_Toc1482031_1" w:displacedByCustomXml="next"/>
    <w:bookmarkStart w:id="28" w:name="_Toc1737406_1" w:displacedByCustomXml="next"/>
    <w:bookmarkStart w:id="29" w:name="_Toc1737431_1" w:displacedByCustomXml="next"/>
    <w:bookmarkStart w:id="30" w:name="_Toc1737503_1" w:displacedByCustomXml="next"/>
    <w:bookmarkStart w:id="31" w:name="_Toc528675855_1" w:displacedByCustomXml="next"/>
    <w:sdt>
      <w:sdtPr>
        <w:rPr>
          <w:rFonts w:ascii="Calibri" w:eastAsiaTheme="minorHAnsi" w:hAnsi="Calibri" w:cstheme="minorBidi"/>
          <w:b w:val="0"/>
          <w:bCs/>
          <w:noProof/>
          <w:sz w:val="20"/>
          <w:szCs w:val="21"/>
          <w:lang w:eastAsia="de-DE"/>
        </w:rPr>
        <w:id w:val="-2096157499"/>
        <w:docPartObj>
          <w:docPartGallery w:val="Table of Contents"/>
          <w:docPartUnique/>
        </w:docPartObj>
      </w:sdtPr>
      <w:sdtEndPr>
        <w:rPr>
          <w:rFonts w:asciiTheme="minorHAnsi" w:eastAsiaTheme="minorEastAsia" w:hAnsiTheme="minorHAnsi"/>
          <w:bCs w:val="0"/>
          <w:szCs w:val="22"/>
        </w:rPr>
      </w:sdtEndPr>
      <w:sdtContent>
        <w:p w14:paraId="45B0EBEE" w14:textId="77777777" w:rsidR="00CA1189" w:rsidRPr="00503242" w:rsidRDefault="00CA1189" w:rsidP="000F3DAF">
          <w:pPr>
            <w:pStyle w:val="berschriftTitelei"/>
            <w:outlineLvl w:val="9"/>
          </w:pPr>
          <w:r w:rsidRPr="00503242">
            <w:t>Inhaltsverzeichnis</w:t>
          </w:r>
          <w:bookmarkEnd w:id="30"/>
          <w:bookmarkEnd w:id="29"/>
          <w:bookmarkEnd w:id="28"/>
          <w:bookmarkEnd w:id="27"/>
        </w:p>
        <w:p w14:paraId="50FD33E6" w14:textId="7555842B" w:rsidR="003C6680" w:rsidRDefault="00F46B13">
          <w:pPr>
            <w:pStyle w:val="Verzeichnis1"/>
            <w:rPr>
              <w:sz w:val="22"/>
            </w:rPr>
          </w:pPr>
          <w:r>
            <w:rPr>
              <w:b/>
              <w:bCs/>
            </w:rPr>
            <w:fldChar w:fldCharType="begin"/>
          </w:r>
          <w:r>
            <w:rPr>
              <w:b/>
              <w:bCs/>
            </w:rPr>
            <w:instrText xml:space="preserve"> TOC \h \z \t "Überschrift 1 (ohne Gliederung);1;Überschrift 2 (ohne Gliederung);2;Überschrift 3 (ohne Gliederung);3" </w:instrText>
          </w:r>
          <w:r>
            <w:rPr>
              <w:b/>
              <w:bCs/>
            </w:rPr>
            <w:fldChar w:fldCharType="separate"/>
          </w:r>
          <w:hyperlink w:anchor="_Toc38995428" w:history="1">
            <w:r w:rsidR="003C6680" w:rsidRPr="000C254E">
              <w:rPr>
                <w:rStyle w:val="Hyperlink"/>
              </w:rPr>
              <w:t>Einleitung</w:t>
            </w:r>
            <w:r w:rsidR="003C6680">
              <w:rPr>
                <w:webHidden/>
              </w:rPr>
              <w:tab/>
            </w:r>
            <w:r w:rsidR="003C6680">
              <w:rPr>
                <w:webHidden/>
              </w:rPr>
              <w:fldChar w:fldCharType="begin"/>
            </w:r>
            <w:r w:rsidR="003C6680">
              <w:rPr>
                <w:webHidden/>
              </w:rPr>
              <w:instrText xml:space="preserve"> PAGEREF _Toc38995428 \h </w:instrText>
            </w:r>
            <w:r w:rsidR="003C6680">
              <w:rPr>
                <w:webHidden/>
              </w:rPr>
            </w:r>
            <w:r w:rsidR="003C6680">
              <w:rPr>
                <w:webHidden/>
              </w:rPr>
              <w:fldChar w:fldCharType="separate"/>
            </w:r>
            <w:r w:rsidR="003C6680">
              <w:rPr>
                <w:webHidden/>
              </w:rPr>
              <w:t>4</w:t>
            </w:r>
            <w:r w:rsidR="003C6680">
              <w:rPr>
                <w:webHidden/>
              </w:rPr>
              <w:fldChar w:fldCharType="end"/>
            </w:r>
          </w:hyperlink>
        </w:p>
        <w:p w14:paraId="1CBCE369" w14:textId="4C8277C1" w:rsidR="003C6680" w:rsidRDefault="003C6680">
          <w:pPr>
            <w:pStyle w:val="Verzeichnis1"/>
            <w:rPr>
              <w:sz w:val="22"/>
            </w:rPr>
          </w:pPr>
          <w:hyperlink w:anchor="_Toc38995429" w:history="1">
            <w:r w:rsidRPr="000C254E">
              <w:rPr>
                <w:rStyle w:val="Hyperlink"/>
              </w:rPr>
              <w:t>Gruppe: Peri- bzw. postoperative Komplikationen während des stationären Aufenthalts</w:t>
            </w:r>
            <w:r>
              <w:rPr>
                <w:webHidden/>
              </w:rPr>
              <w:tab/>
            </w:r>
            <w:r>
              <w:rPr>
                <w:webHidden/>
              </w:rPr>
              <w:fldChar w:fldCharType="begin"/>
            </w:r>
            <w:r>
              <w:rPr>
                <w:webHidden/>
              </w:rPr>
              <w:instrText xml:space="preserve"> PAGEREF _Toc38995429 \h </w:instrText>
            </w:r>
            <w:r>
              <w:rPr>
                <w:webHidden/>
              </w:rPr>
            </w:r>
            <w:r>
              <w:rPr>
                <w:webHidden/>
              </w:rPr>
              <w:fldChar w:fldCharType="separate"/>
            </w:r>
            <w:r>
              <w:rPr>
                <w:webHidden/>
              </w:rPr>
              <w:t>5</w:t>
            </w:r>
            <w:r>
              <w:rPr>
                <w:webHidden/>
              </w:rPr>
              <w:fldChar w:fldCharType="end"/>
            </w:r>
          </w:hyperlink>
        </w:p>
        <w:p w14:paraId="156CF95B" w14:textId="59879C73" w:rsidR="003C6680" w:rsidRDefault="003C6680">
          <w:pPr>
            <w:pStyle w:val="Verzeichnis2"/>
            <w:rPr>
              <w:rFonts w:asciiTheme="minorHAnsi" w:hAnsiTheme="minorHAnsi"/>
              <w:sz w:val="22"/>
            </w:rPr>
          </w:pPr>
          <w:hyperlink w:anchor="_Toc38995430" w:history="1">
            <w:r w:rsidRPr="000C254E">
              <w:rPr>
                <w:rStyle w:val="Hyperlink"/>
              </w:rPr>
              <w:t>151800: Nicht sondenbedingte Komplikationen (inkl. Wundinfektionen)</w:t>
            </w:r>
            <w:r>
              <w:rPr>
                <w:webHidden/>
              </w:rPr>
              <w:tab/>
            </w:r>
            <w:r>
              <w:rPr>
                <w:webHidden/>
              </w:rPr>
              <w:fldChar w:fldCharType="begin"/>
            </w:r>
            <w:r>
              <w:rPr>
                <w:webHidden/>
              </w:rPr>
              <w:instrText xml:space="preserve"> PAGEREF _Toc38995430 \h </w:instrText>
            </w:r>
            <w:r>
              <w:rPr>
                <w:webHidden/>
              </w:rPr>
            </w:r>
            <w:r>
              <w:rPr>
                <w:webHidden/>
              </w:rPr>
              <w:fldChar w:fldCharType="separate"/>
            </w:r>
            <w:r>
              <w:rPr>
                <w:webHidden/>
              </w:rPr>
              <w:t>6</w:t>
            </w:r>
            <w:r>
              <w:rPr>
                <w:webHidden/>
              </w:rPr>
              <w:fldChar w:fldCharType="end"/>
            </w:r>
          </w:hyperlink>
        </w:p>
        <w:p w14:paraId="10A6D31B" w14:textId="40246CD4" w:rsidR="003C6680" w:rsidRDefault="003C6680">
          <w:pPr>
            <w:pStyle w:val="Verzeichnis2"/>
            <w:rPr>
              <w:rFonts w:asciiTheme="minorHAnsi" w:hAnsiTheme="minorHAnsi"/>
              <w:sz w:val="22"/>
            </w:rPr>
          </w:pPr>
          <w:hyperlink w:anchor="_Toc38995431" w:history="1">
            <w:r w:rsidRPr="000C254E">
              <w:rPr>
                <w:rStyle w:val="Hyperlink"/>
              </w:rPr>
              <w:t>52324: Dislokation oder Dysfunktion revidierter bzw. neu implantierter Sonden</w:t>
            </w:r>
            <w:r>
              <w:rPr>
                <w:webHidden/>
              </w:rPr>
              <w:tab/>
            </w:r>
            <w:r>
              <w:rPr>
                <w:webHidden/>
              </w:rPr>
              <w:fldChar w:fldCharType="begin"/>
            </w:r>
            <w:r>
              <w:rPr>
                <w:webHidden/>
              </w:rPr>
              <w:instrText xml:space="preserve"> PAGEREF _Toc38995431 \h </w:instrText>
            </w:r>
            <w:r>
              <w:rPr>
                <w:webHidden/>
              </w:rPr>
            </w:r>
            <w:r>
              <w:rPr>
                <w:webHidden/>
              </w:rPr>
              <w:fldChar w:fldCharType="separate"/>
            </w:r>
            <w:r>
              <w:rPr>
                <w:webHidden/>
              </w:rPr>
              <w:t>9</w:t>
            </w:r>
            <w:r>
              <w:rPr>
                <w:webHidden/>
              </w:rPr>
              <w:fldChar w:fldCharType="end"/>
            </w:r>
          </w:hyperlink>
        </w:p>
        <w:p w14:paraId="6AFD6B61" w14:textId="14259B5A" w:rsidR="003C6680" w:rsidRDefault="003C6680">
          <w:pPr>
            <w:pStyle w:val="Verzeichnis1"/>
            <w:rPr>
              <w:sz w:val="22"/>
            </w:rPr>
          </w:pPr>
          <w:hyperlink w:anchor="_Toc38995432" w:history="1">
            <w:r w:rsidRPr="000C254E">
              <w:rPr>
                <w:rStyle w:val="Hyperlink"/>
              </w:rPr>
              <w:t>51196: Verhältnis der beobachteten zur erwarteten Rate (O/E) an Todesfällen</w:t>
            </w:r>
            <w:r>
              <w:rPr>
                <w:webHidden/>
              </w:rPr>
              <w:tab/>
            </w:r>
            <w:r>
              <w:rPr>
                <w:webHidden/>
              </w:rPr>
              <w:fldChar w:fldCharType="begin"/>
            </w:r>
            <w:r>
              <w:rPr>
                <w:webHidden/>
              </w:rPr>
              <w:instrText xml:space="preserve"> PAGEREF _Toc38995432 \h </w:instrText>
            </w:r>
            <w:r>
              <w:rPr>
                <w:webHidden/>
              </w:rPr>
            </w:r>
            <w:r>
              <w:rPr>
                <w:webHidden/>
              </w:rPr>
              <w:fldChar w:fldCharType="separate"/>
            </w:r>
            <w:r>
              <w:rPr>
                <w:webHidden/>
              </w:rPr>
              <w:t>14</w:t>
            </w:r>
            <w:r>
              <w:rPr>
                <w:webHidden/>
              </w:rPr>
              <w:fldChar w:fldCharType="end"/>
            </w:r>
          </w:hyperlink>
        </w:p>
        <w:p w14:paraId="170D4766" w14:textId="3EF33A38" w:rsidR="003C6680" w:rsidRDefault="003C6680">
          <w:pPr>
            <w:pStyle w:val="Verzeichnis1"/>
            <w:rPr>
              <w:sz w:val="22"/>
            </w:rPr>
          </w:pPr>
          <w:hyperlink w:anchor="_Toc38995433" w:history="1">
            <w:r w:rsidRPr="000C254E">
              <w:rPr>
                <w:rStyle w:val="Hyperlink"/>
              </w:rPr>
              <w:t>Anhang I: Schlüssel (Spezifikation)</w:t>
            </w:r>
            <w:r>
              <w:rPr>
                <w:webHidden/>
              </w:rPr>
              <w:tab/>
            </w:r>
            <w:r>
              <w:rPr>
                <w:webHidden/>
              </w:rPr>
              <w:fldChar w:fldCharType="begin"/>
            </w:r>
            <w:r>
              <w:rPr>
                <w:webHidden/>
              </w:rPr>
              <w:instrText xml:space="preserve"> PAGEREF _Toc38995433 \h </w:instrText>
            </w:r>
            <w:r>
              <w:rPr>
                <w:webHidden/>
              </w:rPr>
            </w:r>
            <w:r>
              <w:rPr>
                <w:webHidden/>
              </w:rPr>
              <w:fldChar w:fldCharType="separate"/>
            </w:r>
            <w:r>
              <w:rPr>
                <w:webHidden/>
              </w:rPr>
              <w:t>20</w:t>
            </w:r>
            <w:r>
              <w:rPr>
                <w:webHidden/>
              </w:rPr>
              <w:fldChar w:fldCharType="end"/>
            </w:r>
          </w:hyperlink>
        </w:p>
        <w:p w14:paraId="7378E1E7" w14:textId="2E7E2FB2" w:rsidR="003C6680" w:rsidRDefault="003C6680">
          <w:pPr>
            <w:pStyle w:val="Verzeichnis1"/>
            <w:rPr>
              <w:sz w:val="22"/>
            </w:rPr>
          </w:pPr>
          <w:hyperlink w:anchor="_Toc38995434" w:history="1">
            <w:r w:rsidRPr="000C254E">
              <w:rPr>
                <w:rStyle w:val="Hyperlink"/>
              </w:rPr>
              <w:t>Anhang II: Listen</w:t>
            </w:r>
            <w:r>
              <w:rPr>
                <w:webHidden/>
              </w:rPr>
              <w:tab/>
            </w:r>
            <w:r>
              <w:rPr>
                <w:webHidden/>
              </w:rPr>
              <w:fldChar w:fldCharType="begin"/>
            </w:r>
            <w:r>
              <w:rPr>
                <w:webHidden/>
              </w:rPr>
              <w:instrText xml:space="preserve"> PAGEREF _Toc38995434 \h </w:instrText>
            </w:r>
            <w:r>
              <w:rPr>
                <w:webHidden/>
              </w:rPr>
            </w:r>
            <w:r>
              <w:rPr>
                <w:webHidden/>
              </w:rPr>
              <w:fldChar w:fldCharType="separate"/>
            </w:r>
            <w:r>
              <w:rPr>
                <w:webHidden/>
              </w:rPr>
              <w:t>23</w:t>
            </w:r>
            <w:r>
              <w:rPr>
                <w:webHidden/>
              </w:rPr>
              <w:fldChar w:fldCharType="end"/>
            </w:r>
          </w:hyperlink>
        </w:p>
        <w:p w14:paraId="7F7F508D" w14:textId="5B34522E" w:rsidR="003C6680" w:rsidRDefault="003C6680">
          <w:pPr>
            <w:pStyle w:val="Verzeichnis1"/>
            <w:rPr>
              <w:sz w:val="22"/>
            </w:rPr>
          </w:pPr>
          <w:hyperlink w:anchor="_Toc38995435" w:history="1">
            <w:r w:rsidRPr="000C254E">
              <w:rPr>
                <w:rStyle w:val="Hyperlink"/>
              </w:rPr>
              <w:t>Anhang III: Vorberechnungen</w:t>
            </w:r>
            <w:r>
              <w:rPr>
                <w:webHidden/>
              </w:rPr>
              <w:tab/>
            </w:r>
            <w:r>
              <w:rPr>
                <w:webHidden/>
              </w:rPr>
              <w:fldChar w:fldCharType="begin"/>
            </w:r>
            <w:r>
              <w:rPr>
                <w:webHidden/>
              </w:rPr>
              <w:instrText xml:space="preserve"> PAGEREF _Toc38995435 \h </w:instrText>
            </w:r>
            <w:r>
              <w:rPr>
                <w:webHidden/>
              </w:rPr>
            </w:r>
            <w:r>
              <w:rPr>
                <w:webHidden/>
              </w:rPr>
              <w:fldChar w:fldCharType="separate"/>
            </w:r>
            <w:r>
              <w:rPr>
                <w:webHidden/>
              </w:rPr>
              <w:t>24</w:t>
            </w:r>
            <w:r>
              <w:rPr>
                <w:webHidden/>
              </w:rPr>
              <w:fldChar w:fldCharType="end"/>
            </w:r>
          </w:hyperlink>
        </w:p>
        <w:p w14:paraId="52423851" w14:textId="19421570" w:rsidR="003C6680" w:rsidRDefault="003C6680">
          <w:pPr>
            <w:pStyle w:val="Verzeichnis1"/>
            <w:rPr>
              <w:sz w:val="22"/>
            </w:rPr>
          </w:pPr>
          <w:hyperlink w:anchor="_Toc38995436" w:history="1">
            <w:r w:rsidRPr="000C254E">
              <w:rPr>
                <w:rStyle w:val="Hyperlink"/>
              </w:rPr>
              <w:t>Anhang IV: Funktionen</w:t>
            </w:r>
            <w:r>
              <w:rPr>
                <w:webHidden/>
              </w:rPr>
              <w:tab/>
            </w:r>
            <w:r>
              <w:rPr>
                <w:webHidden/>
              </w:rPr>
              <w:fldChar w:fldCharType="begin"/>
            </w:r>
            <w:r>
              <w:rPr>
                <w:webHidden/>
              </w:rPr>
              <w:instrText xml:space="preserve"> PAGEREF _Toc38995436 \h </w:instrText>
            </w:r>
            <w:r>
              <w:rPr>
                <w:webHidden/>
              </w:rPr>
            </w:r>
            <w:r>
              <w:rPr>
                <w:webHidden/>
              </w:rPr>
              <w:fldChar w:fldCharType="separate"/>
            </w:r>
            <w:r>
              <w:rPr>
                <w:webHidden/>
              </w:rPr>
              <w:t>25</w:t>
            </w:r>
            <w:r>
              <w:rPr>
                <w:webHidden/>
              </w:rPr>
              <w:fldChar w:fldCharType="end"/>
            </w:r>
          </w:hyperlink>
        </w:p>
        <w:p w14:paraId="51776872" w14:textId="2F318699" w:rsidR="003C6680" w:rsidRDefault="003C6680">
          <w:pPr>
            <w:pStyle w:val="Verzeichnis1"/>
            <w:rPr>
              <w:sz w:val="22"/>
            </w:rPr>
          </w:pPr>
          <w:hyperlink w:anchor="_Toc38995437" w:history="1">
            <w:r w:rsidRPr="000C254E">
              <w:rPr>
                <w:rStyle w:val="Hyperlink"/>
              </w:rPr>
              <w:t>Anhang V: Historie der Qualitätsindikatoren</w:t>
            </w:r>
            <w:r>
              <w:rPr>
                <w:webHidden/>
              </w:rPr>
              <w:tab/>
            </w:r>
            <w:r>
              <w:rPr>
                <w:webHidden/>
              </w:rPr>
              <w:fldChar w:fldCharType="begin"/>
            </w:r>
            <w:r>
              <w:rPr>
                <w:webHidden/>
              </w:rPr>
              <w:instrText xml:space="preserve"> PAGEREF _Toc38995437 \h </w:instrText>
            </w:r>
            <w:r>
              <w:rPr>
                <w:webHidden/>
              </w:rPr>
            </w:r>
            <w:r>
              <w:rPr>
                <w:webHidden/>
              </w:rPr>
              <w:fldChar w:fldCharType="separate"/>
            </w:r>
            <w:r>
              <w:rPr>
                <w:webHidden/>
              </w:rPr>
              <w:t>26</w:t>
            </w:r>
            <w:r>
              <w:rPr>
                <w:webHidden/>
              </w:rPr>
              <w:fldChar w:fldCharType="end"/>
            </w:r>
          </w:hyperlink>
        </w:p>
        <w:p w14:paraId="1AD8E169" w14:textId="4AE51255" w:rsidR="00CA1189" w:rsidRPr="00FB7D7D" w:rsidRDefault="00F46B13" w:rsidP="000F3DAF">
          <w:pPr>
            <w:pStyle w:val="Verzeichnis1"/>
            <w:rPr>
              <w:sz w:val="2"/>
              <w:szCs w:val="2"/>
            </w:rPr>
          </w:pPr>
          <w:r>
            <w:rPr>
              <w:b/>
              <w:bCs/>
            </w:rPr>
            <w:fldChar w:fldCharType="end"/>
          </w:r>
        </w:p>
      </w:sdtContent>
    </w:sdt>
    <w:bookmarkEnd w:id="31" w:displacedByCustomXml="prev"/>
    <w:p w14:paraId="0D4C3F22" w14:textId="77777777" w:rsidR="00B864C8" w:rsidRDefault="00B864C8">
      <w:pPr>
        <w:sectPr w:rsidR="00B864C8" w:rsidSect="00F3034E">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1418" w:right="1134" w:bottom="1418" w:left="1701" w:header="454" w:footer="737" w:gutter="0"/>
          <w:cols w:space="708"/>
          <w:titlePg/>
          <w:docGrid w:linePitch="360"/>
        </w:sectPr>
      </w:pPr>
    </w:p>
    <w:p w14:paraId="411EACFE" w14:textId="77777777" w:rsidR="006D1B0D" w:rsidRPr="00A63973" w:rsidRDefault="00BC57C2" w:rsidP="00C377FE">
      <w:pPr>
        <w:pStyle w:val="berschrift1ohneGliederung"/>
      </w:pPr>
      <w:bookmarkStart w:id="32" w:name="_Toc38995428"/>
      <w:r w:rsidRPr="00A63973">
        <w:lastRenderedPageBreak/>
        <w:t>Einleitung</w:t>
      </w:r>
      <w:bookmarkEnd w:id="32"/>
    </w:p>
    <w:p w14:paraId="50DF5FDB" w14:textId="491809E1" w:rsidR="003A2979" w:rsidRDefault="00BC57C2" w:rsidP="007728F1">
      <w:pPr>
        <w:pStyle w:val="Standardlinksbndig"/>
      </w:pPr>
      <w:r>
        <w:t xml:space="preserve">Ein implantierbarer Kardioverter-Defibrillator (implantable cardioverter-defibrillator, ICD) wird zur Behandlung von hochfrequenten, lebensbedrohlichen Rhythmusstörungen der Herzkammern (Kammertachykardien, Kammerflattern, Kammerflimmern) eingesetzt. Er besteht ähnlich einem Herzschrittmacher aus einem Aggregat, das Elektronik (Mikrocomputer) und Batterie in einem Gehäuse vereint. Über Sonden ist das Aggregat mit dem Herzen verbunden. </w:t>
      </w:r>
      <w:ins w:id="33" w:author="IQTIG" w:date="2020-04-28T19:37:00Z">
        <w:r>
          <w:t xml:space="preserve"> </w:t>
        </w:r>
        <w:r>
          <w:br/>
          <w:t xml:space="preserve"> </w:t>
        </w:r>
        <w:r>
          <w:br/>
          <w:t xml:space="preserve">Zum Erfassungsjahr 2018 wurden die drei bislang getrennten QS-Verfahren Implantierbare Defibrillatoren –  Implantation, Implantierbare Defibrillatoren – Aggregatwechsel und Implantierbare Defibrillatoren – Revision/Systemwechsel/Explantation in der Richtlinie über Maßnahmen der Qualitätssicherung in Krankenhäusern (QSKH-RL) zu einem QS-Verfahren Implantierbare Defibrillatoren zusammengefasst. Zugleich werden die drei bisherigen QS-Verfahren als Teilbereiche gesondert ausgewertet (Auswertungsmodule). </w:t>
        </w:r>
      </w:ins>
      <w:r>
        <w:t xml:space="preserve">Die Erstimplantation eines ICD und der isolierte Wechsel des ICD-Aggregats werden </w:t>
      </w:r>
      <w:ins w:id="34" w:author="IQTIG" w:date="2020-04-28T19:37:00Z">
        <w:r>
          <w:t xml:space="preserve">somit </w:t>
        </w:r>
      </w:ins>
      <w:r>
        <w:t xml:space="preserve">in eigenen </w:t>
      </w:r>
      <w:del w:id="35" w:author="IQTIG" w:date="2020-04-28T19:37:00Z">
        <w:r w:rsidR="007A0E5C">
          <w:delText xml:space="preserve">QS-Verfahren </w:delText>
        </w:r>
      </w:del>
      <w:ins w:id="36" w:author="IQTIG" w:date="2020-04-28T19:37:00Z">
        <w:r>
          <w:t xml:space="preserve">Teilbereichen </w:t>
        </w:r>
      </w:ins>
      <w:r>
        <w:t xml:space="preserve">dokumentiert. </w:t>
      </w:r>
      <w:del w:id="37" w:author="IQTIG" w:date="2020-04-28T19:37:00Z">
        <w:r w:rsidR="007A0E5C">
          <w:delText>Das</w:delText>
        </w:r>
      </w:del>
      <w:ins w:id="38" w:author="IQTIG" w:date="2020-04-28T19:37:00Z">
        <w:r>
          <w:t>Der</w:t>
        </w:r>
      </w:ins>
      <w:r>
        <w:t xml:space="preserve"> vorliegende </w:t>
      </w:r>
      <w:del w:id="39" w:author="IQTIG" w:date="2020-04-28T19:37:00Z">
        <w:r w:rsidR="007A0E5C">
          <w:delText>QS-Verfahren</w:delText>
        </w:r>
      </w:del>
      <w:ins w:id="40" w:author="IQTIG" w:date="2020-04-28T19:37:00Z">
        <w:r>
          <w:t>Teilbereich</w:t>
        </w:r>
      </w:ins>
      <w:r>
        <w:t xml:space="preserve"> betrifft die Qualitätssicherung bei erneuten Eingriffen (Revisionen) an ICDs, bei ihrer Entfernung (Explantation) oder bei Systemwechseln. </w:t>
      </w:r>
      <w:del w:id="41" w:author="IQTIG" w:date="2020-04-28T19:37:00Z">
        <w:r w:rsidR="007A0E5C">
          <w:br/>
          <w:delText xml:space="preserve"> </w:delText>
        </w:r>
        <w:r w:rsidR="007A0E5C">
          <w:br/>
          <w:delText xml:space="preserve">Die Revisionseingriffe werden nach dem Anlass des Folgeeingriffs unterteilt: </w:delText>
        </w:r>
        <w:r w:rsidR="007A0E5C">
          <w:br/>
          <w:delText xml:space="preserve">- Hardwareproblem: Folgeeingriff aufgrund eines technischen Problems des ICD-Aggregats (Fehlfunktion/Rückruf oder </w:delText>
        </w:r>
      </w:del>
      <w:ins w:id="42" w:author="IQTIG" w:date="2020-04-28T19:37:00Z">
        <w:r>
          <w:t xml:space="preserve"> </w:t>
        </w:r>
        <w:r>
          <w:br/>
          <w:t xml:space="preserve"> </w:t>
        </w:r>
      </w:ins>
      <w:del w:id="43" w:author="IQTIG" w:date="2020-04-28T19:37:00Z">
        <w:r w:rsidR="007A0E5C">
          <w:delText xml:space="preserve">sonstige aggregatbezogene Indikation) oder der Sonden (nach mehr als einem Jahr auftretende Sondenbrüche oder Isolationsdefekte) </w:delText>
        </w:r>
        <w:r w:rsidR="007A0E5C">
          <w:br/>
          <w:delText xml:space="preserve">- prozedurassoziiertes Problem: Komplikation der Aggregattasche oder der Sonden, die kurz nach einem ICD-Eingriff eintritt </w:delText>
        </w:r>
        <w:r w:rsidR="007A0E5C">
          <w:br/>
          <w:delText xml:space="preserve">- Infektion: Früh auftretende System- oder Sondeninfektion </w:delText>
        </w:r>
        <w:r w:rsidR="007A0E5C">
          <w:br/>
        </w:r>
      </w:del>
      <w:r>
        <w:t xml:space="preserve"> </w:t>
      </w:r>
      <w:r>
        <w:br/>
        <w:t xml:space="preserve">Seit dem Erfassungsjahr 2018 werden Daten erhoben, durch die die Daten dieses Teilbereichs mit den vorausgegangenen Defibrillatoreingriffen der Patientinnen und Patienten verknüpft werden können. </w:t>
      </w:r>
      <w:del w:id="44" w:author="IQTIG" w:date="2020-04-28T19:37:00Z">
        <w:r w:rsidR="007A0E5C">
          <w:delText xml:space="preserve"> </w:delText>
        </w:r>
        <w:r w:rsidR="007A0E5C">
          <w:br/>
          <w:delText xml:space="preserve"> </w:delText>
        </w:r>
        <w:r w:rsidR="007A0E5C">
          <w:br/>
          <w:delText>Die Qualitätsindikatoren dieses Teilbereichs betreffen zum einen mögliche</w:delText>
        </w:r>
      </w:del>
      <w:ins w:id="45" w:author="IQTIG" w:date="2020-04-28T19:37:00Z">
        <w:r>
          <w:t>Die Indikatoren, die sich auf die</w:t>
        </w:r>
      </w:ins>
      <w:r>
        <w:t xml:space="preserve"> Ursachen für die Reparatur, den Wechsel oder das Entfernen </w:t>
      </w:r>
      <w:del w:id="46" w:author="IQTIG" w:date="2020-04-28T19:37:00Z">
        <w:r w:rsidR="007A0E5C">
          <w:delText>eines</w:delText>
        </w:r>
      </w:del>
      <w:ins w:id="47" w:author="IQTIG" w:date="2020-04-28T19:37:00Z">
        <w:r>
          <w:t>des implantierbaren</w:t>
        </w:r>
      </w:ins>
      <w:r>
        <w:t xml:space="preserve"> Defibrillators</w:t>
      </w:r>
      <w:del w:id="48" w:author="IQTIG" w:date="2020-04-28T19:37:00Z">
        <w:r w:rsidR="007A0E5C">
          <w:delText>. Zum anderen</w:delText>
        </w:r>
      </w:del>
      <w:r>
        <w:t xml:space="preserve"> beziehen</w:t>
      </w:r>
      <w:del w:id="49" w:author="IQTIG" w:date="2020-04-28T19:37:00Z">
        <w:r w:rsidR="007A0E5C">
          <w:delText xml:space="preserve"> sich die Indikatoren</w:delText>
        </w:r>
      </w:del>
      <w:ins w:id="50" w:author="IQTIG" w:date="2020-04-28T19:37:00Z">
        <w:r>
          <w:t xml:space="preserve">, können nun als (längsschnittliche) Follow-up-Indikatoren ausgewertet werden und sind dem Teilbereich Implantierbare Defibrillatoren – Implantation zugeordnet.  </w:t>
        </w:r>
        <w:r>
          <w:br/>
          <w:t xml:space="preserve">  </w:t>
        </w:r>
        <w:r>
          <w:br/>
          <w:t>Die Qualitätsindikatoren des Teilbereichs Implantierbare Defibrillatoren – Revision/Systemwechsel/Explantation beziehen sich</w:t>
        </w:r>
      </w:ins>
      <w:r>
        <w:t xml:space="preserve"> auf Komplikationen im Umfeld der Operation und die risikoadjustierte Sterblichkeit im Krankenhaus. Die Ergebnisse der Reizschwellen- und Amplitudenmessungen der Sonden werden zusammen mit den Daten zu Erstimplantationen und Aggregatwechseln ausgewertet; die entsprechenden Indikatoren sind den Teilbereichen Implantierbare Defibrillatoren – Implantation und Implantierbare Defibrillatoren – Aggregatwechsel zugeordnet. </w:t>
      </w:r>
      <w:del w:id="51" w:author="IQTIG" w:date="2020-04-28T19:37:00Z">
        <w:r w:rsidR="007A0E5C">
          <w:br/>
          <w:delText xml:space="preserve"> </w:delText>
        </w:r>
        <w:r w:rsidR="007A0E5C">
          <w:br/>
          <w:delText>Vor dem Hintergrund steigender Implantationszahlen und kostenintensiver Behandlungen sind die drei Teilbereiche zu Defibrillatoren wichtig, um ein repräsentatives Bild der Versorgungsqualität in Deutschland zu erhalten. Die Indikation für eine Revision bzw. einen Systemwechsel lässt auch Rückschlüsse auf die medizinische Qualität früherer Eingriffe samt Produktmängel zu</w:delText>
        </w:r>
      </w:del>
      <w:ins w:id="52" w:author="IQTIG" w:date="2020-04-28T19:37:00Z">
        <w:r>
          <w:br/>
          <w:t xml:space="preserve"> </w:t>
        </w:r>
        <w:r>
          <w:br/>
          <w:t>Hinweis: Im vorliegenden Bericht entspricht die Silbentrennung nicht durchgehend den korrekten Regeln der deutschen Rechtschreibung. Wir bitten um Verständnis für die technisch bedingten Abweichungen</w:t>
        </w:r>
      </w:ins>
      <w:r>
        <w:t>.</w:t>
      </w:r>
    </w:p>
    <w:p w14:paraId="3A3FD11C" w14:textId="77777777" w:rsidR="007809D6" w:rsidRDefault="007809D6">
      <w:pPr>
        <w:rPr>
          <w:del w:id="53" w:author="IQTIG" w:date="2020-04-28T19:37:00Z"/>
        </w:rPr>
        <w:sectPr w:rsidR="007809D6" w:rsidSect="00A0114C">
          <w:headerReference w:type="even" r:id="rId17"/>
          <w:headerReference w:type="default" r:id="rId18"/>
          <w:footerReference w:type="even" r:id="rId19"/>
          <w:footerReference w:type="default" r:id="rId20"/>
          <w:headerReference w:type="first" r:id="rId21"/>
          <w:footerReference w:type="first" r:id="rId22"/>
          <w:pgSz w:w="11906" w:h="16838"/>
          <w:pgMar w:top="1418" w:right="1134" w:bottom="1418" w:left="1701" w:header="454" w:footer="737" w:gutter="0"/>
          <w:cols w:space="708"/>
          <w:docGrid w:linePitch="360"/>
        </w:sectPr>
      </w:pPr>
    </w:p>
    <w:p w14:paraId="3D45E6E1" w14:textId="77777777" w:rsidR="006D1B0D" w:rsidRDefault="007A0E5C" w:rsidP="0004540C">
      <w:pPr>
        <w:pStyle w:val="berschrift1ohneGliederung"/>
        <w:rPr>
          <w:del w:id="54" w:author="IQTIG" w:date="2020-04-28T19:37:00Z"/>
        </w:rPr>
      </w:pPr>
      <w:del w:id="55" w:author="IQTIG" w:date="2020-04-28T19:37:00Z">
        <w:r>
          <w:delText>52328: Hardwareproblem (Aggregat oder Sonde) als Indikation zum Folgeeingriff</w:delText>
        </w:r>
      </w:del>
    </w:p>
    <w:tbl>
      <w:tblPr>
        <w:tblStyle w:val="IQTIGStandard"/>
        <w:tblW w:w="5000" w:type="pct"/>
        <w:tblLook w:val="0480" w:firstRow="0" w:lastRow="0" w:firstColumn="1" w:lastColumn="0" w:noHBand="0" w:noVBand="1"/>
      </w:tblPr>
      <w:tblGrid>
        <w:gridCol w:w="1985"/>
        <w:gridCol w:w="7086"/>
      </w:tblGrid>
      <w:tr w:rsidR="00AF0AAF" w:rsidRPr="00743DF3" w14:paraId="766A9F96" w14:textId="77777777" w:rsidTr="00DE233D">
        <w:trPr>
          <w:cnfStyle w:val="000000100000" w:firstRow="0" w:lastRow="0" w:firstColumn="0" w:lastColumn="0" w:oddVBand="0" w:evenVBand="0" w:oddHBand="1" w:evenHBand="0" w:firstRowFirstColumn="0" w:firstRowLastColumn="0" w:lastRowFirstColumn="0" w:lastRowLastColumn="0"/>
          <w:trHeight w:val="221"/>
          <w:del w:id="56" w:author="IQTIG" w:date="2020-04-28T19:37:00Z"/>
        </w:trPr>
        <w:tc>
          <w:tcPr>
            <w:tcW w:w="1094" w:type="pct"/>
            <w:tcBorders>
              <w:top w:val="single" w:sz="8" w:space="0" w:color="005051"/>
              <w:bottom w:val="single" w:sz="4" w:space="0" w:color="auto"/>
              <w:right w:val="nil"/>
            </w:tcBorders>
            <w:shd w:val="clear" w:color="auto" w:fill="E7E6E6"/>
          </w:tcPr>
          <w:p w14:paraId="3DB7190F" w14:textId="77777777" w:rsidR="00AF0AAF" w:rsidRPr="00743DF3" w:rsidRDefault="007A0E5C" w:rsidP="002E7D86">
            <w:pPr>
              <w:pStyle w:val="Tabellenkopf"/>
              <w:rPr>
                <w:del w:id="57" w:author="IQTIG" w:date="2020-04-28T19:37:00Z"/>
              </w:rPr>
            </w:pPr>
            <w:del w:id="58" w:author="IQTIG" w:date="2020-04-28T19:37:00Z">
              <w:r>
                <w:delText>Qualitätsziel</w:delText>
              </w:r>
            </w:del>
          </w:p>
        </w:tc>
        <w:tc>
          <w:tcPr>
            <w:tcW w:w="3906" w:type="pct"/>
            <w:tcBorders>
              <w:top w:val="single" w:sz="8" w:space="0" w:color="005051"/>
              <w:left w:val="nil"/>
              <w:bottom w:val="single" w:sz="4" w:space="0" w:color="auto"/>
            </w:tcBorders>
          </w:tcPr>
          <w:p w14:paraId="34492DB1" w14:textId="77777777" w:rsidR="00AF0AAF" w:rsidRPr="00743DF3" w:rsidRDefault="007A0E5C" w:rsidP="00152136">
            <w:pPr>
              <w:pStyle w:val="Tabellentext"/>
              <w:rPr>
                <w:del w:id="59" w:author="IQTIG" w:date="2020-04-28T19:37:00Z"/>
              </w:rPr>
            </w:pPr>
            <w:del w:id="60" w:author="IQTIG" w:date="2020-04-28T19:37:00Z">
              <w:r>
                <w:delText>Möglichst selten Revisionen wegen Defibrillator-Hardwareproblemen bezogen auf das Implantationsvolumen der eigenen Institution</w:delText>
              </w:r>
            </w:del>
          </w:p>
        </w:tc>
      </w:tr>
    </w:tbl>
    <w:p w14:paraId="737937D9" w14:textId="77777777" w:rsidR="00AF0AAF" w:rsidRDefault="007A0E5C" w:rsidP="00E40CDC">
      <w:pPr>
        <w:pStyle w:val="Absatzberschriftebene2nurinNavigation"/>
        <w:rPr>
          <w:del w:id="61" w:author="IQTIG" w:date="2020-04-28T19:37:00Z"/>
        </w:rPr>
      </w:pPr>
      <w:del w:id="62" w:author="IQTIG" w:date="2020-04-28T19:37:00Z">
        <w:r>
          <w:delText>Hintergrund</w:delText>
        </w:r>
      </w:del>
    </w:p>
    <w:p w14:paraId="0C607180" w14:textId="77777777" w:rsidR="00370A14" w:rsidRPr="00370A14" w:rsidRDefault="007A0E5C" w:rsidP="00A64D53">
      <w:pPr>
        <w:pStyle w:val="Standardlinksbndig"/>
        <w:rPr>
          <w:del w:id="63" w:author="IQTIG" w:date="2020-04-28T19:37:00Z"/>
        </w:rPr>
      </w:pPr>
      <w:del w:id="64" w:author="IQTIG" w:date="2020-04-28T19:37:00Z">
        <w:r>
          <w:delText xml:space="preserve">Die Indikatoren zu den Indikationen zur Revision wurden ab dem Erfassungsjahr 2013 neu strukturiert. Einheitlich für Herzschrittmacher und Implantierbare Defibrillatoren werden 3 Indikationen zu Folgeeingriffen unterschieden, für die entsprechende Qualitätsindikatoren verwendet werden: </w:delText>
        </w:r>
        <w:r>
          <w:br/>
          <w:delText xml:space="preserve"> </w:delText>
        </w:r>
        <w:r>
          <w:br/>
          <w:delText xml:space="preserve">1. Hardwareproblem (Aggregat oder Sonde) als Indikation zum Folgeeingriff </w:delText>
        </w:r>
        <w:r>
          <w:br/>
          <w:delText xml:space="preserve">2. Prozedurassoziiertes Problem (Sonden- oder Taschenproblem) als Indikation zum Folgeeingriff </w:delText>
        </w:r>
        <w:r>
          <w:br/>
          <w:delText xml:space="preserve">3. Infektion als Indikation zum Folgeeingriff </w:delText>
        </w:r>
        <w:r>
          <w:br/>
          <w:delText xml:space="preserve"> </w:delText>
        </w:r>
        <w:r>
          <w:br/>
          <w:delText xml:space="preserve">Der Indikator „Hardwareproblem (Aggregat oder Sonde) als Indikation zum Folgeeingriff“ erfasst die folgenden Hardwareprobleme: </w:delText>
        </w:r>
        <w:r>
          <w:br/>
          <w:delText xml:space="preserve">• Aggregat: Indikationen zum Wechsel, die Hinweise auf Aggregatprobleme sein können (Fehlfunktion/Rückruf oder sonstige aggregatbezogene Indikation), sofern diese nicht länger als 6 Jahre bezogen auf das Erfassungsjahr zurückliegen </w:delText>
        </w:r>
        <w:r>
          <w:br/>
          <w:delText xml:space="preserve">• Sonden: Sondenbrüche oder Isolationsdefekte, sofern diese später als ein Jahr nach der Implantation der betreffenden Sonde auftreten oder der Zeitabstand zur Sondenimplantation unbekannt ist. Technische Probleme bei Sonden, die innerhalb eines Jahres nach der Sondenimplantation auftreten, werden im Indikator „Prozedurassoziiertes Problem (Sonden- oder Taschenproblem) als Indikation zum Folgeeingriff“ (QI-ID 52001) berücksichtigt. </w:delText>
        </w:r>
        <w:r>
          <w:br/>
          <w:delText xml:space="preserve"> </w:delText>
        </w:r>
        <w:r>
          <w:br/>
          <w:delText xml:space="preserve">Implantierbare Defibrillatoren sind komplexer und technisch anfälliger als Schrittmachersysteme. </w:delText>
        </w:r>
        <w:r>
          <w:br/>
          <w:delText xml:space="preserve"> </w:delText>
        </w:r>
        <w:r>
          <w:br/>
          <w:delText xml:space="preserve">A. Aggregat </w:delText>
        </w:r>
        <w:r>
          <w:br/>
          <w:delText xml:space="preserve"> </w:delText>
        </w:r>
        <w:r>
          <w:br/>
          <w:delText xml:space="preserve">Eine Registerauswertung von Maisel (2006) ergab, dass sich die Zuverlässigkeit von ICD-Aggregaten v. a. in der Dekade von 1989 (52,5 ICD-Fehlfunktionen pro 1.000 Personenjahre) bis 1998 (5,6 ICD-Fehlfunktionen pro 1.000 Personenjahre) deutlich verbessert hat. Danach stieg die Rate an Fehlfunktionen bis 2001 (26,3 ICD-Fehlfunktionen pro 1.000 Personenjahre) leicht an, um daraufhin wieder zurückzugehen. Die registrierten Fehlfunktionen traten bei ICD-Aggregaten deutlich häufiger auf als bei Schrittmacheraggregaten und wurden überwiegend durch die Batterien verursacht. </w:delText>
        </w:r>
        <w:r>
          <w:br/>
          <w:delText xml:space="preserve"> </w:delText>
        </w:r>
        <w:r>
          <w:br/>
          <w:delText xml:space="preserve">Knops et al. (2009) untersuchten den Anteil verschiedener Indikationen zum Wechsel des Aggregats bzw. des gesamten ICD-Systems an allen Wechseloperationen: Bei 14,8 % der Indikationen zum Wechsel lag ein Rückruf des Herstellers vor und bei 4,4 % der Indikationen eine Fehlfunktion des ICD-Systems. </w:delText>
        </w:r>
        <w:r>
          <w:br/>
          <w:delText xml:space="preserve"> </w:delText>
        </w:r>
        <w:r>
          <w:br/>
          <w:delText xml:space="preserve">Anhand der esQS-Daten für das Erfassungsjahr 2013 wurden folgende Raten an aggregatbezogenen Hardwareproblemen (bezogen auf das Operationsvolumen) ermittelt (AQUA 2014): </w:delText>
        </w:r>
        <w:r>
          <w:br/>
          <w:delText xml:space="preserve">• Fehlfunktion/Rückruf: 0,2 % (83/47.037) </w:delText>
        </w:r>
        <w:r>
          <w:br/>
          <w:delText xml:space="preserve">• sonstige Indikation zum Aggregatwechsel: 0,6 % (296/47.037) </w:delText>
        </w:r>
        <w:r>
          <w:br/>
          <w:delText xml:space="preserve"> </w:delText>
        </w:r>
        <w:r>
          <w:br/>
          <w:delText xml:space="preserve">Reoperationen aufgrund einer vorzeitigen Batterieerschöpfung bzw. eines technischen Fehlers des Aggregats sind mit einer nicht unerheblichen Komplikationsrate belastet (Costea et al. 2008, Gould und Krahn 2006). </w:delText>
        </w:r>
        <w:r>
          <w:br/>
          <w:delText xml:space="preserve"> </w:delText>
        </w:r>
        <w:r>
          <w:br/>
          <w:delText xml:space="preserve">B. Sonden </w:delText>
        </w:r>
        <w:r>
          <w:br/>
          <w:delText xml:space="preserve"> </w:delText>
        </w:r>
        <w:r>
          <w:br/>
          <w:delText xml:space="preserve">Eckstein et al. (2008) ermitteln eine Rate an (eine Revision nach sich ziehenden) elektrischen Sondenfehlern von 2,5 % innerhalb von 5 Jahren nach der ICD-Implantation; die Hälfte dieser Sondenfehler sind Isolationsdefekte oder Sondenbrüche. Die anhand der esQS-Daten 2013 errechnete Rate an sondenbezogenen Hardwareproblemen (bezogen auf das Operationsvolumen) beträgt 2,1 % (1.009/47.037). Als Risikofaktoren für Sondenfehler gelten ein relativ geringes Alter der Patientinnen und Patienten (unter 50 Jahre) und regelmäßige physische Aktivität (Morrison et al. 2010) sowie spezifische Fehlfunktionen des implantierten Sondenmodells (Liu et al. 2014, Seifert et al. 2013). </w:delText>
        </w:r>
        <w:r>
          <w:br/>
          <w:delText xml:space="preserve"> </w:delText>
        </w:r>
        <w:r>
          <w:br/>
          <w:delText xml:space="preserve">Ein Sondenbruch oder Isolationsdefekt kann für die Patientinnen und Patienten schwerwiegende Folgen haben, wie beispielsweise die Abgabe inadäquater Schocks (Abdelhadi et al. 2013, Eckstein et al. 2008) oder sogar das Versterben der Patientinnen und Patienten, wenn eine effektive Therapieabgabe ausbleibt (Hauser et al. 2012). Zudem treten Sondenprobleme bei Patientinnen und Patienten, die bereits einer Revision aufgrund von Sondenproblemen unterzogen wurden, deutlich häufiger auf als bei Patientinnen und Patienten mit einem bislang komplikationsfreien Behandlungsverlauf. Ist der Defibrillationsanteil der Sonde intakt, lässt sich der Sondenfehler durch die Implantation einer zusätzlichen Pace-/Sense-Sonde beheben; ansonsten ist eine Neuimplantation der Sonde indiziert (Eckstein et al. 2008). </w:delText>
        </w:r>
        <w:r>
          <w:br/>
          <w:delText xml:space="preserve"> </w:delText>
        </w:r>
        <w:r>
          <w:br/>
          <w:delText xml:space="preserve">Hardwareprobleme am Aggregat werden nur dann ausgewertet, wenn sie nicht später als 6 Jahre nach der Implantation des Aggregats auftreten, da eine solche Zeitspanne als Regellaufzeit für viele ICD-Aggregate gelten sollte, wobei CRT-D-Systeme eine etwas geringere mittlere Laufzeit aufweisen. In den esQS-Daten des Erfassungsjahres 2013 liegt die durchschnittliche Aggregatlaufzeit bei 5,9 Jahren und der (Median: 6 Jahre). (Thijssen et al. 2012) berichten eine mittlere Laufzeit von 5,5 Jahren, (Kramer et al. 2013) dagegen nur eine Median-Laufzeit von 4,6 Jahren. Zudem ermitteln (Liu et al. 2014), dass noch knapp 90 % der ICD-Sonden nach 5 Jahren fehlerfrei funktionieren. </w:delText>
        </w:r>
        <w:r>
          <w:br/>
          <w:delText xml:space="preserve"> </w:delText>
        </w:r>
        <w:r>
          <w:br/>
          <w:delText xml:space="preserve">Derzeit ist es in der externen stationären Qualitätssicherung noch nicht möglich, dokumentierte Revisionseingriffe mit Indexeingriffen (Erstimplantationen oder andere vorangehende Eingriffe) bei einem Nachbeobachtungszeitraum von einem Jahr zu verknüpfen. Da somit die Grundgesamtheit dokumentierter Revisionseingriffe nicht bestimmbar ist, wird als Approximation der Inzidenz von Hardwareproblemen die Anzahl der erfassten Revisionseingriffe wegen Hardwareproblemen auf das Eingriffsvolumen der Einrichtung bezogen. </w:delText>
        </w:r>
        <w:r>
          <w:br/>
          <w:delText xml:space="preserve"> </w:delText>
        </w:r>
        <w:r>
          <w:br/>
          <w:delText xml:space="preserve">Seit dem Erfassungsjahr 2018 werden Daten erhoben, die eine Verknüpfung dokumentierter Index- und Folgeeingriffe ermöglichen. Dies erlaubt Follow-up-Auswertungen auf der Basis adäquat definierter Grundgesamtheiten. Mit der Zusammenführung von Datensätzen kann auch geprüft werden, ob auf der Basis der Falldokumentation zu Indexeingriffen eine Adjustierung des Risikos von Hardwareproblemen möglich ist. </w:delText>
        </w:r>
        <w:r>
          <w:br/>
          <w:delText xml:space="preserve"> </w:delText>
        </w:r>
        <w:r>
          <w:br/>
          <w:delText xml:space="preserve">Ab dem Erfassungsjahr 2014 wird der Qualitätsindikator „Hardwareproblem (Aggregat oder Sonde) als Indikation zum Folgeeingriff“ modifiziert, um eine Angleichung gegenüber dem analogen Indikator für Herzschrittmacher und eine einheitliche Zähler- und Grundgesamtheitsdefinition für alle Ergebnisindikatoren, die sich auf Folgeeingriffe beziehen, zu erreichen: </w:delText>
        </w:r>
        <w:r>
          <w:br/>
          <w:delText xml:space="preserve">• Aggregatlaufzeiten von unter 3 Jahren werden für den vorliegenden Indikator nicht mehr ausgewertet </w:delText>
        </w:r>
        <w:r>
          <w:br/>
          <w:delText>• Für den Zähler des vorliegenden Indikators werden nur noch Behandlungsfälle des Moduls 09/6 ausgewertet; das Operationsvolumen der Einrichtungen (als Approximation der Grundgesamtheit) wird über die Anzahl der Erstimplantationen und Aggregatwechsel (Module 09/4 und 09/5) ermittelt.</w:delText>
        </w:r>
      </w:del>
    </w:p>
    <w:p w14:paraId="6AEF041A" w14:textId="77777777" w:rsidR="007809D6" w:rsidRDefault="007809D6">
      <w:pPr>
        <w:rPr>
          <w:del w:id="65" w:author="IQTIG" w:date="2020-04-28T19:37:00Z"/>
        </w:rPr>
        <w:sectPr w:rsidR="007809D6" w:rsidSect="000A3778">
          <w:headerReference w:type="even" r:id="rId23"/>
          <w:headerReference w:type="default" r:id="rId24"/>
          <w:footerReference w:type="even" r:id="rId25"/>
          <w:footerReference w:type="default" r:id="rId26"/>
          <w:headerReference w:type="first" r:id="rId27"/>
          <w:footerReference w:type="first" r:id="rId28"/>
          <w:pgSz w:w="11906" w:h="16838"/>
          <w:pgMar w:top="1418" w:right="1134" w:bottom="1418" w:left="1701" w:header="454" w:footer="737" w:gutter="0"/>
          <w:cols w:space="708"/>
          <w:docGrid w:linePitch="360"/>
        </w:sectPr>
      </w:pPr>
    </w:p>
    <w:p w14:paraId="6E7D5A05" w14:textId="77777777" w:rsidR="000F0644" w:rsidRDefault="007A0E5C" w:rsidP="00447106">
      <w:pPr>
        <w:pStyle w:val="Absatzberschriftebene2nurinNavigation"/>
        <w:rPr>
          <w:del w:id="66" w:author="IQTIG" w:date="2020-04-28T19:37:00Z"/>
        </w:rPr>
      </w:pPr>
      <w:del w:id="67" w:author="IQTIG" w:date="2020-04-28T19:37:00Z">
        <w:r>
          <w:delText>Verwendete Datenfelder</w:delText>
        </w:r>
      </w:del>
    </w:p>
    <w:p w14:paraId="59F36654" w14:textId="77777777" w:rsidR="001046CA" w:rsidRPr="00840C92" w:rsidRDefault="007A0E5C" w:rsidP="000361A4">
      <w:pPr>
        <w:rPr>
          <w:del w:id="68" w:author="IQTIG" w:date="2020-04-28T19:37:00Z"/>
        </w:rPr>
      </w:pPr>
      <w:del w:id="69" w:author="IQTIG" w:date="2020-04-28T19:37:00Z">
        <w:r w:rsidRPr="000361A4">
          <w:delText xml:space="preserve">Datenbasis: Spezifikation </w:delText>
        </w:r>
        <w:r>
          <w:delText>2018</w:delText>
        </w:r>
      </w:del>
    </w:p>
    <w:tbl>
      <w:tblPr>
        <w:tblStyle w:val="IQTIGStandard"/>
        <w:tblW w:w="9072" w:type="dxa"/>
        <w:tblLayout w:type="fixed"/>
        <w:tblLook w:val="0420" w:firstRow="1" w:lastRow="0" w:firstColumn="0" w:lastColumn="0" w:noHBand="0" w:noVBand="1"/>
      </w:tblPr>
      <w:tblGrid>
        <w:gridCol w:w="1136"/>
        <w:gridCol w:w="1950"/>
        <w:gridCol w:w="591"/>
        <w:gridCol w:w="2987"/>
        <w:gridCol w:w="2408"/>
      </w:tblGrid>
      <w:tr w:rsidR="00275B01" w:rsidRPr="009E2B0C" w14:paraId="4197658C" w14:textId="77777777" w:rsidTr="00133FB8">
        <w:trPr>
          <w:cnfStyle w:val="100000000000" w:firstRow="1" w:lastRow="0" w:firstColumn="0" w:lastColumn="0" w:oddVBand="0" w:evenVBand="0" w:oddHBand="0" w:evenHBand="0" w:firstRowFirstColumn="0" w:firstRowLastColumn="0" w:lastRowFirstColumn="0" w:lastRowLastColumn="0"/>
          <w:trHeight w:val="370"/>
          <w:tblHeader/>
          <w:del w:id="70" w:author="IQTIG" w:date="2020-04-28T19:37:00Z"/>
        </w:trPr>
        <w:tc>
          <w:tcPr>
            <w:tcW w:w="626" w:type="pct"/>
          </w:tcPr>
          <w:p w14:paraId="69A98FBC" w14:textId="77777777" w:rsidR="000F0644" w:rsidRPr="009E2B0C" w:rsidRDefault="007A0E5C" w:rsidP="000361A4">
            <w:pPr>
              <w:pStyle w:val="Tabellenkopf"/>
              <w:rPr>
                <w:del w:id="71" w:author="IQTIG" w:date="2020-04-28T19:37:00Z"/>
              </w:rPr>
            </w:pPr>
            <w:del w:id="72" w:author="IQTIG" w:date="2020-04-28T19:37:00Z">
              <w:r>
                <w:delText>Item</w:delText>
              </w:r>
            </w:del>
          </w:p>
        </w:tc>
        <w:tc>
          <w:tcPr>
            <w:tcW w:w="1075" w:type="pct"/>
          </w:tcPr>
          <w:p w14:paraId="28FC1CBB" w14:textId="77777777" w:rsidR="000F0644" w:rsidRPr="009E2B0C" w:rsidRDefault="007A0E5C" w:rsidP="000361A4">
            <w:pPr>
              <w:pStyle w:val="Tabellenkopf"/>
              <w:rPr>
                <w:del w:id="73" w:author="IQTIG" w:date="2020-04-28T19:37:00Z"/>
              </w:rPr>
            </w:pPr>
            <w:del w:id="74" w:author="IQTIG" w:date="2020-04-28T19:37:00Z">
              <w:r>
                <w:delText>Bezeichnung</w:delText>
              </w:r>
            </w:del>
          </w:p>
        </w:tc>
        <w:tc>
          <w:tcPr>
            <w:tcW w:w="326" w:type="pct"/>
          </w:tcPr>
          <w:p w14:paraId="6AE6E7F4" w14:textId="77777777" w:rsidR="000F0644" w:rsidRPr="009E2B0C" w:rsidRDefault="007A0E5C" w:rsidP="000361A4">
            <w:pPr>
              <w:pStyle w:val="Tabellenkopf"/>
              <w:rPr>
                <w:del w:id="75" w:author="IQTIG" w:date="2020-04-28T19:37:00Z"/>
              </w:rPr>
            </w:pPr>
            <w:del w:id="76" w:author="IQTIG" w:date="2020-04-28T19:37:00Z">
              <w:r>
                <w:delText>M/K</w:delText>
              </w:r>
            </w:del>
          </w:p>
        </w:tc>
        <w:tc>
          <w:tcPr>
            <w:tcW w:w="1646" w:type="pct"/>
          </w:tcPr>
          <w:p w14:paraId="375D7A6C" w14:textId="77777777" w:rsidR="000F0644" w:rsidRPr="009E2B0C" w:rsidRDefault="007A0E5C" w:rsidP="000361A4">
            <w:pPr>
              <w:pStyle w:val="Tabellenkopf"/>
              <w:rPr>
                <w:del w:id="77" w:author="IQTIG" w:date="2020-04-28T19:37:00Z"/>
              </w:rPr>
            </w:pPr>
            <w:del w:id="78" w:author="IQTIG" w:date="2020-04-28T19:37:00Z">
              <w:r>
                <w:delText>Schlüssel/Formel</w:delText>
              </w:r>
            </w:del>
          </w:p>
        </w:tc>
        <w:tc>
          <w:tcPr>
            <w:tcW w:w="1328" w:type="pct"/>
          </w:tcPr>
          <w:p w14:paraId="182E419A" w14:textId="77777777" w:rsidR="000F0644" w:rsidRPr="009E2B0C" w:rsidRDefault="007A0E5C" w:rsidP="000361A4">
            <w:pPr>
              <w:pStyle w:val="Tabellenkopf"/>
              <w:rPr>
                <w:del w:id="79" w:author="IQTIG" w:date="2020-04-28T19:37:00Z"/>
              </w:rPr>
            </w:pPr>
            <w:del w:id="80" w:author="IQTIG" w:date="2020-04-28T19:37:00Z">
              <w:r>
                <w:delText xml:space="preserve">Feldname  </w:delText>
              </w:r>
            </w:del>
          </w:p>
        </w:tc>
      </w:tr>
      <w:tr w:rsidR="00275B01" w:rsidRPr="00743DF3" w14:paraId="28FCBC0A" w14:textId="77777777" w:rsidTr="00133FB8">
        <w:trPr>
          <w:cnfStyle w:val="000000100000" w:firstRow="0" w:lastRow="0" w:firstColumn="0" w:lastColumn="0" w:oddVBand="0" w:evenVBand="0" w:oddHBand="1" w:evenHBand="0" w:firstRowFirstColumn="0" w:firstRowLastColumn="0" w:lastRowFirstColumn="0" w:lastRowLastColumn="0"/>
          <w:trHeight w:val="409"/>
          <w:del w:id="81" w:author="IQTIG" w:date="2020-04-28T19:37:00Z"/>
        </w:trPr>
        <w:tc>
          <w:tcPr>
            <w:tcW w:w="626" w:type="pct"/>
          </w:tcPr>
          <w:p w14:paraId="681F72F7" w14:textId="77777777" w:rsidR="000F0644" w:rsidRPr="00743DF3" w:rsidRDefault="007A0E5C" w:rsidP="000361A4">
            <w:pPr>
              <w:pStyle w:val="Tabellentext"/>
              <w:rPr>
                <w:del w:id="82" w:author="IQTIG" w:date="2020-04-28T19:37:00Z"/>
              </w:rPr>
            </w:pPr>
            <w:del w:id="83" w:author="IQTIG" w:date="2020-04-28T19:37:00Z">
              <w:r>
                <w:delText>16:B</w:delText>
              </w:r>
            </w:del>
          </w:p>
        </w:tc>
        <w:tc>
          <w:tcPr>
            <w:tcW w:w="1075" w:type="pct"/>
          </w:tcPr>
          <w:p w14:paraId="198A5609" w14:textId="77777777" w:rsidR="000F0644" w:rsidRPr="00743DF3" w:rsidRDefault="007A0E5C" w:rsidP="000361A4">
            <w:pPr>
              <w:pStyle w:val="Tabellentext"/>
              <w:rPr>
                <w:del w:id="84" w:author="IQTIG" w:date="2020-04-28T19:37:00Z"/>
              </w:rPr>
            </w:pPr>
            <w:del w:id="85" w:author="IQTIG" w:date="2020-04-28T19:37:00Z">
              <w:r>
                <w:delText>Indikation zum Eingriff am Aggregat</w:delText>
              </w:r>
            </w:del>
          </w:p>
        </w:tc>
        <w:tc>
          <w:tcPr>
            <w:tcW w:w="326" w:type="pct"/>
          </w:tcPr>
          <w:p w14:paraId="6B1344C0" w14:textId="77777777" w:rsidR="000F0644" w:rsidRPr="00743DF3" w:rsidRDefault="007A0E5C" w:rsidP="000361A4">
            <w:pPr>
              <w:pStyle w:val="Tabellentext"/>
              <w:rPr>
                <w:del w:id="86" w:author="IQTIG" w:date="2020-04-28T19:37:00Z"/>
              </w:rPr>
            </w:pPr>
            <w:del w:id="87" w:author="IQTIG" w:date="2020-04-28T19:37:00Z">
              <w:r>
                <w:delText>M</w:delText>
              </w:r>
            </w:del>
          </w:p>
        </w:tc>
        <w:tc>
          <w:tcPr>
            <w:tcW w:w="1646" w:type="pct"/>
          </w:tcPr>
          <w:p w14:paraId="5D415D67" w14:textId="77777777" w:rsidR="000F0644" w:rsidRPr="00743DF3" w:rsidRDefault="007A0E5C" w:rsidP="00177070">
            <w:pPr>
              <w:pStyle w:val="Tabellentext"/>
              <w:ind w:left="453" w:hanging="340"/>
              <w:rPr>
                <w:del w:id="88" w:author="IQTIG" w:date="2020-04-28T19:37:00Z"/>
              </w:rPr>
            </w:pPr>
            <w:del w:id="89" w:author="IQTIG" w:date="2020-04-28T19:37:00Z">
              <w:r>
                <w:delText>0 =</w:delText>
              </w:r>
              <w:r>
                <w:tab/>
                <w:delText>keine aggregatbezogene Indikation</w:delText>
              </w:r>
            </w:del>
          </w:p>
          <w:p w14:paraId="2FA928BD" w14:textId="77777777" w:rsidR="000F0644" w:rsidRPr="00743DF3" w:rsidRDefault="007A0E5C" w:rsidP="00177070">
            <w:pPr>
              <w:pStyle w:val="Tabellentext"/>
              <w:ind w:left="453" w:hanging="340"/>
              <w:rPr>
                <w:del w:id="90" w:author="IQTIG" w:date="2020-04-28T19:37:00Z"/>
              </w:rPr>
            </w:pPr>
            <w:del w:id="91" w:author="IQTIG" w:date="2020-04-28T19:37:00Z">
              <w:r>
                <w:delText>1 =</w:delText>
              </w:r>
              <w:r>
                <w:tab/>
                <w:delText>Batterieerschöpfung</w:delText>
              </w:r>
            </w:del>
          </w:p>
          <w:p w14:paraId="078C98DB" w14:textId="77777777" w:rsidR="000F0644" w:rsidRPr="00743DF3" w:rsidRDefault="007A0E5C" w:rsidP="00177070">
            <w:pPr>
              <w:pStyle w:val="Tabellentext"/>
              <w:ind w:left="453" w:hanging="340"/>
              <w:rPr>
                <w:del w:id="92" w:author="IQTIG" w:date="2020-04-28T19:37:00Z"/>
              </w:rPr>
            </w:pPr>
            <w:del w:id="93" w:author="IQTIG" w:date="2020-04-28T19:37:00Z">
              <w:r>
                <w:delText>3 =</w:delText>
              </w:r>
              <w:r>
                <w:tab/>
                <w:delText>Fehlfunktion/​Rückruf</w:delText>
              </w:r>
            </w:del>
          </w:p>
          <w:p w14:paraId="37D0B3E5" w14:textId="77777777" w:rsidR="000F0644" w:rsidRPr="00743DF3" w:rsidRDefault="007A0E5C" w:rsidP="00177070">
            <w:pPr>
              <w:pStyle w:val="Tabellentext"/>
              <w:ind w:left="453" w:hanging="340"/>
              <w:rPr>
                <w:del w:id="94" w:author="IQTIG" w:date="2020-04-28T19:37:00Z"/>
              </w:rPr>
            </w:pPr>
            <w:del w:id="95" w:author="IQTIG" w:date="2020-04-28T19:37:00Z">
              <w:r>
                <w:delText>4 =</w:delText>
              </w:r>
              <w:r>
                <w:tab/>
                <w:delText>vorzeitiger Aggregataustausch anlässlich einer Revisionsoperation/​eines Systemwechsels</w:delText>
              </w:r>
            </w:del>
          </w:p>
          <w:p w14:paraId="5C9223B8" w14:textId="77777777" w:rsidR="000F0644" w:rsidRPr="00743DF3" w:rsidRDefault="007A0E5C" w:rsidP="00177070">
            <w:pPr>
              <w:pStyle w:val="Tabellentext"/>
              <w:ind w:left="453" w:hanging="340"/>
              <w:rPr>
                <w:del w:id="96" w:author="IQTIG" w:date="2020-04-28T19:37:00Z"/>
              </w:rPr>
            </w:pPr>
            <w:del w:id="97" w:author="IQTIG" w:date="2020-04-28T19:37:00Z">
              <w:r>
                <w:delText>9 =</w:delText>
              </w:r>
              <w:r>
                <w:tab/>
                <w:delText>sonstige aggregatbezogene Indikation</w:delText>
              </w:r>
            </w:del>
          </w:p>
        </w:tc>
        <w:tc>
          <w:tcPr>
            <w:tcW w:w="1328" w:type="pct"/>
          </w:tcPr>
          <w:p w14:paraId="6D712747" w14:textId="77777777" w:rsidR="000F0644" w:rsidRPr="00743DF3" w:rsidRDefault="007A0E5C" w:rsidP="000361A4">
            <w:pPr>
              <w:pStyle w:val="Tabellentext"/>
              <w:rPr>
                <w:del w:id="98" w:author="IQTIG" w:date="2020-04-28T19:37:00Z"/>
              </w:rPr>
            </w:pPr>
            <w:del w:id="99" w:author="IQTIG" w:date="2020-04-28T19:37:00Z">
              <w:r>
                <w:delText>AGGREGATPROBLEM</w:delText>
              </w:r>
            </w:del>
          </w:p>
        </w:tc>
      </w:tr>
      <w:tr w:rsidR="00275B01" w:rsidRPr="00743DF3" w14:paraId="39180C8B" w14:textId="77777777" w:rsidTr="00133FB8">
        <w:trPr>
          <w:cnfStyle w:val="000000010000" w:firstRow="0" w:lastRow="0" w:firstColumn="0" w:lastColumn="0" w:oddVBand="0" w:evenVBand="0" w:oddHBand="0" w:evenHBand="1" w:firstRowFirstColumn="0" w:firstRowLastColumn="0" w:lastRowFirstColumn="0" w:lastRowLastColumn="0"/>
          <w:trHeight w:val="409"/>
          <w:del w:id="100" w:author="IQTIG" w:date="2020-04-28T19:37:00Z"/>
        </w:trPr>
        <w:tc>
          <w:tcPr>
            <w:tcW w:w="626" w:type="pct"/>
          </w:tcPr>
          <w:p w14:paraId="02C69F2F" w14:textId="77777777" w:rsidR="000F0644" w:rsidRPr="00743DF3" w:rsidRDefault="007A0E5C" w:rsidP="000361A4">
            <w:pPr>
              <w:pStyle w:val="Tabellentext"/>
              <w:rPr>
                <w:del w:id="101" w:author="IQTIG" w:date="2020-04-28T19:37:00Z"/>
              </w:rPr>
            </w:pPr>
            <w:del w:id="102" w:author="IQTIG" w:date="2020-04-28T19:37:00Z">
              <w:r>
                <w:delText>20:B</w:delText>
              </w:r>
            </w:del>
          </w:p>
        </w:tc>
        <w:tc>
          <w:tcPr>
            <w:tcW w:w="1075" w:type="pct"/>
          </w:tcPr>
          <w:p w14:paraId="18D56F7F" w14:textId="77777777" w:rsidR="000F0644" w:rsidRPr="00743DF3" w:rsidRDefault="007A0E5C" w:rsidP="000361A4">
            <w:pPr>
              <w:pStyle w:val="Tabellentext"/>
              <w:rPr>
                <w:del w:id="103" w:author="IQTIG" w:date="2020-04-28T19:37:00Z"/>
              </w:rPr>
            </w:pPr>
            <w:del w:id="104" w:author="IQTIG" w:date="2020-04-28T19:37:00Z">
              <w:r>
                <w:delText>Ort der letzten ICD- (oder Schrittmacher-)OP vor diesem Eingriff</w:delText>
              </w:r>
            </w:del>
          </w:p>
        </w:tc>
        <w:tc>
          <w:tcPr>
            <w:tcW w:w="326" w:type="pct"/>
          </w:tcPr>
          <w:p w14:paraId="4F230F10" w14:textId="77777777" w:rsidR="000F0644" w:rsidRPr="00743DF3" w:rsidRDefault="007A0E5C" w:rsidP="000361A4">
            <w:pPr>
              <w:pStyle w:val="Tabellentext"/>
              <w:rPr>
                <w:del w:id="105" w:author="IQTIG" w:date="2020-04-28T19:37:00Z"/>
              </w:rPr>
            </w:pPr>
            <w:del w:id="106" w:author="IQTIG" w:date="2020-04-28T19:37:00Z">
              <w:r>
                <w:delText>M</w:delText>
              </w:r>
            </w:del>
          </w:p>
        </w:tc>
        <w:tc>
          <w:tcPr>
            <w:tcW w:w="1646" w:type="pct"/>
          </w:tcPr>
          <w:p w14:paraId="0F05C4F0" w14:textId="77777777" w:rsidR="000F0644" w:rsidRPr="00743DF3" w:rsidRDefault="007A0E5C" w:rsidP="00177070">
            <w:pPr>
              <w:pStyle w:val="Tabellentext"/>
              <w:ind w:left="453" w:hanging="340"/>
              <w:rPr>
                <w:del w:id="107" w:author="IQTIG" w:date="2020-04-28T19:37:00Z"/>
              </w:rPr>
            </w:pPr>
            <w:del w:id="108" w:author="IQTIG" w:date="2020-04-28T19:37:00Z">
              <w:r>
                <w:delText>1 =</w:delText>
              </w:r>
              <w:r>
                <w:tab/>
                <w:delText>stationär, eigene Institution</w:delText>
              </w:r>
            </w:del>
          </w:p>
          <w:p w14:paraId="6B60E2C8" w14:textId="77777777" w:rsidR="000F0644" w:rsidRPr="00743DF3" w:rsidRDefault="007A0E5C" w:rsidP="00177070">
            <w:pPr>
              <w:pStyle w:val="Tabellentext"/>
              <w:ind w:left="453" w:hanging="340"/>
              <w:rPr>
                <w:del w:id="109" w:author="IQTIG" w:date="2020-04-28T19:37:00Z"/>
              </w:rPr>
            </w:pPr>
            <w:del w:id="110" w:author="IQTIG" w:date="2020-04-28T19:37:00Z">
              <w:r>
                <w:delText>2 =</w:delText>
              </w:r>
              <w:r>
                <w:tab/>
                <w:delText>stationär, andere Institution</w:delText>
              </w:r>
            </w:del>
          </w:p>
          <w:p w14:paraId="7EE90A50" w14:textId="77777777" w:rsidR="000F0644" w:rsidRPr="00743DF3" w:rsidRDefault="007A0E5C" w:rsidP="00177070">
            <w:pPr>
              <w:pStyle w:val="Tabellentext"/>
              <w:ind w:left="453" w:hanging="340"/>
              <w:rPr>
                <w:del w:id="111" w:author="IQTIG" w:date="2020-04-28T19:37:00Z"/>
              </w:rPr>
            </w:pPr>
            <w:del w:id="112" w:author="IQTIG" w:date="2020-04-28T19:37:00Z">
              <w:r>
                <w:delText>3 =</w:delText>
              </w:r>
              <w:r>
                <w:tab/>
                <w:delText>stationsersetzend/​ambulant, eigene Institution</w:delText>
              </w:r>
            </w:del>
          </w:p>
          <w:p w14:paraId="4D3DA269" w14:textId="77777777" w:rsidR="000F0644" w:rsidRPr="00743DF3" w:rsidRDefault="007A0E5C" w:rsidP="00177070">
            <w:pPr>
              <w:pStyle w:val="Tabellentext"/>
              <w:ind w:left="453" w:hanging="340"/>
              <w:rPr>
                <w:del w:id="113" w:author="IQTIG" w:date="2020-04-28T19:37:00Z"/>
              </w:rPr>
            </w:pPr>
            <w:del w:id="114" w:author="IQTIG" w:date="2020-04-28T19:37:00Z">
              <w:r>
                <w:delText>4 =</w:delText>
              </w:r>
              <w:r>
                <w:tab/>
                <w:delText>stationsersetzend/​ambulant, andere Institution</w:delText>
              </w:r>
            </w:del>
          </w:p>
        </w:tc>
        <w:tc>
          <w:tcPr>
            <w:tcW w:w="1328" w:type="pct"/>
          </w:tcPr>
          <w:p w14:paraId="508C8004" w14:textId="77777777" w:rsidR="000F0644" w:rsidRPr="00743DF3" w:rsidRDefault="007A0E5C" w:rsidP="000361A4">
            <w:pPr>
              <w:pStyle w:val="Tabellentext"/>
              <w:rPr>
                <w:del w:id="115" w:author="IQTIG" w:date="2020-04-28T19:37:00Z"/>
              </w:rPr>
            </w:pPr>
            <w:del w:id="116" w:author="IQTIG" w:date="2020-04-28T19:37:00Z">
              <w:r>
                <w:delText>ORTLETZTEOP</w:delText>
              </w:r>
            </w:del>
          </w:p>
        </w:tc>
      </w:tr>
      <w:tr w:rsidR="00275B01" w:rsidRPr="00743DF3" w14:paraId="53651883" w14:textId="77777777" w:rsidTr="00133FB8">
        <w:trPr>
          <w:cnfStyle w:val="000000100000" w:firstRow="0" w:lastRow="0" w:firstColumn="0" w:lastColumn="0" w:oddVBand="0" w:evenVBand="0" w:oddHBand="1" w:evenHBand="0" w:firstRowFirstColumn="0" w:firstRowLastColumn="0" w:lastRowFirstColumn="0" w:lastRowLastColumn="0"/>
          <w:trHeight w:val="409"/>
          <w:del w:id="117" w:author="IQTIG" w:date="2020-04-28T19:37:00Z"/>
        </w:trPr>
        <w:tc>
          <w:tcPr>
            <w:tcW w:w="626" w:type="pct"/>
          </w:tcPr>
          <w:p w14:paraId="6AA60A55" w14:textId="77777777" w:rsidR="000F0644" w:rsidRPr="00743DF3" w:rsidRDefault="007A0E5C" w:rsidP="000361A4">
            <w:pPr>
              <w:pStyle w:val="Tabellentext"/>
              <w:rPr>
                <w:del w:id="118" w:author="IQTIG" w:date="2020-04-28T19:37:00Z"/>
              </w:rPr>
            </w:pPr>
            <w:del w:id="119" w:author="IQTIG" w:date="2020-04-28T19:37:00Z">
              <w:r>
                <w:delText>26.1:B</w:delText>
              </w:r>
            </w:del>
          </w:p>
        </w:tc>
        <w:tc>
          <w:tcPr>
            <w:tcW w:w="1075" w:type="pct"/>
          </w:tcPr>
          <w:p w14:paraId="7EE756E9" w14:textId="77777777" w:rsidR="000F0644" w:rsidRPr="00743DF3" w:rsidRDefault="007A0E5C" w:rsidP="000361A4">
            <w:pPr>
              <w:pStyle w:val="Tabellentext"/>
              <w:rPr>
                <w:del w:id="120" w:author="IQTIG" w:date="2020-04-28T19:37:00Z"/>
              </w:rPr>
            </w:pPr>
            <w:del w:id="121" w:author="IQTIG" w:date="2020-04-28T19:37:00Z">
              <w:r>
                <w:delText>Aggregat: Jahr der Implantation</w:delText>
              </w:r>
            </w:del>
          </w:p>
        </w:tc>
        <w:tc>
          <w:tcPr>
            <w:tcW w:w="326" w:type="pct"/>
          </w:tcPr>
          <w:p w14:paraId="0BFE2867" w14:textId="77777777" w:rsidR="000F0644" w:rsidRPr="00743DF3" w:rsidRDefault="007A0E5C" w:rsidP="000361A4">
            <w:pPr>
              <w:pStyle w:val="Tabellentext"/>
              <w:rPr>
                <w:del w:id="122" w:author="IQTIG" w:date="2020-04-28T19:37:00Z"/>
              </w:rPr>
            </w:pPr>
            <w:del w:id="123" w:author="IQTIG" w:date="2020-04-28T19:37:00Z">
              <w:r>
                <w:delText>K</w:delText>
              </w:r>
            </w:del>
          </w:p>
        </w:tc>
        <w:tc>
          <w:tcPr>
            <w:tcW w:w="1646" w:type="pct"/>
          </w:tcPr>
          <w:p w14:paraId="30609F5B" w14:textId="77777777" w:rsidR="000F0644" w:rsidRPr="00743DF3" w:rsidRDefault="007A0E5C" w:rsidP="00177070">
            <w:pPr>
              <w:pStyle w:val="Tabellentext"/>
              <w:ind w:left="453" w:hanging="340"/>
              <w:rPr>
                <w:del w:id="124" w:author="IQTIG" w:date="2020-04-28T19:37:00Z"/>
              </w:rPr>
            </w:pPr>
            <w:del w:id="125" w:author="IQTIG" w:date="2020-04-28T19:37:00Z">
              <w:r>
                <w:delText>-</w:delText>
              </w:r>
            </w:del>
          </w:p>
        </w:tc>
        <w:tc>
          <w:tcPr>
            <w:tcW w:w="1328" w:type="pct"/>
          </w:tcPr>
          <w:p w14:paraId="05CE38C9" w14:textId="77777777" w:rsidR="000F0644" w:rsidRPr="00743DF3" w:rsidRDefault="007A0E5C" w:rsidP="000361A4">
            <w:pPr>
              <w:pStyle w:val="Tabellentext"/>
              <w:rPr>
                <w:del w:id="126" w:author="IQTIG" w:date="2020-04-28T19:37:00Z"/>
              </w:rPr>
            </w:pPr>
            <w:del w:id="127" w:author="IQTIG" w:date="2020-04-28T19:37:00Z">
              <w:r>
                <w:delText>NADEFIJAHR</w:delText>
              </w:r>
            </w:del>
          </w:p>
        </w:tc>
      </w:tr>
      <w:tr w:rsidR="00275B01" w:rsidRPr="00743DF3" w14:paraId="4B24A4A3" w14:textId="77777777" w:rsidTr="00133FB8">
        <w:trPr>
          <w:cnfStyle w:val="000000010000" w:firstRow="0" w:lastRow="0" w:firstColumn="0" w:lastColumn="0" w:oddVBand="0" w:evenVBand="0" w:oddHBand="0" w:evenHBand="1" w:firstRowFirstColumn="0" w:firstRowLastColumn="0" w:lastRowFirstColumn="0" w:lastRowLastColumn="0"/>
          <w:trHeight w:val="409"/>
          <w:del w:id="128" w:author="IQTIG" w:date="2020-04-28T19:37:00Z"/>
        </w:trPr>
        <w:tc>
          <w:tcPr>
            <w:tcW w:w="626" w:type="pct"/>
          </w:tcPr>
          <w:p w14:paraId="686A3AD8" w14:textId="77777777" w:rsidR="000F0644" w:rsidRPr="00743DF3" w:rsidRDefault="007A0E5C" w:rsidP="000361A4">
            <w:pPr>
              <w:pStyle w:val="Tabellentext"/>
              <w:rPr>
                <w:del w:id="129" w:author="IQTIG" w:date="2020-04-28T19:37:00Z"/>
              </w:rPr>
            </w:pPr>
            <w:del w:id="130" w:author="IQTIG" w:date="2020-04-28T19:37:00Z">
              <w:r>
                <w:delText>28:B</w:delText>
              </w:r>
            </w:del>
          </w:p>
        </w:tc>
        <w:tc>
          <w:tcPr>
            <w:tcW w:w="1075" w:type="pct"/>
          </w:tcPr>
          <w:p w14:paraId="4E6067D4" w14:textId="77777777" w:rsidR="000F0644" w:rsidRPr="00743DF3" w:rsidRDefault="007A0E5C" w:rsidP="000361A4">
            <w:pPr>
              <w:pStyle w:val="Tabellentext"/>
              <w:rPr>
                <w:del w:id="131" w:author="IQTIG" w:date="2020-04-28T19:37:00Z"/>
              </w:rPr>
            </w:pPr>
            <w:del w:id="132" w:author="IQTIG" w:date="2020-04-28T19:37:00Z">
              <w:r>
                <w:delText>Problem</w:delText>
              </w:r>
            </w:del>
          </w:p>
        </w:tc>
        <w:tc>
          <w:tcPr>
            <w:tcW w:w="326" w:type="pct"/>
          </w:tcPr>
          <w:p w14:paraId="637C176A" w14:textId="77777777" w:rsidR="000F0644" w:rsidRPr="00743DF3" w:rsidRDefault="007A0E5C" w:rsidP="000361A4">
            <w:pPr>
              <w:pStyle w:val="Tabellentext"/>
              <w:rPr>
                <w:del w:id="133" w:author="IQTIG" w:date="2020-04-28T19:37:00Z"/>
              </w:rPr>
            </w:pPr>
            <w:del w:id="134" w:author="IQTIG" w:date="2020-04-28T19:37:00Z">
              <w:r>
                <w:delText>K</w:delText>
              </w:r>
            </w:del>
          </w:p>
        </w:tc>
        <w:tc>
          <w:tcPr>
            <w:tcW w:w="1646" w:type="pct"/>
          </w:tcPr>
          <w:p w14:paraId="2A9B30D3" w14:textId="77777777" w:rsidR="000F0644" w:rsidRPr="00743DF3" w:rsidRDefault="007A0E5C" w:rsidP="00177070">
            <w:pPr>
              <w:pStyle w:val="Tabellentext"/>
              <w:ind w:left="453" w:hanging="340"/>
              <w:rPr>
                <w:del w:id="135" w:author="IQTIG" w:date="2020-04-28T19:37:00Z"/>
              </w:rPr>
            </w:pPr>
            <w:del w:id="136" w:author="IQTIG" w:date="2020-04-28T19:37:00Z">
              <w:r>
                <w:delText>0 =</w:delText>
              </w:r>
              <w:r>
                <w:tab/>
                <w:delText>Systemumstellung</w:delText>
              </w:r>
            </w:del>
          </w:p>
          <w:p w14:paraId="1EACD709" w14:textId="77777777" w:rsidR="000F0644" w:rsidRPr="00743DF3" w:rsidRDefault="007A0E5C" w:rsidP="00177070">
            <w:pPr>
              <w:pStyle w:val="Tabellentext"/>
              <w:ind w:left="453" w:hanging="340"/>
              <w:rPr>
                <w:del w:id="137" w:author="IQTIG" w:date="2020-04-28T19:37:00Z"/>
              </w:rPr>
            </w:pPr>
            <w:del w:id="138" w:author="IQTIG" w:date="2020-04-28T19:37:00Z">
              <w:r>
                <w:delText>1 =</w:delText>
              </w:r>
              <w:r>
                <w:tab/>
                <w:delText>Dislokation</w:delText>
              </w:r>
            </w:del>
          </w:p>
          <w:p w14:paraId="67C23993" w14:textId="77777777" w:rsidR="000F0644" w:rsidRPr="00743DF3" w:rsidRDefault="007A0E5C" w:rsidP="00177070">
            <w:pPr>
              <w:pStyle w:val="Tabellentext"/>
              <w:ind w:left="453" w:hanging="340"/>
              <w:rPr>
                <w:del w:id="139" w:author="IQTIG" w:date="2020-04-28T19:37:00Z"/>
              </w:rPr>
            </w:pPr>
            <w:del w:id="140" w:author="IQTIG" w:date="2020-04-28T19:37:00Z">
              <w:r>
                <w:delText>2 =</w:delText>
              </w:r>
              <w:r>
                <w:tab/>
                <w:delText>Sondenbruch/​Isolationsdefekt</w:delText>
              </w:r>
            </w:del>
          </w:p>
          <w:p w14:paraId="2127BD48" w14:textId="77777777" w:rsidR="000F0644" w:rsidRPr="00743DF3" w:rsidRDefault="007A0E5C" w:rsidP="00177070">
            <w:pPr>
              <w:pStyle w:val="Tabellentext"/>
              <w:ind w:left="453" w:hanging="340"/>
              <w:rPr>
                <w:del w:id="141" w:author="IQTIG" w:date="2020-04-28T19:37:00Z"/>
              </w:rPr>
            </w:pPr>
            <w:del w:id="142" w:author="IQTIG" w:date="2020-04-28T19:37:00Z">
              <w:r>
                <w:delText>3 =</w:delText>
              </w:r>
              <w:r>
                <w:tab/>
                <w:delText>fehlerhafte Konnektion</w:delText>
              </w:r>
            </w:del>
          </w:p>
          <w:p w14:paraId="0C9536D2" w14:textId="77777777" w:rsidR="000F0644" w:rsidRPr="00743DF3" w:rsidRDefault="007A0E5C" w:rsidP="00177070">
            <w:pPr>
              <w:pStyle w:val="Tabellentext"/>
              <w:ind w:left="453" w:hanging="340"/>
              <w:rPr>
                <w:del w:id="143" w:author="IQTIG" w:date="2020-04-28T19:37:00Z"/>
              </w:rPr>
            </w:pPr>
            <w:del w:id="144" w:author="IQTIG" w:date="2020-04-28T19:37:00Z">
              <w:r>
                <w:delText>4 =</w:delText>
              </w:r>
              <w:r>
                <w:tab/>
                <w:delText>Zwerchfellzucken oder Pectoraliszucken</w:delText>
              </w:r>
            </w:del>
          </w:p>
          <w:p w14:paraId="5364CA97" w14:textId="77777777" w:rsidR="000F0644" w:rsidRPr="00743DF3" w:rsidRDefault="007A0E5C" w:rsidP="00177070">
            <w:pPr>
              <w:pStyle w:val="Tabellentext"/>
              <w:ind w:left="453" w:hanging="340"/>
              <w:rPr>
                <w:del w:id="145" w:author="IQTIG" w:date="2020-04-28T19:37:00Z"/>
              </w:rPr>
            </w:pPr>
            <w:del w:id="146" w:author="IQTIG" w:date="2020-04-28T19:37:00Z">
              <w:r>
                <w:delText>5 =</w:delText>
              </w:r>
              <w:r>
                <w:tab/>
                <w:delText>Oversensing</w:delText>
              </w:r>
            </w:del>
          </w:p>
          <w:p w14:paraId="5CBCD473" w14:textId="77777777" w:rsidR="000F0644" w:rsidRPr="00743DF3" w:rsidRDefault="007A0E5C" w:rsidP="00177070">
            <w:pPr>
              <w:pStyle w:val="Tabellentext"/>
              <w:ind w:left="453" w:hanging="340"/>
              <w:rPr>
                <w:del w:id="147" w:author="IQTIG" w:date="2020-04-28T19:37:00Z"/>
              </w:rPr>
            </w:pPr>
            <w:del w:id="148" w:author="IQTIG" w:date="2020-04-28T19:37:00Z">
              <w:r>
                <w:delText>6 =</w:delText>
              </w:r>
              <w:r>
                <w:tab/>
                <w:delText>Undersensing</w:delText>
              </w:r>
            </w:del>
          </w:p>
          <w:p w14:paraId="532F3890" w14:textId="77777777" w:rsidR="000F0644" w:rsidRPr="00743DF3" w:rsidRDefault="007A0E5C" w:rsidP="00177070">
            <w:pPr>
              <w:pStyle w:val="Tabellentext"/>
              <w:ind w:left="453" w:hanging="340"/>
              <w:rPr>
                <w:del w:id="149" w:author="IQTIG" w:date="2020-04-28T19:37:00Z"/>
              </w:rPr>
            </w:pPr>
            <w:del w:id="150" w:author="IQTIG" w:date="2020-04-28T19:37:00Z">
              <w:r>
                <w:delText>7 =</w:delText>
              </w:r>
              <w:r>
                <w:tab/>
                <w:delText>Stimulationsverlust/​Reizschwellenanstieg</w:delText>
              </w:r>
            </w:del>
          </w:p>
          <w:p w14:paraId="5599BEA8" w14:textId="77777777" w:rsidR="000F0644" w:rsidRPr="00743DF3" w:rsidRDefault="007A0E5C" w:rsidP="00177070">
            <w:pPr>
              <w:pStyle w:val="Tabellentext"/>
              <w:ind w:left="453" w:hanging="340"/>
              <w:rPr>
                <w:del w:id="151" w:author="IQTIG" w:date="2020-04-28T19:37:00Z"/>
              </w:rPr>
            </w:pPr>
            <w:del w:id="152" w:author="IQTIG" w:date="2020-04-28T19:37:00Z">
              <w:r>
                <w:delText>8 =</w:delText>
              </w:r>
              <w:r>
                <w:tab/>
                <w:delText>Infektion</w:delText>
              </w:r>
            </w:del>
          </w:p>
          <w:p w14:paraId="063424C7" w14:textId="77777777" w:rsidR="000F0644" w:rsidRPr="00743DF3" w:rsidRDefault="007A0E5C" w:rsidP="00177070">
            <w:pPr>
              <w:pStyle w:val="Tabellentext"/>
              <w:ind w:left="453" w:hanging="340"/>
              <w:rPr>
                <w:del w:id="153" w:author="IQTIG" w:date="2020-04-28T19:37:00Z"/>
              </w:rPr>
            </w:pPr>
            <w:del w:id="154" w:author="IQTIG" w:date="2020-04-28T19:37:00Z">
              <w:r>
                <w:delText>9 =</w:delText>
              </w:r>
              <w:r>
                <w:tab/>
                <w:delText>Myokardperforation</w:delText>
              </w:r>
            </w:del>
          </w:p>
          <w:p w14:paraId="19738F6E" w14:textId="77777777" w:rsidR="000F0644" w:rsidRPr="00743DF3" w:rsidRDefault="007A0E5C" w:rsidP="00177070">
            <w:pPr>
              <w:pStyle w:val="Tabellentext"/>
              <w:ind w:left="453" w:hanging="340"/>
              <w:rPr>
                <w:del w:id="155" w:author="IQTIG" w:date="2020-04-28T19:37:00Z"/>
              </w:rPr>
            </w:pPr>
            <w:del w:id="156" w:author="IQTIG" w:date="2020-04-28T19:37:00Z">
              <w:r>
                <w:delText>99 =</w:delText>
              </w:r>
              <w:r>
                <w:tab/>
                <w:delText>sonstige</w:delText>
              </w:r>
            </w:del>
          </w:p>
        </w:tc>
        <w:tc>
          <w:tcPr>
            <w:tcW w:w="1328" w:type="pct"/>
          </w:tcPr>
          <w:p w14:paraId="01523E17" w14:textId="77777777" w:rsidR="000F0644" w:rsidRPr="00743DF3" w:rsidRDefault="007A0E5C" w:rsidP="000361A4">
            <w:pPr>
              <w:pStyle w:val="Tabellentext"/>
              <w:rPr>
                <w:del w:id="157" w:author="IQTIG" w:date="2020-04-28T19:37:00Z"/>
              </w:rPr>
            </w:pPr>
            <w:del w:id="158" w:author="IQTIG" w:date="2020-04-28T19:37:00Z">
              <w:r>
                <w:delText>DEFIASONVOINDIK</w:delText>
              </w:r>
            </w:del>
          </w:p>
        </w:tc>
      </w:tr>
      <w:tr w:rsidR="00275B01" w:rsidRPr="00743DF3" w14:paraId="1FC78817" w14:textId="77777777" w:rsidTr="00133FB8">
        <w:trPr>
          <w:cnfStyle w:val="000000100000" w:firstRow="0" w:lastRow="0" w:firstColumn="0" w:lastColumn="0" w:oddVBand="0" w:evenVBand="0" w:oddHBand="1" w:evenHBand="0" w:firstRowFirstColumn="0" w:firstRowLastColumn="0" w:lastRowFirstColumn="0" w:lastRowLastColumn="0"/>
          <w:trHeight w:val="409"/>
          <w:del w:id="159" w:author="IQTIG" w:date="2020-04-28T19:37:00Z"/>
        </w:trPr>
        <w:tc>
          <w:tcPr>
            <w:tcW w:w="626" w:type="pct"/>
          </w:tcPr>
          <w:p w14:paraId="57CCE877" w14:textId="77777777" w:rsidR="000F0644" w:rsidRPr="00743DF3" w:rsidRDefault="007A0E5C" w:rsidP="000361A4">
            <w:pPr>
              <w:pStyle w:val="Tabellentext"/>
              <w:rPr>
                <w:del w:id="160" w:author="IQTIG" w:date="2020-04-28T19:37:00Z"/>
              </w:rPr>
            </w:pPr>
            <w:del w:id="161" w:author="IQTIG" w:date="2020-04-28T19:37:00Z">
              <w:r>
                <w:delText>29:B</w:delText>
              </w:r>
            </w:del>
          </w:p>
        </w:tc>
        <w:tc>
          <w:tcPr>
            <w:tcW w:w="1075" w:type="pct"/>
          </w:tcPr>
          <w:p w14:paraId="6AFF0E12" w14:textId="77777777" w:rsidR="000F0644" w:rsidRPr="00743DF3" w:rsidRDefault="007A0E5C" w:rsidP="000361A4">
            <w:pPr>
              <w:pStyle w:val="Tabellentext"/>
              <w:rPr>
                <w:del w:id="162" w:author="IQTIG" w:date="2020-04-28T19:37:00Z"/>
              </w:rPr>
            </w:pPr>
            <w:del w:id="163" w:author="IQTIG" w:date="2020-04-28T19:37:00Z">
              <w:r>
                <w:delText>Zeitabstand zur Implantation der revidierten, explantierten bzw. stillgelegten Vorhofsonde</w:delText>
              </w:r>
            </w:del>
          </w:p>
        </w:tc>
        <w:tc>
          <w:tcPr>
            <w:tcW w:w="326" w:type="pct"/>
          </w:tcPr>
          <w:p w14:paraId="55CBB782" w14:textId="77777777" w:rsidR="000F0644" w:rsidRPr="00743DF3" w:rsidRDefault="007A0E5C" w:rsidP="000361A4">
            <w:pPr>
              <w:pStyle w:val="Tabellentext"/>
              <w:rPr>
                <w:del w:id="164" w:author="IQTIG" w:date="2020-04-28T19:37:00Z"/>
              </w:rPr>
            </w:pPr>
            <w:del w:id="165" w:author="IQTIG" w:date="2020-04-28T19:37:00Z">
              <w:r>
                <w:delText>K</w:delText>
              </w:r>
            </w:del>
          </w:p>
        </w:tc>
        <w:tc>
          <w:tcPr>
            <w:tcW w:w="1646" w:type="pct"/>
          </w:tcPr>
          <w:p w14:paraId="034BD085" w14:textId="77777777" w:rsidR="000F0644" w:rsidRPr="00743DF3" w:rsidRDefault="007A0E5C" w:rsidP="00177070">
            <w:pPr>
              <w:pStyle w:val="Tabellentext"/>
              <w:ind w:left="453" w:hanging="340"/>
              <w:rPr>
                <w:del w:id="166" w:author="IQTIG" w:date="2020-04-28T19:37:00Z"/>
              </w:rPr>
            </w:pPr>
            <w:del w:id="167" w:author="IQTIG" w:date="2020-04-28T19:37:00Z">
              <w:r>
                <w:delText>1 =</w:delText>
              </w:r>
              <w:r>
                <w:tab/>
                <w:delText>&lt;= 1 Jahr</w:delText>
              </w:r>
            </w:del>
          </w:p>
          <w:p w14:paraId="0E8B2D13" w14:textId="77777777" w:rsidR="000F0644" w:rsidRPr="00743DF3" w:rsidRDefault="007A0E5C" w:rsidP="00177070">
            <w:pPr>
              <w:pStyle w:val="Tabellentext"/>
              <w:ind w:left="453" w:hanging="340"/>
              <w:rPr>
                <w:del w:id="168" w:author="IQTIG" w:date="2020-04-28T19:37:00Z"/>
              </w:rPr>
            </w:pPr>
            <w:del w:id="169" w:author="IQTIG" w:date="2020-04-28T19:37:00Z">
              <w:r>
                <w:delText>2 =</w:delText>
              </w:r>
              <w:r>
                <w:tab/>
                <w:delText>&gt; 1 Jahr</w:delText>
              </w:r>
            </w:del>
          </w:p>
          <w:p w14:paraId="0C4CF292" w14:textId="77777777" w:rsidR="000F0644" w:rsidRPr="00743DF3" w:rsidRDefault="007A0E5C" w:rsidP="00177070">
            <w:pPr>
              <w:pStyle w:val="Tabellentext"/>
              <w:ind w:left="453" w:hanging="340"/>
              <w:rPr>
                <w:del w:id="170" w:author="IQTIG" w:date="2020-04-28T19:37:00Z"/>
              </w:rPr>
            </w:pPr>
            <w:del w:id="171" w:author="IQTIG" w:date="2020-04-28T19:37:00Z">
              <w:r>
                <w:delText>9 =</w:delText>
              </w:r>
              <w:r>
                <w:tab/>
                <w:delText>unbekannt</w:delText>
              </w:r>
            </w:del>
          </w:p>
        </w:tc>
        <w:tc>
          <w:tcPr>
            <w:tcW w:w="1328" w:type="pct"/>
          </w:tcPr>
          <w:p w14:paraId="7F028C26" w14:textId="77777777" w:rsidR="000F0644" w:rsidRPr="00743DF3" w:rsidRDefault="007A0E5C" w:rsidP="000361A4">
            <w:pPr>
              <w:pStyle w:val="Tabellentext"/>
              <w:rPr>
                <w:del w:id="172" w:author="IQTIG" w:date="2020-04-28T19:37:00Z"/>
              </w:rPr>
            </w:pPr>
            <w:del w:id="173" w:author="IQTIG" w:date="2020-04-28T19:37:00Z">
              <w:r>
                <w:delText>SONVOZEITIMPL</w:delText>
              </w:r>
            </w:del>
          </w:p>
        </w:tc>
      </w:tr>
      <w:tr w:rsidR="00275B01" w:rsidRPr="00743DF3" w14:paraId="4D543A3D" w14:textId="77777777" w:rsidTr="00133FB8">
        <w:trPr>
          <w:cnfStyle w:val="000000010000" w:firstRow="0" w:lastRow="0" w:firstColumn="0" w:lastColumn="0" w:oddVBand="0" w:evenVBand="0" w:oddHBand="0" w:evenHBand="1" w:firstRowFirstColumn="0" w:firstRowLastColumn="0" w:lastRowFirstColumn="0" w:lastRowLastColumn="0"/>
          <w:trHeight w:val="409"/>
          <w:del w:id="174" w:author="IQTIG" w:date="2020-04-28T19:37:00Z"/>
        </w:trPr>
        <w:tc>
          <w:tcPr>
            <w:tcW w:w="626" w:type="pct"/>
          </w:tcPr>
          <w:p w14:paraId="44BC9E9D" w14:textId="77777777" w:rsidR="000F0644" w:rsidRPr="00743DF3" w:rsidRDefault="007A0E5C" w:rsidP="000361A4">
            <w:pPr>
              <w:pStyle w:val="Tabellentext"/>
              <w:rPr>
                <w:del w:id="175" w:author="IQTIG" w:date="2020-04-28T19:37:00Z"/>
              </w:rPr>
            </w:pPr>
            <w:del w:id="176" w:author="IQTIG" w:date="2020-04-28T19:37:00Z">
              <w:r>
                <w:delText>33:B</w:delText>
              </w:r>
            </w:del>
          </w:p>
        </w:tc>
        <w:tc>
          <w:tcPr>
            <w:tcW w:w="1075" w:type="pct"/>
          </w:tcPr>
          <w:p w14:paraId="131DD916" w14:textId="77777777" w:rsidR="000F0644" w:rsidRPr="00743DF3" w:rsidRDefault="007A0E5C" w:rsidP="000361A4">
            <w:pPr>
              <w:pStyle w:val="Tabellentext"/>
              <w:rPr>
                <w:del w:id="177" w:author="IQTIG" w:date="2020-04-28T19:37:00Z"/>
              </w:rPr>
            </w:pPr>
            <w:del w:id="178" w:author="IQTIG" w:date="2020-04-28T19:37:00Z">
              <w:r>
                <w:delText>Problem</w:delText>
              </w:r>
            </w:del>
          </w:p>
        </w:tc>
        <w:tc>
          <w:tcPr>
            <w:tcW w:w="326" w:type="pct"/>
          </w:tcPr>
          <w:p w14:paraId="7B1DD19E" w14:textId="77777777" w:rsidR="000F0644" w:rsidRPr="00743DF3" w:rsidRDefault="007A0E5C" w:rsidP="000361A4">
            <w:pPr>
              <w:pStyle w:val="Tabellentext"/>
              <w:rPr>
                <w:del w:id="179" w:author="IQTIG" w:date="2020-04-28T19:37:00Z"/>
              </w:rPr>
            </w:pPr>
            <w:del w:id="180" w:author="IQTIG" w:date="2020-04-28T19:37:00Z">
              <w:r>
                <w:delText>K</w:delText>
              </w:r>
            </w:del>
          </w:p>
        </w:tc>
        <w:tc>
          <w:tcPr>
            <w:tcW w:w="1646" w:type="pct"/>
          </w:tcPr>
          <w:p w14:paraId="41FF962E" w14:textId="77777777" w:rsidR="000F0644" w:rsidRPr="00743DF3" w:rsidRDefault="007A0E5C" w:rsidP="00177070">
            <w:pPr>
              <w:pStyle w:val="Tabellentext"/>
              <w:ind w:left="453" w:hanging="340"/>
              <w:rPr>
                <w:del w:id="181" w:author="IQTIG" w:date="2020-04-28T19:37:00Z"/>
              </w:rPr>
            </w:pPr>
            <w:del w:id="182" w:author="IQTIG" w:date="2020-04-28T19:37:00Z">
              <w:r>
                <w:delText>s. Anhang: DefiAsonVeIndik</w:delText>
              </w:r>
            </w:del>
          </w:p>
        </w:tc>
        <w:tc>
          <w:tcPr>
            <w:tcW w:w="1328" w:type="pct"/>
          </w:tcPr>
          <w:p w14:paraId="05313F40" w14:textId="77777777" w:rsidR="000F0644" w:rsidRPr="00743DF3" w:rsidRDefault="007A0E5C" w:rsidP="000361A4">
            <w:pPr>
              <w:pStyle w:val="Tabellentext"/>
              <w:rPr>
                <w:del w:id="183" w:author="IQTIG" w:date="2020-04-28T19:37:00Z"/>
              </w:rPr>
            </w:pPr>
            <w:del w:id="184" w:author="IQTIG" w:date="2020-04-28T19:37:00Z">
              <w:r>
                <w:delText>DEFIASONVEINDIK</w:delText>
              </w:r>
            </w:del>
          </w:p>
        </w:tc>
      </w:tr>
      <w:tr w:rsidR="00275B01" w:rsidRPr="00743DF3" w14:paraId="551AC887" w14:textId="77777777" w:rsidTr="00133FB8">
        <w:trPr>
          <w:cnfStyle w:val="000000100000" w:firstRow="0" w:lastRow="0" w:firstColumn="0" w:lastColumn="0" w:oddVBand="0" w:evenVBand="0" w:oddHBand="1" w:evenHBand="0" w:firstRowFirstColumn="0" w:firstRowLastColumn="0" w:lastRowFirstColumn="0" w:lastRowLastColumn="0"/>
          <w:trHeight w:val="409"/>
          <w:del w:id="185" w:author="IQTIG" w:date="2020-04-28T19:37:00Z"/>
        </w:trPr>
        <w:tc>
          <w:tcPr>
            <w:tcW w:w="626" w:type="pct"/>
          </w:tcPr>
          <w:p w14:paraId="334B14A5" w14:textId="77777777" w:rsidR="000F0644" w:rsidRPr="00743DF3" w:rsidRDefault="007A0E5C" w:rsidP="000361A4">
            <w:pPr>
              <w:pStyle w:val="Tabellentext"/>
              <w:rPr>
                <w:del w:id="186" w:author="IQTIG" w:date="2020-04-28T19:37:00Z"/>
              </w:rPr>
            </w:pPr>
            <w:del w:id="187" w:author="IQTIG" w:date="2020-04-28T19:37:00Z">
              <w:r>
                <w:delText>34:B</w:delText>
              </w:r>
            </w:del>
          </w:p>
        </w:tc>
        <w:tc>
          <w:tcPr>
            <w:tcW w:w="1075" w:type="pct"/>
          </w:tcPr>
          <w:p w14:paraId="6263D9A7" w14:textId="77777777" w:rsidR="000F0644" w:rsidRPr="00743DF3" w:rsidRDefault="007A0E5C" w:rsidP="000361A4">
            <w:pPr>
              <w:pStyle w:val="Tabellentext"/>
              <w:rPr>
                <w:del w:id="188" w:author="IQTIG" w:date="2020-04-28T19:37:00Z"/>
              </w:rPr>
            </w:pPr>
            <w:del w:id="189" w:author="IQTIG" w:date="2020-04-28T19:37:00Z">
              <w:r>
                <w:delText>Zeitabstand zur Implantation der revidierten, explantierten bzw. stillgelegten ersten Ventrikelsonde/Defibrillationssonde</w:delText>
              </w:r>
            </w:del>
          </w:p>
        </w:tc>
        <w:tc>
          <w:tcPr>
            <w:tcW w:w="326" w:type="pct"/>
          </w:tcPr>
          <w:p w14:paraId="2BA1C219" w14:textId="77777777" w:rsidR="000F0644" w:rsidRPr="00743DF3" w:rsidRDefault="007A0E5C" w:rsidP="000361A4">
            <w:pPr>
              <w:pStyle w:val="Tabellentext"/>
              <w:rPr>
                <w:del w:id="190" w:author="IQTIG" w:date="2020-04-28T19:37:00Z"/>
              </w:rPr>
            </w:pPr>
            <w:del w:id="191" w:author="IQTIG" w:date="2020-04-28T19:37:00Z">
              <w:r>
                <w:delText>K</w:delText>
              </w:r>
            </w:del>
          </w:p>
        </w:tc>
        <w:tc>
          <w:tcPr>
            <w:tcW w:w="1646" w:type="pct"/>
          </w:tcPr>
          <w:p w14:paraId="779FF82B" w14:textId="77777777" w:rsidR="000F0644" w:rsidRPr="00743DF3" w:rsidRDefault="007A0E5C" w:rsidP="00177070">
            <w:pPr>
              <w:pStyle w:val="Tabellentext"/>
              <w:ind w:left="453" w:hanging="340"/>
              <w:rPr>
                <w:del w:id="192" w:author="IQTIG" w:date="2020-04-28T19:37:00Z"/>
              </w:rPr>
            </w:pPr>
            <w:del w:id="193" w:author="IQTIG" w:date="2020-04-28T19:37:00Z">
              <w:r>
                <w:delText>1 =</w:delText>
              </w:r>
              <w:r>
                <w:tab/>
                <w:delText>&lt;= 1 Jahr</w:delText>
              </w:r>
            </w:del>
          </w:p>
          <w:p w14:paraId="4F008793" w14:textId="77777777" w:rsidR="000F0644" w:rsidRPr="00743DF3" w:rsidRDefault="007A0E5C" w:rsidP="00177070">
            <w:pPr>
              <w:pStyle w:val="Tabellentext"/>
              <w:ind w:left="453" w:hanging="340"/>
              <w:rPr>
                <w:del w:id="194" w:author="IQTIG" w:date="2020-04-28T19:37:00Z"/>
              </w:rPr>
            </w:pPr>
            <w:del w:id="195" w:author="IQTIG" w:date="2020-04-28T19:37:00Z">
              <w:r>
                <w:delText>2 =</w:delText>
              </w:r>
              <w:r>
                <w:tab/>
                <w:delText>&gt; 1 Jahr</w:delText>
              </w:r>
            </w:del>
          </w:p>
          <w:p w14:paraId="625DF947" w14:textId="77777777" w:rsidR="000F0644" w:rsidRPr="00743DF3" w:rsidRDefault="007A0E5C" w:rsidP="00177070">
            <w:pPr>
              <w:pStyle w:val="Tabellentext"/>
              <w:ind w:left="453" w:hanging="340"/>
              <w:rPr>
                <w:del w:id="196" w:author="IQTIG" w:date="2020-04-28T19:37:00Z"/>
              </w:rPr>
            </w:pPr>
            <w:del w:id="197" w:author="IQTIG" w:date="2020-04-28T19:37:00Z">
              <w:r>
                <w:delText>9 =</w:delText>
              </w:r>
              <w:r>
                <w:tab/>
                <w:delText>unbekannt</w:delText>
              </w:r>
            </w:del>
          </w:p>
        </w:tc>
        <w:tc>
          <w:tcPr>
            <w:tcW w:w="1328" w:type="pct"/>
          </w:tcPr>
          <w:p w14:paraId="4A3101B1" w14:textId="77777777" w:rsidR="000F0644" w:rsidRPr="00743DF3" w:rsidRDefault="007A0E5C" w:rsidP="000361A4">
            <w:pPr>
              <w:pStyle w:val="Tabellentext"/>
              <w:rPr>
                <w:del w:id="198" w:author="IQTIG" w:date="2020-04-28T19:37:00Z"/>
              </w:rPr>
            </w:pPr>
            <w:del w:id="199" w:author="IQTIG" w:date="2020-04-28T19:37:00Z">
              <w:r>
                <w:delText>SONVEZEITIMPL</w:delText>
              </w:r>
            </w:del>
          </w:p>
        </w:tc>
      </w:tr>
      <w:tr w:rsidR="00275B01" w:rsidRPr="00743DF3" w14:paraId="2403CCF5" w14:textId="77777777" w:rsidTr="00133FB8">
        <w:trPr>
          <w:cnfStyle w:val="000000010000" w:firstRow="0" w:lastRow="0" w:firstColumn="0" w:lastColumn="0" w:oddVBand="0" w:evenVBand="0" w:oddHBand="0" w:evenHBand="1" w:firstRowFirstColumn="0" w:firstRowLastColumn="0" w:lastRowFirstColumn="0" w:lastRowLastColumn="0"/>
          <w:trHeight w:val="409"/>
          <w:del w:id="200" w:author="IQTIG" w:date="2020-04-28T19:37:00Z"/>
        </w:trPr>
        <w:tc>
          <w:tcPr>
            <w:tcW w:w="626" w:type="pct"/>
          </w:tcPr>
          <w:p w14:paraId="7F8BCC17" w14:textId="77777777" w:rsidR="000F0644" w:rsidRPr="00743DF3" w:rsidRDefault="007A0E5C" w:rsidP="000361A4">
            <w:pPr>
              <w:pStyle w:val="Tabellentext"/>
              <w:rPr>
                <w:del w:id="201" w:author="IQTIG" w:date="2020-04-28T19:37:00Z"/>
              </w:rPr>
            </w:pPr>
            <w:del w:id="202" w:author="IQTIG" w:date="2020-04-28T19:37:00Z">
              <w:r>
                <w:delText>39:B</w:delText>
              </w:r>
            </w:del>
          </w:p>
        </w:tc>
        <w:tc>
          <w:tcPr>
            <w:tcW w:w="1075" w:type="pct"/>
          </w:tcPr>
          <w:p w14:paraId="31218186" w14:textId="77777777" w:rsidR="000F0644" w:rsidRPr="00743DF3" w:rsidRDefault="007A0E5C" w:rsidP="000361A4">
            <w:pPr>
              <w:pStyle w:val="Tabellentext"/>
              <w:rPr>
                <w:del w:id="203" w:author="IQTIG" w:date="2020-04-28T19:37:00Z"/>
              </w:rPr>
            </w:pPr>
            <w:del w:id="204" w:author="IQTIG" w:date="2020-04-28T19:37:00Z">
              <w:r>
                <w:delText>Problem</w:delText>
              </w:r>
            </w:del>
          </w:p>
        </w:tc>
        <w:tc>
          <w:tcPr>
            <w:tcW w:w="326" w:type="pct"/>
          </w:tcPr>
          <w:p w14:paraId="6D72AC32" w14:textId="77777777" w:rsidR="000F0644" w:rsidRPr="00743DF3" w:rsidRDefault="007A0E5C" w:rsidP="000361A4">
            <w:pPr>
              <w:pStyle w:val="Tabellentext"/>
              <w:rPr>
                <w:del w:id="205" w:author="IQTIG" w:date="2020-04-28T19:37:00Z"/>
              </w:rPr>
            </w:pPr>
            <w:del w:id="206" w:author="IQTIG" w:date="2020-04-28T19:37:00Z">
              <w:r>
                <w:delText>K</w:delText>
              </w:r>
            </w:del>
          </w:p>
        </w:tc>
        <w:tc>
          <w:tcPr>
            <w:tcW w:w="1646" w:type="pct"/>
          </w:tcPr>
          <w:p w14:paraId="6344F50B" w14:textId="77777777" w:rsidR="000F0644" w:rsidRPr="00743DF3" w:rsidRDefault="007A0E5C" w:rsidP="00177070">
            <w:pPr>
              <w:pStyle w:val="Tabellentext"/>
              <w:ind w:left="453" w:hanging="340"/>
              <w:rPr>
                <w:del w:id="207" w:author="IQTIG" w:date="2020-04-28T19:37:00Z"/>
              </w:rPr>
            </w:pPr>
            <w:del w:id="208" w:author="IQTIG" w:date="2020-04-28T19:37:00Z">
              <w:r>
                <w:delText>0 =</w:delText>
              </w:r>
              <w:r>
                <w:tab/>
                <w:delText>Systemumstellung</w:delText>
              </w:r>
            </w:del>
          </w:p>
          <w:p w14:paraId="6779A300" w14:textId="77777777" w:rsidR="000F0644" w:rsidRPr="00743DF3" w:rsidRDefault="007A0E5C" w:rsidP="00177070">
            <w:pPr>
              <w:pStyle w:val="Tabellentext"/>
              <w:ind w:left="453" w:hanging="340"/>
              <w:rPr>
                <w:del w:id="209" w:author="IQTIG" w:date="2020-04-28T19:37:00Z"/>
              </w:rPr>
            </w:pPr>
            <w:del w:id="210" w:author="IQTIG" w:date="2020-04-28T19:37:00Z">
              <w:r>
                <w:delText>1 =</w:delText>
              </w:r>
              <w:r>
                <w:tab/>
                <w:delText>Dislokation</w:delText>
              </w:r>
            </w:del>
          </w:p>
          <w:p w14:paraId="406F2871" w14:textId="77777777" w:rsidR="000F0644" w:rsidRPr="00743DF3" w:rsidRDefault="007A0E5C" w:rsidP="00177070">
            <w:pPr>
              <w:pStyle w:val="Tabellentext"/>
              <w:ind w:left="453" w:hanging="340"/>
              <w:rPr>
                <w:del w:id="211" w:author="IQTIG" w:date="2020-04-28T19:37:00Z"/>
              </w:rPr>
            </w:pPr>
            <w:del w:id="212" w:author="IQTIG" w:date="2020-04-28T19:37:00Z">
              <w:r>
                <w:delText>2 =</w:delText>
              </w:r>
              <w:r>
                <w:tab/>
                <w:delText>Sondenbruch/​Isolationsdefekt</w:delText>
              </w:r>
            </w:del>
          </w:p>
          <w:p w14:paraId="036F510B" w14:textId="77777777" w:rsidR="000F0644" w:rsidRPr="00743DF3" w:rsidRDefault="007A0E5C" w:rsidP="00177070">
            <w:pPr>
              <w:pStyle w:val="Tabellentext"/>
              <w:ind w:left="453" w:hanging="340"/>
              <w:rPr>
                <w:del w:id="213" w:author="IQTIG" w:date="2020-04-28T19:37:00Z"/>
              </w:rPr>
            </w:pPr>
            <w:del w:id="214" w:author="IQTIG" w:date="2020-04-28T19:37:00Z">
              <w:r>
                <w:delText>3 =</w:delText>
              </w:r>
              <w:r>
                <w:tab/>
                <w:delText>fehlerhafte Konnektion</w:delText>
              </w:r>
            </w:del>
          </w:p>
          <w:p w14:paraId="6084CC3D" w14:textId="77777777" w:rsidR="000F0644" w:rsidRPr="00743DF3" w:rsidRDefault="007A0E5C" w:rsidP="00177070">
            <w:pPr>
              <w:pStyle w:val="Tabellentext"/>
              <w:ind w:left="453" w:hanging="340"/>
              <w:rPr>
                <w:del w:id="215" w:author="IQTIG" w:date="2020-04-28T19:37:00Z"/>
              </w:rPr>
            </w:pPr>
            <w:del w:id="216" w:author="IQTIG" w:date="2020-04-28T19:37:00Z">
              <w:r>
                <w:delText>4 =</w:delText>
              </w:r>
              <w:r>
                <w:tab/>
                <w:delText>Zwerchfellzucken oder Pectoraliszucken</w:delText>
              </w:r>
            </w:del>
          </w:p>
          <w:p w14:paraId="619C37AB" w14:textId="77777777" w:rsidR="000F0644" w:rsidRPr="00743DF3" w:rsidRDefault="007A0E5C" w:rsidP="00177070">
            <w:pPr>
              <w:pStyle w:val="Tabellentext"/>
              <w:ind w:left="453" w:hanging="340"/>
              <w:rPr>
                <w:del w:id="217" w:author="IQTIG" w:date="2020-04-28T19:37:00Z"/>
              </w:rPr>
            </w:pPr>
            <w:del w:id="218" w:author="IQTIG" w:date="2020-04-28T19:37:00Z">
              <w:r>
                <w:delText>5 =</w:delText>
              </w:r>
              <w:r>
                <w:tab/>
                <w:delText>Oversensing</w:delText>
              </w:r>
            </w:del>
          </w:p>
          <w:p w14:paraId="41109076" w14:textId="77777777" w:rsidR="000F0644" w:rsidRPr="00743DF3" w:rsidRDefault="007A0E5C" w:rsidP="00177070">
            <w:pPr>
              <w:pStyle w:val="Tabellentext"/>
              <w:ind w:left="453" w:hanging="340"/>
              <w:rPr>
                <w:del w:id="219" w:author="IQTIG" w:date="2020-04-28T19:37:00Z"/>
              </w:rPr>
            </w:pPr>
            <w:del w:id="220" w:author="IQTIG" w:date="2020-04-28T19:37:00Z">
              <w:r>
                <w:delText>6 =</w:delText>
              </w:r>
              <w:r>
                <w:tab/>
                <w:delText>Undersensing</w:delText>
              </w:r>
            </w:del>
          </w:p>
          <w:p w14:paraId="3382C394" w14:textId="77777777" w:rsidR="000F0644" w:rsidRPr="00743DF3" w:rsidRDefault="007A0E5C" w:rsidP="00177070">
            <w:pPr>
              <w:pStyle w:val="Tabellentext"/>
              <w:ind w:left="453" w:hanging="340"/>
              <w:rPr>
                <w:del w:id="221" w:author="IQTIG" w:date="2020-04-28T19:37:00Z"/>
              </w:rPr>
            </w:pPr>
            <w:del w:id="222" w:author="IQTIG" w:date="2020-04-28T19:37:00Z">
              <w:r>
                <w:delText>7 =</w:delText>
              </w:r>
              <w:r>
                <w:tab/>
                <w:delText>Stimulationsverlust/​Reizschwellenanstieg</w:delText>
              </w:r>
            </w:del>
          </w:p>
          <w:p w14:paraId="3A95CDE5" w14:textId="77777777" w:rsidR="000F0644" w:rsidRPr="00743DF3" w:rsidRDefault="007A0E5C" w:rsidP="00177070">
            <w:pPr>
              <w:pStyle w:val="Tabellentext"/>
              <w:ind w:left="453" w:hanging="340"/>
              <w:rPr>
                <w:del w:id="223" w:author="IQTIG" w:date="2020-04-28T19:37:00Z"/>
              </w:rPr>
            </w:pPr>
            <w:del w:id="224" w:author="IQTIG" w:date="2020-04-28T19:37:00Z">
              <w:r>
                <w:delText>8 =</w:delText>
              </w:r>
              <w:r>
                <w:tab/>
                <w:delText>Infektion</w:delText>
              </w:r>
            </w:del>
          </w:p>
          <w:p w14:paraId="2008AED3" w14:textId="77777777" w:rsidR="000F0644" w:rsidRPr="00743DF3" w:rsidRDefault="007A0E5C" w:rsidP="00177070">
            <w:pPr>
              <w:pStyle w:val="Tabellentext"/>
              <w:ind w:left="453" w:hanging="340"/>
              <w:rPr>
                <w:del w:id="225" w:author="IQTIG" w:date="2020-04-28T19:37:00Z"/>
              </w:rPr>
            </w:pPr>
            <w:del w:id="226" w:author="IQTIG" w:date="2020-04-28T19:37:00Z">
              <w:r>
                <w:delText>9 =</w:delText>
              </w:r>
              <w:r>
                <w:tab/>
                <w:delText>Myokardperforation</w:delText>
              </w:r>
            </w:del>
          </w:p>
          <w:p w14:paraId="082785F5" w14:textId="77777777" w:rsidR="000F0644" w:rsidRPr="00743DF3" w:rsidRDefault="007A0E5C" w:rsidP="00177070">
            <w:pPr>
              <w:pStyle w:val="Tabellentext"/>
              <w:ind w:left="453" w:hanging="340"/>
              <w:rPr>
                <w:del w:id="227" w:author="IQTIG" w:date="2020-04-28T19:37:00Z"/>
              </w:rPr>
            </w:pPr>
            <w:del w:id="228" w:author="IQTIG" w:date="2020-04-28T19:37:00Z">
              <w:r>
                <w:delText>99 =</w:delText>
              </w:r>
              <w:r>
                <w:tab/>
                <w:delText>sonstige</w:delText>
              </w:r>
            </w:del>
          </w:p>
        </w:tc>
        <w:tc>
          <w:tcPr>
            <w:tcW w:w="1328" w:type="pct"/>
          </w:tcPr>
          <w:p w14:paraId="6F4ACF68" w14:textId="77777777" w:rsidR="000F0644" w:rsidRPr="00743DF3" w:rsidRDefault="007A0E5C" w:rsidP="000361A4">
            <w:pPr>
              <w:pStyle w:val="Tabellentext"/>
              <w:rPr>
                <w:del w:id="229" w:author="IQTIG" w:date="2020-04-28T19:37:00Z"/>
              </w:rPr>
            </w:pPr>
            <w:del w:id="230" w:author="IQTIG" w:date="2020-04-28T19:37:00Z">
              <w:r>
                <w:delText>DEFIASONVE2INDIK</w:delText>
              </w:r>
            </w:del>
          </w:p>
        </w:tc>
      </w:tr>
      <w:tr w:rsidR="00275B01" w:rsidRPr="00743DF3" w14:paraId="34D85E45" w14:textId="77777777" w:rsidTr="00133FB8">
        <w:trPr>
          <w:cnfStyle w:val="000000100000" w:firstRow="0" w:lastRow="0" w:firstColumn="0" w:lastColumn="0" w:oddVBand="0" w:evenVBand="0" w:oddHBand="1" w:evenHBand="0" w:firstRowFirstColumn="0" w:firstRowLastColumn="0" w:lastRowFirstColumn="0" w:lastRowLastColumn="0"/>
          <w:trHeight w:val="409"/>
          <w:del w:id="231" w:author="IQTIG" w:date="2020-04-28T19:37:00Z"/>
        </w:trPr>
        <w:tc>
          <w:tcPr>
            <w:tcW w:w="626" w:type="pct"/>
          </w:tcPr>
          <w:p w14:paraId="40DA965D" w14:textId="77777777" w:rsidR="000F0644" w:rsidRPr="00743DF3" w:rsidRDefault="007A0E5C" w:rsidP="000361A4">
            <w:pPr>
              <w:pStyle w:val="Tabellentext"/>
              <w:rPr>
                <w:del w:id="232" w:author="IQTIG" w:date="2020-04-28T19:37:00Z"/>
              </w:rPr>
            </w:pPr>
            <w:del w:id="233" w:author="IQTIG" w:date="2020-04-28T19:37:00Z">
              <w:r>
                <w:delText>40:B</w:delText>
              </w:r>
            </w:del>
          </w:p>
        </w:tc>
        <w:tc>
          <w:tcPr>
            <w:tcW w:w="1075" w:type="pct"/>
          </w:tcPr>
          <w:p w14:paraId="1CC752F1" w14:textId="77777777" w:rsidR="000F0644" w:rsidRPr="00743DF3" w:rsidRDefault="007A0E5C" w:rsidP="000361A4">
            <w:pPr>
              <w:pStyle w:val="Tabellentext"/>
              <w:rPr>
                <w:del w:id="234" w:author="IQTIG" w:date="2020-04-28T19:37:00Z"/>
              </w:rPr>
            </w:pPr>
            <w:del w:id="235" w:author="IQTIG" w:date="2020-04-28T19:37:00Z">
              <w:r>
                <w:delText>Zeitabstand zur Implantation der revidierten, explantierten bzw. stillgelegten zweiten Ventrikelsonde</w:delText>
              </w:r>
            </w:del>
          </w:p>
        </w:tc>
        <w:tc>
          <w:tcPr>
            <w:tcW w:w="326" w:type="pct"/>
          </w:tcPr>
          <w:p w14:paraId="25C5A345" w14:textId="77777777" w:rsidR="000F0644" w:rsidRPr="00743DF3" w:rsidRDefault="007A0E5C" w:rsidP="000361A4">
            <w:pPr>
              <w:pStyle w:val="Tabellentext"/>
              <w:rPr>
                <w:del w:id="236" w:author="IQTIG" w:date="2020-04-28T19:37:00Z"/>
              </w:rPr>
            </w:pPr>
            <w:del w:id="237" w:author="IQTIG" w:date="2020-04-28T19:37:00Z">
              <w:r>
                <w:delText>K</w:delText>
              </w:r>
            </w:del>
          </w:p>
        </w:tc>
        <w:tc>
          <w:tcPr>
            <w:tcW w:w="1646" w:type="pct"/>
          </w:tcPr>
          <w:p w14:paraId="2A155EFE" w14:textId="77777777" w:rsidR="000F0644" w:rsidRPr="00743DF3" w:rsidRDefault="007A0E5C" w:rsidP="00177070">
            <w:pPr>
              <w:pStyle w:val="Tabellentext"/>
              <w:ind w:left="453" w:hanging="340"/>
              <w:rPr>
                <w:del w:id="238" w:author="IQTIG" w:date="2020-04-28T19:37:00Z"/>
              </w:rPr>
            </w:pPr>
            <w:del w:id="239" w:author="IQTIG" w:date="2020-04-28T19:37:00Z">
              <w:r>
                <w:delText>1 =</w:delText>
              </w:r>
              <w:r>
                <w:tab/>
                <w:delText>&lt;= 1 Jahr</w:delText>
              </w:r>
            </w:del>
          </w:p>
          <w:p w14:paraId="10E9F059" w14:textId="77777777" w:rsidR="000F0644" w:rsidRPr="00743DF3" w:rsidRDefault="007A0E5C" w:rsidP="00177070">
            <w:pPr>
              <w:pStyle w:val="Tabellentext"/>
              <w:ind w:left="453" w:hanging="340"/>
              <w:rPr>
                <w:del w:id="240" w:author="IQTIG" w:date="2020-04-28T19:37:00Z"/>
              </w:rPr>
            </w:pPr>
            <w:del w:id="241" w:author="IQTIG" w:date="2020-04-28T19:37:00Z">
              <w:r>
                <w:delText>2 =</w:delText>
              </w:r>
              <w:r>
                <w:tab/>
                <w:delText>&gt; 1 Jahr</w:delText>
              </w:r>
            </w:del>
          </w:p>
          <w:p w14:paraId="79B6310A" w14:textId="77777777" w:rsidR="000F0644" w:rsidRPr="00743DF3" w:rsidRDefault="007A0E5C" w:rsidP="00177070">
            <w:pPr>
              <w:pStyle w:val="Tabellentext"/>
              <w:ind w:left="453" w:hanging="340"/>
              <w:rPr>
                <w:del w:id="242" w:author="IQTIG" w:date="2020-04-28T19:37:00Z"/>
              </w:rPr>
            </w:pPr>
            <w:del w:id="243" w:author="IQTIG" w:date="2020-04-28T19:37:00Z">
              <w:r>
                <w:delText>9 =</w:delText>
              </w:r>
              <w:r>
                <w:tab/>
                <w:delText>unbekannt</w:delText>
              </w:r>
            </w:del>
          </w:p>
        </w:tc>
        <w:tc>
          <w:tcPr>
            <w:tcW w:w="1328" w:type="pct"/>
          </w:tcPr>
          <w:p w14:paraId="5D843B00" w14:textId="77777777" w:rsidR="000F0644" w:rsidRPr="00743DF3" w:rsidRDefault="007A0E5C" w:rsidP="000361A4">
            <w:pPr>
              <w:pStyle w:val="Tabellentext"/>
              <w:rPr>
                <w:del w:id="244" w:author="IQTIG" w:date="2020-04-28T19:37:00Z"/>
              </w:rPr>
            </w:pPr>
            <w:del w:id="245" w:author="IQTIG" w:date="2020-04-28T19:37:00Z">
              <w:r>
                <w:delText>SONVE2ZEITIMPL</w:delText>
              </w:r>
            </w:del>
          </w:p>
        </w:tc>
      </w:tr>
      <w:tr w:rsidR="00275B01" w:rsidRPr="00743DF3" w14:paraId="1622C82B" w14:textId="77777777" w:rsidTr="00133FB8">
        <w:trPr>
          <w:cnfStyle w:val="000000010000" w:firstRow="0" w:lastRow="0" w:firstColumn="0" w:lastColumn="0" w:oddVBand="0" w:evenVBand="0" w:oddHBand="0" w:evenHBand="1" w:firstRowFirstColumn="0" w:firstRowLastColumn="0" w:lastRowFirstColumn="0" w:lastRowLastColumn="0"/>
          <w:trHeight w:val="409"/>
          <w:del w:id="246" w:author="IQTIG" w:date="2020-04-28T19:37:00Z"/>
        </w:trPr>
        <w:tc>
          <w:tcPr>
            <w:tcW w:w="626" w:type="pct"/>
          </w:tcPr>
          <w:p w14:paraId="6BA54CCA" w14:textId="77777777" w:rsidR="000F0644" w:rsidRPr="00743DF3" w:rsidRDefault="007A0E5C" w:rsidP="000361A4">
            <w:pPr>
              <w:pStyle w:val="Tabellentext"/>
              <w:rPr>
                <w:del w:id="247" w:author="IQTIG" w:date="2020-04-28T19:37:00Z"/>
              </w:rPr>
            </w:pPr>
            <w:del w:id="248" w:author="IQTIG" w:date="2020-04-28T19:37:00Z">
              <w:r>
                <w:delText>45:B</w:delText>
              </w:r>
            </w:del>
          </w:p>
        </w:tc>
        <w:tc>
          <w:tcPr>
            <w:tcW w:w="1075" w:type="pct"/>
          </w:tcPr>
          <w:p w14:paraId="3F7FC56A" w14:textId="77777777" w:rsidR="000F0644" w:rsidRPr="00743DF3" w:rsidRDefault="007A0E5C" w:rsidP="000361A4">
            <w:pPr>
              <w:pStyle w:val="Tabellentext"/>
              <w:rPr>
                <w:del w:id="249" w:author="IQTIG" w:date="2020-04-28T19:37:00Z"/>
              </w:rPr>
            </w:pPr>
            <w:del w:id="250" w:author="IQTIG" w:date="2020-04-28T19:37:00Z">
              <w:r>
                <w:delText>Problem</w:delText>
              </w:r>
            </w:del>
          </w:p>
        </w:tc>
        <w:tc>
          <w:tcPr>
            <w:tcW w:w="326" w:type="pct"/>
          </w:tcPr>
          <w:p w14:paraId="23C539DE" w14:textId="77777777" w:rsidR="000F0644" w:rsidRPr="00743DF3" w:rsidRDefault="007A0E5C" w:rsidP="000361A4">
            <w:pPr>
              <w:pStyle w:val="Tabellentext"/>
              <w:rPr>
                <w:del w:id="251" w:author="IQTIG" w:date="2020-04-28T19:37:00Z"/>
              </w:rPr>
            </w:pPr>
            <w:del w:id="252" w:author="IQTIG" w:date="2020-04-28T19:37:00Z">
              <w:r>
                <w:delText>K</w:delText>
              </w:r>
            </w:del>
          </w:p>
        </w:tc>
        <w:tc>
          <w:tcPr>
            <w:tcW w:w="1646" w:type="pct"/>
          </w:tcPr>
          <w:p w14:paraId="6049C2A0" w14:textId="77777777" w:rsidR="000F0644" w:rsidRPr="00743DF3" w:rsidRDefault="007A0E5C" w:rsidP="00177070">
            <w:pPr>
              <w:pStyle w:val="Tabellentext"/>
              <w:ind w:left="453" w:hanging="340"/>
              <w:rPr>
                <w:del w:id="253" w:author="IQTIG" w:date="2020-04-28T19:37:00Z"/>
              </w:rPr>
            </w:pPr>
            <w:del w:id="254" w:author="IQTIG" w:date="2020-04-28T19:37:00Z">
              <w:r>
                <w:delText>0 =</w:delText>
              </w:r>
              <w:r>
                <w:tab/>
                <w:delText>Systemumstellung</w:delText>
              </w:r>
            </w:del>
          </w:p>
          <w:p w14:paraId="08BC712F" w14:textId="77777777" w:rsidR="000F0644" w:rsidRPr="00743DF3" w:rsidRDefault="007A0E5C" w:rsidP="00177070">
            <w:pPr>
              <w:pStyle w:val="Tabellentext"/>
              <w:ind w:left="453" w:hanging="340"/>
              <w:rPr>
                <w:del w:id="255" w:author="IQTIG" w:date="2020-04-28T19:37:00Z"/>
              </w:rPr>
            </w:pPr>
            <w:del w:id="256" w:author="IQTIG" w:date="2020-04-28T19:37:00Z">
              <w:r>
                <w:delText>1 =</w:delText>
              </w:r>
              <w:r>
                <w:tab/>
                <w:delText>Dislokation</w:delText>
              </w:r>
            </w:del>
          </w:p>
          <w:p w14:paraId="404ED19F" w14:textId="77777777" w:rsidR="000F0644" w:rsidRPr="00743DF3" w:rsidRDefault="007A0E5C" w:rsidP="00177070">
            <w:pPr>
              <w:pStyle w:val="Tabellentext"/>
              <w:ind w:left="453" w:hanging="340"/>
              <w:rPr>
                <w:del w:id="257" w:author="IQTIG" w:date="2020-04-28T19:37:00Z"/>
              </w:rPr>
            </w:pPr>
            <w:del w:id="258" w:author="IQTIG" w:date="2020-04-28T19:37:00Z">
              <w:r>
                <w:delText>2 =</w:delText>
              </w:r>
              <w:r>
                <w:tab/>
                <w:delText>Sondenbruch/​Isolationsdefekt</w:delText>
              </w:r>
            </w:del>
          </w:p>
          <w:p w14:paraId="2ACC876C" w14:textId="77777777" w:rsidR="000F0644" w:rsidRPr="00743DF3" w:rsidRDefault="007A0E5C" w:rsidP="00177070">
            <w:pPr>
              <w:pStyle w:val="Tabellentext"/>
              <w:ind w:left="453" w:hanging="340"/>
              <w:rPr>
                <w:del w:id="259" w:author="IQTIG" w:date="2020-04-28T19:37:00Z"/>
              </w:rPr>
            </w:pPr>
            <w:del w:id="260" w:author="IQTIG" w:date="2020-04-28T19:37:00Z">
              <w:r>
                <w:delText>3 =</w:delText>
              </w:r>
              <w:r>
                <w:tab/>
                <w:delText>fehlerhafte Konnektion</w:delText>
              </w:r>
            </w:del>
          </w:p>
          <w:p w14:paraId="0373F8BB" w14:textId="77777777" w:rsidR="000F0644" w:rsidRPr="00743DF3" w:rsidRDefault="007A0E5C" w:rsidP="00177070">
            <w:pPr>
              <w:pStyle w:val="Tabellentext"/>
              <w:ind w:left="453" w:hanging="340"/>
              <w:rPr>
                <w:del w:id="261" w:author="IQTIG" w:date="2020-04-28T19:37:00Z"/>
              </w:rPr>
            </w:pPr>
            <w:del w:id="262" w:author="IQTIG" w:date="2020-04-28T19:37:00Z">
              <w:r>
                <w:delText>4 =</w:delText>
              </w:r>
              <w:r>
                <w:tab/>
                <w:delText>Zwerchfellzucken oder Pectoraliszucken</w:delText>
              </w:r>
            </w:del>
          </w:p>
          <w:p w14:paraId="1319BDC8" w14:textId="77777777" w:rsidR="000F0644" w:rsidRPr="00743DF3" w:rsidRDefault="007A0E5C" w:rsidP="00177070">
            <w:pPr>
              <w:pStyle w:val="Tabellentext"/>
              <w:ind w:left="453" w:hanging="340"/>
              <w:rPr>
                <w:del w:id="263" w:author="IQTIG" w:date="2020-04-28T19:37:00Z"/>
              </w:rPr>
            </w:pPr>
            <w:del w:id="264" w:author="IQTIG" w:date="2020-04-28T19:37:00Z">
              <w:r>
                <w:delText>5 =</w:delText>
              </w:r>
              <w:r>
                <w:tab/>
                <w:delText>Oversensing</w:delText>
              </w:r>
            </w:del>
          </w:p>
          <w:p w14:paraId="5D925CB3" w14:textId="77777777" w:rsidR="000F0644" w:rsidRPr="00743DF3" w:rsidRDefault="007A0E5C" w:rsidP="00177070">
            <w:pPr>
              <w:pStyle w:val="Tabellentext"/>
              <w:ind w:left="453" w:hanging="340"/>
              <w:rPr>
                <w:del w:id="265" w:author="IQTIG" w:date="2020-04-28T19:37:00Z"/>
              </w:rPr>
            </w:pPr>
            <w:del w:id="266" w:author="IQTIG" w:date="2020-04-28T19:37:00Z">
              <w:r>
                <w:delText>6 =</w:delText>
              </w:r>
              <w:r>
                <w:tab/>
                <w:delText>Undersensing</w:delText>
              </w:r>
            </w:del>
          </w:p>
          <w:p w14:paraId="52FB1DF6" w14:textId="77777777" w:rsidR="000F0644" w:rsidRPr="00743DF3" w:rsidRDefault="007A0E5C" w:rsidP="00177070">
            <w:pPr>
              <w:pStyle w:val="Tabellentext"/>
              <w:ind w:left="453" w:hanging="340"/>
              <w:rPr>
                <w:del w:id="267" w:author="IQTIG" w:date="2020-04-28T19:37:00Z"/>
              </w:rPr>
            </w:pPr>
            <w:del w:id="268" w:author="IQTIG" w:date="2020-04-28T19:37:00Z">
              <w:r>
                <w:delText>7 =</w:delText>
              </w:r>
              <w:r>
                <w:tab/>
                <w:delText>Stimulationsverlust/​Reizschwellenanstieg</w:delText>
              </w:r>
            </w:del>
          </w:p>
          <w:p w14:paraId="06B94588" w14:textId="77777777" w:rsidR="000F0644" w:rsidRPr="00743DF3" w:rsidRDefault="007A0E5C" w:rsidP="00177070">
            <w:pPr>
              <w:pStyle w:val="Tabellentext"/>
              <w:ind w:left="453" w:hanging="340"/>
              <w:rPr>
                <w:del w:id="269" w:author="IQTIG" w:date="2020-04-28T19:37:00Z"/>
              </w:rPr>
            </w:pPr>
            <w:del w:id="270" w:author="IQTIG" w:date="2020-04-28T19:37:00Z">
              <w:r>
                <w:delText>8 =</w:delText>
              </w:r>
              <w:r>
                <w:tab/>
                <w:delText>Infektion</w:delText>
              </w:r>
            </w:del>
          </w:p>
          <w:p w14:paraId="0CAD19BF" w14:textId="77777777" w:rsidR="000F0644" w:rsidRPr="00743DF3" w:rsidRDefault="007A0E5C" w:rsidP="00177070">
            <w:pPr>
              <w:pStyle w:val="Tabellentext"/>
              <w:ind w:left="453" w:hanging="340"/>
              <w:rPr>
                <w:del w:id="271" w:author="IQTIG" w:date="2020-04-28T19:37:00Z"/>
              </w:rPr>
            </w:pPr>
            <w:del w:id="272" w:author="IQTIG" w:date="2020-04-28T19:37:00Z">
              <w:r>
                <w:delText>9 =</w:delText>
              </w:r>
              <w:r>
                <w:tab/>
                <w:delText>Myokardperforation</w:delText>
              </w:r>
            </w:del>
          </w:p>
          <w:p w14:paraId="67C175B9" w14:textId="77777777" w:rsidR="000F0644" w:rsidRPr="00743DF3" w:rsidRDefault="007A0E5C" w:rsidP="00177070">
            <w:pPr>
              <w:pStyle w:val="Tabellentext"/>
              <w:ind w:left="453" w:hanging="340"/>
              <w:rPr>
                <w:del w:id="273" w:author="IQTIG" w:date="2020-04-28T19:37:00Z"/>
              </w:rPr>
            </w:pPr>
            <w:del w:id="274" w:author="IQTIG" w:date="2020-04-28T19:37:00Z">
              <w:r>
                <w:delText>99 =</w:delText>
              </w:r>
              <w:r>
                <w:tab/>
                <w:delText>sonstige</w:delText>
              </w:r>
            </w:del>
          </w:p>
        </w:tc>
        <w:tc>
          <w:tcPr>
            <w:tcW w:w="1328" w:type="pct"/>
          </w:tcPr>
          <w:p w14:paraId="03CE2309" w14:textId="77777777" w:rsidR="000F0644" w:rsidRPr="00743DF3" w:rsidRDefault="007A0E5C" w:rsidP="000361A4">
            <w:pPr>
              <w:pStyle w:val="Tabellentext"/>
              <w:rPr>
                <w:del w:id="275" w:author="IQTIG" w:date="2020-04-28T19:37:00Z"/>
              </w:rPr>
            </w:pPr>
            <w:del w:id="276" w:author="IQTIG" w:date="2020-04-28T19:37:00Z">
              <w:r>
                <w:delText>DEFIASONVE3INDIK</w:delText>
              </w:r>
            </w:del>
          </w:p>
        </w:tc>
      </w:tr>
      <w:tr w:rsidR="00275B01" w:rsidRPr="00743DF3" w14:paraId="6FC007E9" w14:textId="77777777" w:rsidTr="00133FB8">
        <w:trPr>
          <w:cnfStyle w:val="000000100000" w:firstRow="0" w:lastRow="0" w:firstColumn="0" w:lastColumn="0" w:oddVBand="0" w:evenVBand="0" w:oddHBand="1" w:evenHBand="0" w:firstRowFirstColumn="0" w:firstRowLastColumn="0" w:lastRowFirstColumn="0" w:lastRowLastColumn="0"/>
          <w:trHeight w:val="409"/>
          <w:del w:id="277" w:author="IQTIG" w:date="2020-04-28T19:37:00Z"/>
        </w:trPr>
        <w:tc>
          <w:tcPr>
            <w:tcW w:w="626" w:type="pct"/>
          </w:tcPr>
          <w:p w14:paraId="4F65E06D" w14:textId="77777777" w:rsidR="000F0644" w:rsidRPr="00743DF3" w:rsidRDefault="007A0E5C" w:rsidP="000361A4">
            <w:pPr>
              <w:pStyle w:val="Tabellentext"/>
              <w:rPr>
                <w:del w:id="278" w:author="IQTIG" w:date="2020-04-28T19:37:00Z"/>
              </w:rPr>
            </w:pPr>
            <w:del w:id="279" w:author="IQTIG" w:date="2020-04-28T19:37:00Z">
              <w:r>
                <w:delText>46:B</w:delText>
              </w:r>
            </w:del>
          </w:p>
        </w:tc>
        <w:tc>
          <w:tcPr>
            <w:tcW w:w="1075" w:type="pct"/>
          </w:tcPr>
          <w:p w14:paraId="125FA864" w14:textId="77777777" w:rsidR="000F0644" w:rsidRPr="00743DF3" w:rsidRDefault="007A0E5C" w:rsidP="000361A4">
            <w:pPr>
              <w:pStyle w:val="Tabellentext"/>
              <w:rPr>
                <w:del w:id="280" w:author="IQTIG" w:date="2020-04-28T19:37:00Z"/>
              </w:rPr>
            </w:pPr>
            <w:del w:id="281" w:author="IQTIG" w:date="2020-04-28T19:37:00Z">
              <w:r>
                <w:delText>Zeitabstand zur Implantation der revidierten, explantierten bzw. stillgelegten dritten Ventrikelsonde</w:delText>
              </w:r>
            </w:del>
          </w:p>
        </w:tc>
        <w:tc>
          <w:tcPr>
            <w:tcW w:w="326" w:type="pct"/>
          </w:tcPr>
          <w:p w14:paraId="7ACBC24A" w14:textId="77777777" w:rsidR="000F0644" w:rsidRPr="00743DF3" w:rsidRDefault="007A0E5C" w:rsidP="000361A4">
            <w:pPr>
              <w:pStyle w:val="Tabellentext"/>
              <w:rPr>
                <w:del w:id="282" w:author="IQTIG" w:date="2020-04-28T19:37:00Z"/>
              </w:rPr>
            </w:pPr>
            <w:del w:id="283" w:author="IQTIG" w:date="2020-04-28T19:37:00Z">
              <w:r>
                <w:delText>K</w:delText>
              </w:r>
            </w:del>
          </w:p>
        </w:tc>
        <w:tc>
          <w:tcPr>
            <w:tcW w:w="1646" w:type="pct"/>
          </w:tcPr>
          <w:p w14:paraId="75E99966" w14:textId="77777777" w:rsidR="000F0644" w:rsidRPr="00743DF3" w:rsidRDefault="007A0E5C" w:rsidP="00177070">
            <w:pPr>
              <w:pStyle w:val="Tabellentext"/>
              <w:ind w:left="453" w:hanging="340"/>
              <w:rPr>
                <w:del w:id="284" w:author="IQTIG" w:date="2020-04-28T19:37:00Z"/>
              </w:rPr>
            </w:pPr>
            <w:del w:id="285" w:author="IQTIG" w:date="2020-04-28T19:37:00Z">
              <w:r>
                <w:delText>1 =</w:delText>
              </w:r>
              <w:r>
                <w:tab/>
                <w:delText>&lt;= 1 Jahr</w:delText>
              </w:r>
            </w:del>
          </w:p>
          <w:p w14:paraId="1DAEDC76" w14:textId="77777777" w:rsidR="000F0644" w:rsidRPr="00743DF3" w:rsidRDefault="007A0E5C" w:rsidP="00177070">
            <w:pPr>
              <w:pStyle w:val="Tabellentext"/>
              <w:ind w:left="453" w:hanging="340"/>
              <w:rPr>
                <w:del w:id="286" w:author="IQTIG" w:date="2020-04-28T19:37:00Z"/>
              </w:rPr>
            </w:pPr>
            <w:del w:id="287" w:author="IQTIG" w:date="2020-04-28T19:37:00Z">
              <w:r>
                <w:delText>2 =</w:delText>
              </w:r>
              <w:r>
                <w:tab/>
                <w:delText>&gt; 1 Jahr</w:delText>
              </w:r>
            </w:del>
          </w:p>
          <w:p w14:paraId="584C5ED3" w14:textId="77777777" w:rsidR="000F0644" w:rsidRPr="00743DF3" w:rsidRDefault="007A0E5C" w:rsidP="00177070">
            <w:pPr>
              <w:pStyle w:val="Tabellentext"/>
              <w:ind w:left="453" w:hanging="340"/>
              <w:rPr>
                <w:del w:id="288" w:author="IQTIG" w:date="2020-04-28T19:37:00Z"/>
              </w:rPr>
            </w:pPr>
            <w:del w:id="289" w:author="IQTIG" w:date="2020-04-28T19:37:00Z">
              <w:r>
                <w:delText>9 =</w:delText>
              </w:r>
              <w:r>
                <w:tab/>
                <w:delText>unbekannt</w:delText>
              </w:r>
            </w:del>
          </w:p>
        </w:tc>
        <w:tc>
          <w:tcPr>
            <w:tcW w:w="1328" w:type="pct"/>
          </w:tcPr>
          <w:p w14:paraId="04DEBB31" w14:textId="77777777" w:rsidR="000F0644" w:rsidRPr="00743DF3" w:rsidRDefault="007A0E5C" w:rsidP="000361A4">
            <w:pPr>
              <w:pStyle w:val="Tabellentext"/>
              <w:rPr>
                <w:del w:id="290" w:author="IQTIG" w:date="2020-04-28T19:37:00Z"/>
              </w:rPr>
            </w:pPr>
            <w:del w:id="291" w:author="IQTIG" w:date="2020-04-28T19:37:00Z">
              <w:r>
                <w:delText>SONVE3ZEITIMPL</w:delText>
              </w:r>
            </w:del>
          </w:p>
        </w:tc>
      </w:tr>
      <w:tr w:rsidR="00275B01" w:rsidRPr="00743DF3" w14:paraId="295C22C7" w14:textId="77777777" w:rsidTr="00133FB8">
        <w:trPr>
          <w:cnfStyle w:val="000000010000" w:firstRow="0" w:lastRow="0" w:firstColumn="0" w:lastColumn="0" w:oddVBand="0" w:evenVBand="0" w:oddHBand="0" w:evenHBand="1" w:firstRowFirstColumn="0" w:firstRowLastColumn="0" w:lastRowFirstColumn="0" w:lastRowLastColumn="0"/>
          <w:trHeight w:val="409"/>
          <w:del w:id="292" w:author="IQTIG" w:date="2020-04-28T19:37:00Z"/>
        </w:trPr>
        <w:tc>
          <w:tcPr>
            <w:tcW w:w="626" w:type="pct"/>
          </w:tcPr>
          <w:p w14:paraId="34FC6FEE" w14:textId="77777777" w:rsidR="000F0644" w:rsidRPr="00743DF3" w:rsidRDefault="007A0E5C" w:rsidP="000361A4">
            <w:pPr>
              <w:pStyle w:val="Tabellentext"/>
              <w:rPr>
                <w:del w:id="293" w:author="IQTIG" w:date="2020-04-28T19:37:00Z"/>
              </w:rPr>
            </w:pPr>
            <w:del w:id="294" w:author="IQTIG" w:date="2020-04-28T19:37:00Z">
              <w:r>
                <w:delText>51:B</w:delText>
              </w:r>
            </w:del>
          </w:p>
        </w:tc>
        <w:tc>
          <w:tcPr>
            <w:tcW w:w="1075" w:type="pct"/>
          </w:tcPr>
          <w:p w14:paraId="535EC1B8" w14:textId="77777777" w:rsidR="000F0644" w:rsidRPr="00743DF3" w:rsidRDefault="007A0E5C" w:rsidP="000361A4">
            <w:pPr>
              <w:pStyle w:val="Tabellentext"/>
              <w:rPr>
                <w:del w:id="295" w:author="IQTIG" w:date="2020-04-28T19:37:00Z"/>
              </w:rPr>
            </w:pPr>
            <w:del w:id="296" w:author="IQTIG" w:date="2020-04-28T19:37:00Z">
              <w:r>
                <w:delText>Problem</w:delText>
              </w:r>
            </w:del>
          </w:p>
        </w:tc>
        <w:tc>
          <w:tcPr>
            <w:tcW w:w="326" w:type="pct"/>
          </w:tcPr>
          <w:p w14:paraId="753A9BE3" w14:textId="77777777" w:rsidR="000F0644" w:rsidRPr="00743DF3" w:rsidRDefault="007A0E5C" w:rsidP="000361A4">
            <w:pPr>
              <w:pStyle w:val="Tabellentext"/>
              <w:rPr>
                <w:del w:id="297" w:author="IQTIG" w:date="2020-04-28T19:37:00Z"/>
              </w:rPr>
            </w:pPr>
            <w:del w:id="298" w:author="IQTIG" w:date="2020-04-28T19:37:00Z">
              <w:r>
                <w:delText>K</w:delText>
              </w:r>
            </w:del>
          </w:p>
        </w:tc>
        <w:tc>
          <w:tcPr>
            <w:tcW w:w="1646" w:type="pct"/>
          </w:tcPr>
          <w:p w14:paraId="647B50D1" w14:textId="77777777" w:rsidR="000F0644" w:rsidRPr="00743DF3" w:rsidRDefault="007A0E5C" w:rsidP="00177070">
            <w:pPr>
              <w:pStyle w:val="Tabellentext"/>
              <w:ind w:left="453" w:hanging="340"/>
              <w:rPr>
                <w:del w:id="299" w:author="IQTIG" w:date="2020-04-28T19:37:00Z"/>
              </w:rPr>
            </w:pPr>
            <w:del w:id="300" w:author="IQTIG" w:date="2020-04-28T19:37:00Z">
              <w:r>
                <w:delText>0 =</w:delText>
              </w:r>
              <w:r>
                <w:tab/>
                <w:delText>Systemumstellung</w:delText>
              </w:r>
            </w:del>
          </w:p>
          <w:p w14:paraId="69D85DC8" w14:textId="77777777" w:rsidR="000F0644" w:rsidRPr="00743DF3" w:rsidRDefault="007A0E5C" w:rsidP="00177070">
            <w:pPr>
              <w:pStyle w:val="Tabellentext"/>
              <w:ind w:left="453" w:hanging="340"/>
              <w:rPr>
                <w:del w:id="301" w:author="IQTIG" w:date="2020-04-28T19:37:00Z"/>
              </w:rPr>
            </w:pPr>
            <w:del w:id="302" w:author="IQTIG" w:date="2020-04-28T19:37:00Z">
              <w:r>
                <w:delText>1 =</w:delText>
              </w:r>
              <w:r>
                <w:tab/>
                <w:delText>Dislokation</w:delText>
              </w:r>
            </w:del>
          </w:p>
          <w:p w14:paraId="2C92A52A" w14:textId="77777777" w:rsidR="000F0644" w:rsidRPr="00743DF3" w:rsidRDefault="007A0E5C" w:rsidP="00177070">
            <w:pPr>
              <w:pStyle w:val="Tabellentext"/>
              <w:ind w:left="453" w:hanging="340"/>
              <w:rPr>
                <w:del w:id="303" w:author="IQTIG" w:date="2020-04-28T19:37:00Z"/>
              </w:rPr>
            </w:pPr>
            <w:del w:id="304" w:author="IQTIG" w:date="2020-04-28T19:37:00Z">
              <w:r>
                <w:delText>2 =</w:delText>
              </w:r>
              <w:r>
                <w:tab/>
                <w:delText>Sondenbruch/​Isolationsdefekt</w:delText>
              </w:r>
            </w:del>
          </w:p>
          <w:p w14:paraId="10D6F821" w14:textId="77777777" w:rsidR="000F0644" w:rsidRPr="00743DF3" w:rsidRDefault="007A0E5C" w:rsidP="00177070">
            <w:pPr>
              <w:pStyle w:val="Tabellentext"/>
              <w:ind w:left="453" w:hanging="340"/>
              <w:rPr>
                <w:del w:id="305" w:author="IQTIG" w:date="2020-04-28T19:37:00Z"/>
              </w:rPr>
            </w:pPr>
            <w:del w:id="306" w:author="IQTIG" w:date="2020-04-28T19:37:00Z">
              <w:r>
                <w:delText>3 =</w:delText>
              </w:r>
              <w:r>
                <w:tab/>
                <w:delText>fehlerhafte Konnektion</w:delText>
              </w:r>
            </w:del>
          </w:p>
          <w:p w14:paraId="21F9C27D" w14:textId="77777777" w:rsidR="000F0644" w:rsidRPr="00743DF3" w:rsidRDefault="007A0E5C" w:rsidP="00177070">
            <w:pPr>
              <w:pStyle w:val="Tabellentext"/>
              <w:ind w:left="453" w:hanging="340"/>
              <w:rPr>
                <w:del w:id="307" w:author="IQTIG" w:date="2020-04-28T19:37:00Z"/>
              </w:rPr>
            </w:pPr>
            <w:del w:id="308" w:author="IQTIG" w:date="2020-04-28T19:37:00Z">
              <w:r>
                <w:delText>4 =</w:delText>
              </w:r>
              <w:r>
                <w:tab/>
                <w:delText>Infektion</w:delText>
              </w:r>
            </w:del>
          </w:p>
          <w:p w14:paraId="05A6E73E" w14:textId="77777777" w:rsidR="000F0644" w:rsidRPr="00743DF3" w:rsidRDefault="007A0E5C" w:rsidP="00177070">
            <w:pPr>
              <w:pStyle w:val="Tabellentext"/>
              <w:ind w:left="453" w:hanging="340"/>
              <w:rPr>
                <w:del w:id="309" w:author="IQTIG" w:date="2020-04-28T19:37:00Z"/>
              </w:rPr>
            </w:pPr>
            <w:del w:id="310" w:author="IQTIG" w:date="2020-04-28T19:37:00Z">
              <w:r>
                <w:delText>5 =</w:delText>
              </w:r>
              <w:r>
                <w:tab/>
                <w:delText>Myokardperforation</w:delText>
              </w:r>
            </w:del>
          </w:p>
          <w:p w14:paraId="6F01E0FB" w14:textId="77777777" w:rsidR="000F0644" w:rsidRPr="00743DF3" w:rsidRDefault="007A0E5C" w:rsidP="00177070">
            <w:pPr>
              <w:pStyle w:val="Tabellentext"/>
              <w:ind w:left="453" w:hanging="340"/>
              <w:rPr>
                <w:del w:id="311" w:author="IQTIG" w:date="2020-04-28T19:37:00Z"/>
              </w:rPr>
            </w:pPr>
            <w:del w:id="312" w:author="IQTIG" w:date="2020-04-28T19:37:00Z">
              <w:r>
                <w:delText>6 =</w:delText>
              </w:r>
              <w:r>
                <w:tab/>
                <w:delText>ineffektive Defibrillation</w:delText>
              </w:r>
            </w:del>
          </w:p>
          <w:p w14:paraId="3620E483" w14:textId="77777777" w:rsidR="000F0644" w:rsidRPr="00743DF3" w:rsidRDefault="007A0E5C" w:rsidP="00177070">
            <w:pPr>
              <w:pStyle w:val="Tabellentext"/>
              <w:ind w:left="453" w:hanging="340"/>
              <w:rPr>
                <w:del w:id="313" w:author="IQTIG" w:date="2020-04-28T19:37:00Z"/>
              </w:rPr>
            </w:pPr>
            <w:del w:id="314" w:author="IQTIG" w:date="2020-04-28T19:37:00Z">
              <w:r>
                <w:delText>9 =</w:delText>
              </w:r>
              <w:r>
                <w:tab/>
                <w:delText>sonstige</w:delText>
              </w:r>
            </w:del>
          </w:p>
        </w:tc>
        <w:tc>
          <w:tcPr>
            <w:tcW w:w="1328" w:type="pct"/>
          </w:tcPr>
          <w:p w14:paraId="26EB3BA6" w14:textId="77777777" w:rsidR="000F0644" w:rsidRPr="00743DF3" w:rsidRDefault="007A0E5C" w:rsidP="000361A4">
            <w:pPr>
              <w:pStyle w:val="Tabellentext"/>
              <w:rPr>
                <w:del w:id="315" w:author="IQTIG" w:date="2020-04-28T19:37:00Z"/>
              </w:rPr>
            </w:pPr>
            <w:del w:id="316" w:author="IQTIG" w:date="2020-04-28T19:37:00Z">
              <w:r>
                <w:delText>DEFIASONANDINDIK</w:delText>
              </w:r>
            </w:del>
          </w:p>
        </w:tc>
      </w:tr>
      <w:tr w:rsidR="00275B01" w:rsidRPr="00743DF3" w14:paraId="5402F9C5" w14:textId="77777777" w:rsidTr="00133FB8">
        <w:trPr>
          <w:cnfStyle w:val="000000100000" w:firstRow="0" w:lastRow="0" w:firstColumn="0" w:lastColumn="0" w:oddVBand="0" w:evenVBand="0" w:oddHBand="1" w:evenHBand="0" w:firstRowFirstColumn="0" w:firstRowLastColumn="0" w:lastRowFirstColumn="0" w:lastRowLastColumn="0"/>
          <w:trHeight w:val="409"/>
          <w:del w:id="317" w:author="IQTIG" w:date="2020-04-28T19:37:00Z"/>
        </w:trPr>
        <w:tc>
          <w:tcPr>
            <w:tcW w:w="626" w:type="pct"/>
          </w:tcPr>
          <w:p w14:paraId="4EAEED1B" w14:textId="77777777" w:rsidR="000F0644" w:rsidRPr="00743DF3" w:rsidRDefault="007A0E5C" w:rsidP="000361A4">
            <w:pPr>
              <w:pStyle w:val="Tabellentext"/>
              <w:rPr>
                <w:del w:id="318" w:author="IQTIG" w:date="2020-04-28T19:37:00Z"/>
              </w:rPr>
            </w:pPr>
            <w:del w:id="319" w:author="IQTIG" w:date="2020-04-28T19:37:00Z">
              <w:r>
                <w:delText>52:B</w:delText>
              </w:r>
            </w:del>
          </w:p>
        </w:tc>
        <w:tc>
          <w:tcPr>
            <w:tcW w:w="1075" w:type="pct"/>
          </w:tcPr>
          <w:p w14:paraId="27CB0338" w14:textId="77777777" w:rsidR="000F0644" w:rsidRPr="00743DF3" w:rsidRDefault="007A0E5C" w:rsidP="000361A4">
            <w:pPr>
              <w:pStyle w:val="Tabellentext"/>
              <w:rPr>
                <w:del w:id="320" w:author="IQTIG" w:date="2020-04-28T19:37:00Z"/>
              </w:rPr>
            </w:pPr>
            <w:del w:id="321" w:author="IQTIG" w:date="2020-04-28T19:37:00Z">
              <w:r>
                <w:delText>Zeitabstand zur Implantation der revidierten, explantierten bzw. stillgelegten anderen Defibrillationssonde(n)</w:delText>
              </w:r>
            </w:del>
          </w:p>
        </w:tc>
        <w:tc>
          <w:tcPr>
            <w:tcW w:w="326" w:type="pct"/>
          </w:tcPr>
          <w:p w14:paraId="32475017" w14:textId="77777777" w:rsidR="000F0644" w:rsidRPr="00743DF3" w:rsidRDefault="007A0E5C" w:rsidP="000361A4">
            <w:pPr>
              <w:pStyle w:val="Tabellentext"/>
              <w:rPr>
                <w:del w:id="322" w:author="IQTIG" w:date="2020-04-28T19:37:00Z"/>
              </w:rPr>
            </w:pPr>
            <w:del w:id="323" w:author="IQTIG" w:date="2020-04-28T19:37:00Z">
              <w:r>
                <w:delText>K</w:delText>
              </w:r>
            </w:del>
          </w:p>
        </w:tc>
        <w:tc>
          <w:tcPr>
            <w:tcW w:w="1646" w:type="pct"/>
          </w:tcPr>
          <w:p w14:paraId="74D8468A" w14:textId="77777777" w:rsidR="000F0644" w:rsidRPr="00743DF3" w:rsidRDefault="007A0E5C" w:rsidP="00177070">
            <w:pPr>
              <w:pStyle w:val="Tabellentext"/>
              <w:ind w:left="453" w:hanging="340"/>
              <w:rPr>
                <w:del w:id="324" w:author="IQTIG" w:date="2020-04-28T19:37:00Z"/>
              </w:rPr>
            </w:pPr>
            <w:del w:id="325" w:author="IQTIG" w:date="2020-04-28T19:37:00Z">
              <w:r>
                <w:delText>1 =</w:delText>
              </w:r>
              <w:r>
                <w:tab/>
                <w:delText>&lt;= 1 Jahr</w:delText>
              </w:r>
            </w:del>
          </w:p>
          <w:p w14:paraId="28170136" w14:textId="77777777" w:rsidR="000F0644" w:rsidRPr="00743DF3" w:rsidRDefault="007A0E5C" w:rsidP="00177070">
            <w:pPr>
              <w:pStyle w:val="Tabellentext"/>
              <w:ind w:left="453" w:hanging="340"/>
              <w:rPr>
                <w:del w:id="326" w:author="IQTIG" w:date="2020-04-28T19:37:00Z"/>
              </w:rPr>
            </w:pPr>
            <w:del w:id="327" w:author="IQTIG" w:date="2020-04-28T19:37:00Z">
              <w:r>
                <w:delText>2 =</w:delText>
              </w:r>
              <w:r>
                <w:tab/>
                <w:delText>&gt; 1 Jahr</w:delText>
              </w:r>
            </w:del>
          </w:p>
          <w:p w14:paraId="15964FCF" w14:textId="77777777" w:rsidR="000F0644" w:rsidRPr="00743DF3" w:rsidRDefault="007A0E5C" w:rsidP="00177070">
            <w:pPr>
              <w:pStyle w:val="Tabellentext"/>
              <w:ind w:left="453" w:hanging="340"/>
              <w:rPr>
                <w:del w:id="328" w:author="IQTIG" w:date="2020-04-28T19:37:00Z"/>
              </w:rPr>
            </w:pPr>
            <w:del w:id="329" w:author="IQTIG" w:date="2020-04-28T19:37:00Z">
              <w:r>
                <w:delText>9 =</w:delText>
              </w:r>
              <w:r>
                <w:tab/>
                <w:delText>unbekannt</w:delText>
              </w:r>
            </w:del>
          </w:p>
        </w:tc>
        <w:tc>
          <w:tcPr>
            <w:tcW w:w="1328" w:type="pct"/>
          </w:tcPr>
          <w:p w14:paraId="42806DD9" w14:textId="77777777" w:rsidR="000F0644" w:rsidRPr="00743DF3" w:rsidRDefault="007A0E5C" w:rsidP="000361A4">
            <w:pPr>
              <w:pStyle w:val="Tabellentext"/>
              <w:rPr>
                <w:del w:id="330" w:author="IQTIG" w:date="2020-04-28T19:37:00Z"/>
              </w:rPr>
            </w:pPr>
            <w:del w:id="331" w:author="IQTIG" w:date="2020-04-28T19:37:00Z">
              <w:r>
                <w:delText>SONASZEITIMPL</w:delText>
              </w:r>
            </w:del>
          </w:p>
        </w:tc>
      </w:tr>
      <w:tr w:rsidR="00275B01" w:rsidRPr="00743DF3" w14:paraId="7BF9FC5D" w14:textId="77777777" w:rsidTr="00133FB8">
        <w:trPr>
          <w:cnfStyle w:val="000000010000" w:firstRow="0" w:lastRow="0" w:firstColumn="0" w:lastColumn="0" w:oddVBand="0" w:evenVBand="0" w:oddHBand="0" w:evenHBand="1" w:firstRowFirstColumn="0" w:firstRowLastColumn="0" w:lastRowFirstColumn="0" w:lastRowLastColumn="0"/>
          <w:trHeight w:val="409"/>
          <w:del w:id="332" w:author="IQTIG" w:date="2020-04-28T19:37:00Z"/>
        </w:trPr>
        <w:tc>
          <w:tcPr>
            <w:tcW w:w="626" w:type="pct"/>
          </w:tcPr>
          <w:p w14:paraId="1134CF8A" w14:textId="77777777" w:rsidR="000F0644" w:rsidRPr="00743DF3" w:rsidRDefault="007A0E5C" w:rsidP="000361A4">
            <w:pPr>
              <w:pStyle w:val="Tabellentext"/>
              <w:rPr>
                <w:del w:id="333" w:author="IQTIG" w:date="2020-04-28T19:37:00Z"/>
              </w:rPr>
            </w:pPr>
            <w:del w:id="334" w:author="IQTIG" w:date="2020-04-28T19:37:00Z">
              <w:r>
                <w:delText>EF*</w:delText>
              </w:r>
            </w:del>
          </w:p>
        </w:tc>
        <w:tc>
          <w:tcPr>
            <w:tcW w:w="1075" w:type="pct"/>
          </w:tcPr>
          <w:p w14:paraId="320A93DC" w14:textId="77777777" w:rsidR="000F0644" w:rsidRPr="00743DF3" w:rsidRDefault="007A0E5C" w:rsidP="000361A4">
            <w:pPr>
              <w:pStyle w:val="Tabellentext"/>
              <w:rPr>
                <w:del w:id="335" w:author="IQTIG" w:date="2020-04-28T19:37:00Z"/>
              </w:rPr>
            </w:pPr>
            <w:del w:id="336" w:author="IQTIG" w:date="2020-04-28T19:37:00Z">
              <w:r>
                <w:delText>Quartal der Operation</w:delText>
              </w:r>
            </w:del>
          </w:p>
        </w:tc>
        <w:tc>
          <w:tcPr>
            <w:tcW w:w="326" w:type="pct"/>
          </w:tcPr>
          <w:p w14:paraId="5AD737A3" w14:textId="77777777" w:rsidR="000F0644" w:rsidRPr="00743DF3" w:rsidRDefault="007A0E5C" w:rsidP="000361A4">
            <w:pPr>
              <w:pStyle w:val="Tabellentext"/>
              <w:rPr>
                <w:del w:id="337" w:author="IQTIG" w:date="2020-04-28T19:37:00Z"/>
              </w:rPr>
            </w:pPr>
            <w:del w:id="338" w:author="IQTIG" w:date="2020-04-28T19:37:00Z">
              <w:r>
                <w:delText>-</w:delText>
              </w:r>
            </w:del>
          </w:p>
        </w:tc>
        <w:tc>
          <w:tcPr>
            <w:tcW w:w="1646" w:type="pct"/>
          </w:tcPr>
          <w:p w14:paraId="0D7E4474" w14:textId="77777777" w:rsidR="000F0644" w:rsidRPr="00743DF3" w:rsidRDefault="007A0E5C" w:rsidP="00177070">
            <w:pPr>
              <w:pStyle w:val="Tabellentext"/>
              <w:ind w:left="453" w:hanging="340"/>
              <w:rPr>
                <w:del w:id="339" w:author="IQTIG" w:date="2020-04-28T19:37:00Z"/>
              </w:rPr>
            </w:pPr>
            <w:del w:id="340" w:author="IQTIG" w:date="2020-04-28T19:37:00Z">
              <w:r>
                <w:delText>quartal(OPDATUM)</w:delText>
              </w:r>
            </w:del>
          </w:p>
        </w:tc>
        <w:tc>
          <w:tcPr>
            <w:tcW w:w="1328" w:type="pct"/>
          </w:tcPr>
          <w:p w14:paraId="4014E09F" w14:textId="77777777" w:rsidR="000F0644" w:rsidRPr="00743DF3" w:rsidRDefault="007A0E5C" w:rsidP="000361A4">
            <w:pPr>
              <w:pStyle w:val="Tabellentext"/>
              <w:rPr>
                <w:del w:id="341" w:author="IQTIG" w:date="2020-04-28T19:37:00Z"/>
              </w:rPr>
            </w:pPr>
            <w:del w:id="342" w:author="IQTIG" w:date="2020-04-28T19:37:00Z">
              <w:r>
                <w:delText>opquartal</w:delText>
              </w:r>
            </w:del>
          </w:p>
        </w:tc>
      </w:tr>
    </w:tbl>
    <w:p w14:paraId="40537C5D" w14:textId="77777777" w:rsidR="00A53F02" w:rsidRDefault="007A0E5C" w:rsidP="00A53F02">
      <w:pPr>
        <w:spacing w:after="0"/>
        <w:rPr>
          <w:del w:id="343" w:author="IQTIG" w:date="2020-04-28T19:37:00Z"/>
          <w:sz w:val="14"/>
          <w:szCs w:val="14"/>
        </w:rPr>
      </w:pPr>
      <w:del w:id="344" w:author="IQTIG" w:date="2020-04-28T19:37:00Z">
        <w:r w:rsidRPr="003021AF">
          <w:rPr>
            <w:sz w:val="14"/>
            <w:szCs w:val="14"/>
          </w:rPr>
          <w:delText>*Ersatzfeld im Exportformat</w:delText>
        </w:r>
      </w:del>
    </w:p>
    <w:p w14:paraId="5DD6C9EF" w14:textId="77777777" w:rsidR="007809D6" w:rsidRDefault="007809D6">
      <w:pPr>
        <w:rPr>
          <w:del w:id="345" w:author="IQTIG" w:date="2020-04-28T19:37:00Z"/>
        </w:rPr>
        <w:sectPr w:rsidR="007809D6" w:rsidSect="00163BAC">
          <w:headerReference w:type="even" r:id="rId29"/>
          <w:headerReference w:type="default" r:id="rId30"/>
          <w:footerReference w:type="even" r:id="rId31"/>
          <w:footerReference w:type="default" r:id="rId32"/>
          <w:headerReference w:type="first" r:id="rId33"/>
          <w:footerReference w:type="first" r:id="rId34"/>
          <w:pgSz w:w="11906" w:h="16838"/>
          <w:pgMar w:top="1418" w:right="1134" w:bottom="1418" w:left="1701" w:header="454" w:footer="737" w:gutter="0"/>
          <w:cols w:space="708"/>
          <w:docGrid w:linePitch="360"/>
        </w:sectPr>
      </w:pPr>
    </w:p>
    <w:p w14:paraId="140DC0FA" w14:textId="77777777" w:rsidR="0094520C" w:rsidRDefault="007A0E5C" w:rsidP="0094520C">
      <w:pPr>
        <w:pStyle w:val="Absatzberschriftebene2nurinNavigation"/>
        <w:rPr>
          <w:del w:id="346" w:author="IQTIG" w:date="2020-04-28T19:37:00Z"/>
        </w:rPr>
      </w:pPr>
      <w:del w:id="347" w:author="IQTIG" w:date="2020-04-28T19:37:00Z">
        <w:r>
          <w:delText>Eigenschaften und Berechnung</w:delText>
        </w:r>
      </w:del>
    </w:p>
    <w:tbl>
      <w:tblPr>
        <w:tblStyle w:val="IQTIGStandarderste-Spalte"/>
        <w:tblW w:w="0" w:type="auto"/>
        <w:tblLook w:val="0680" w:firstRow="0" w:lastRow="0" w:firstColumn="1" w:lastColumn="0" w:noHBand="1" w:noVBand="1"/>
      </w:tblPr>
      <w:tblGrid>
        <w:gridCol w:w="3119"/>
        <w:gridCol w:w="5885"/>
      </w:tblGrid>
      <w:tr w:rsidR="000517F0" w14:paraId="26A8D8C3" w14:textId="77777777" w:rsidTr="00025F80">
        <w:trPr>
          <w:trHeight w:val="221"/>
          <w:del w:id="348" w:author="IQTIG" w:date="2020-04-28T19:37:00Z"/>
        </w:trPr>
        <w:tc>
          <w:tcPr>
            <w:cnfStyle w:val="001000000000" w:firstRow="0" w:lastRow="0" w:firstColumn="1" w:lastColumn="0" w:oddVBand="0" w:evenVBand="0" w:oddHBand="0" w:evenHBand="0" w:firstRowFirstColumn="0" w:firstRowLastColumn="0" w:lastRowFirstColumn="0" w:lastRowLastColumn="0"/>
            <w:tcW w:w="3119" w:type="dxa"/>
          </w:tcPr>
          <w:p w14:paraId="6EB0E08E" w14:textId="77777777" w:rsidR="000517F0" w:rsidRPr="000517F0" w:rsidRDefault="007A0E5C" w:rsidP="009A4847">
            <w:pPr>
              <w:pStyle w:val="Tabellenkopf"/>
              <w:rPr>
                <w:del w:id="349" w:author="IQTIG" w:date="2020-04-28T19:37:00Z"/>
              </w:rPr>
            </w:pPr>
            <w:del w:id="350" w:author="IQTIG" w:date="2020-04-28T19:37:00Z">
              <w:r>
                <w:delText>ID</w:delText>
              </w:r>
            </w:del>
          </w:p>
        </w:tc>
        <w:tc>
          <w:tcPr>
            <w:tcW w:w="5885" w:type="dxa"/>
          </w:tcPr>
          <w:p w14:paraId="12A38819" w14:textId="77777777" w:rsidR="000517F0" w:rsidRDefault="007A0E5C" w:rsidP="000517F0">
            <w:pPr>
              <w:pStyle w:val="Tabellentext"/>
              <w:cnfStyle w:val="000000000000" w:firstRow="0" w:lastRow="0" w:firstColumn="0" w:lastColumn="0" w:oddVBand="0" w:evenVBand="0" w:oddHBand="0" w:evenHBand="0" w:firstRowFirstColumn="0" w:firstRowLastColumn="0" w:lastRowFirstColumn="0" w:lastRowLastColumn="0"/>
              <w:rPr>
                <w:del w:id="351" w:author="IQTIG" w:date="2020-04-28T19:37:00Z"/>
              </w:rPr>
            </w:pPr>
            <w:del w:id="352" w:author="IQTIG" w:date="2020-04-28T19:37:00Z">
              <w:r>
                <w:delText>52328</w:delText>
              </w:r>
            </w:del>
          </w:p>
        </w:tc>
      </w:tr>
      <w:tr w:rsidR="000955B5" w14:paraId="0AEEB388" w14:textId="77777777" w:rsidTr="00025F80">
        <w:trPr>
          <w:trHeight w:val="221"/>
          <w:del w:id="353" w:author="IQTIG" w:date="2020-04-28T19:37:00Z"/>
        </w:trPr>
        <w:tc>
          <w:tcPr>
            <w:cnfStyle w:val="001000000000" w:firstRow="0" w:lastRow="0" w:firstColumn="1" w:lastColumn="0" w:oddVBand="0" w:evenVBand="0" w:oddHBand="0" w:evenHBand="0" w:firstRowFirstColumn="0" w:firstRowLastColumn="0" w:lastRowFirstColumn="0" w:lastRowLastColumn="0"/>
            <w:tcW w:w="3119" w:type="dxa"/>
          </w:tcPr>
          <w:p w14:paraId="369074BA" w14:textId="77777777" w:rsidR="000955B5" w:rsidRDefault="007A0E5C" w:rsidP="009A4847">
            <w:pPr>
              <w:pStyle w:val="Tabellenkopf"/>
              <w:rPr>
                <w:del w:id="354" w:author="IQTIG" w:date="2020-04-28T19:37:00Z"/>
              </w:rPr>
            </w:pPr>
            <w:del w:id="355" w:author="IQTIG" w:date="2020-04-28T19:37:00Z">
              <w:r>
                <w:delText>Bezeichnung</w:delText>
              </w:r>
            </w:del>
          </w:p>
        </w:tc>
        <w:tc>
          <w:tcPr>
            <w:tcW w:w="5885" w:type="dxa"/>
          </w:tcPr>
          <w:p w14:paraId="5EDACCC6" w14:textId="77777777" w:rsidR="000955B5" w:rsidRDefault="007A0E5C" w:rsidP="000517F0">
            <w:pPr>
              <w:pStyle w:val="Tabellentext"/>
              <w:cnfStyle w:val="000000000000" w:firstRow="0" w:lastRow="0" w:firstColumn="0" w:lastColumn="0" w:oddVBand="0" w:evenVBand="0" w:oddHBand="0" w:evenHBand="0" w:firstRowFirstColumn="0" w:firstRowLastColumn="0" w:lastRowFirstColumn="0" w:lastRowLastColumn="0"/>
              <w:rPr>
                <w:del w:id="356" w:author="IQTIG" w:date="2020-04-28T19:37:00Z"/>
              </w:rPr>
            </w:pPr>
            <w:del w:id="357" w:author="IQTIG" w:date="2020-04-28T19:37:00Z">
              <w:r>
                <w:delText>Hardwareproblem (Aggregat oder Sonde) als Indikation zum Folgeeingriff</w:delText>
              </w:r>
            </w:del>
          </w:p>
        </w:tc>
      </w:tr>
      <w:tr w:rsidR="000955B5" w14:paraId="1A3D8C82" w14:textId="77777777" w:rsidTr="00025F80">
        <w:trPr>
          <w:trHeight w:val="221"/>
          <w:del w:id="358" w:author="IQTIG" w:date="2020-04-28T19:37:00Z"/>
        </w:trPr>
        <w:tc>
          <w:tcPr>
            <w:cnfStyle w:val="001000000000" w:firstRow="0" w:lastRow="0" w:firstColumn="1" w:lastColumn="0" w:oddVBand="0" w:evenVBand="0" w:oddHBand="0" w:evenHBand="0" w:firstRowFirstColumn="0" w:firstRowLastColumn="0" w:lastRowFirstColumn="0" w:lastRowLastColumn="0"/>
            <w:tcW w:w="3119" w:type="dxa"/>
          </w:tcPr>
          <w:p w14:paraId="026A1598" w14:textId="77777777" w:rsidR="000955B5" w:rsidRDefault="007A0E5C" w:rsidP="009A4847">
            <w:pPr>
              <w:pStyle w:val="Tabellenkopf"/>
              <w:rPr>
                <w:del w:id="359" w:author="IQTIG" w:date="2020-04-28T19:37:00Z"/>
              </w:rPr>
            </w:pPr>
            <w:del w:id="360" w:author="IQTIG" w:date="2020-04-28T19:37:00Z">
              <w:r>
                <w:delText>Indikatortyp</w:delText>
              </w:r>
            </w:del>
          </w:p>
        </w:tc>
        <w:tc>
          <w:tcPr>
            <w:tcW w:w="5885" w:type="dxa"/>
          </w:tcPr>
          <w:p w14:paraId="3ACB09A3" w14:textId="77777777" w:rsidR="000955B5" w:rsidRDefault="007A0E5C" w:rsidP="000517F0">
            <w:pPr>
              <w:pStyle w:val="Tabellentext"/>
              <w:cnfStyle w:val="000000000000" w:firstRow="0" w:lastRow="0" w:firstColumn="0" w:lastColumn="0" w:oddVBand="0" w:evenVBand="0" w:oddHBand="0" w:evenHBand="0" w:firstRowFirstColumn="0" w:firstRowLastColumn="0" w:lastRowFirstColumn="0" w:lastRowLastColumn="0"/>
              <w:rPr>
                <w:del w:id="361" w:author="IQTIG" w:date="2020-04-28T19:37:00Z"/>
              </w:rPr>
            </w:pPr>
            <w:del w:id="362" w:author="IQTIG" w:date="2020-04-28T19:37:00Z">
              <w:r>
                <w:delText>Ergebnisindikator</w:delText>
              </w:r>
            </w:del>
          </w:p>
        </w:tc>
      </w:tr>
      <w:tr w:rsidR="000955B5" w14:paraId="5890C586" w14:textId="77777777" w:rsidTr="00025F80">
        <w:trPr>
          <w:trHeight w:val="221"/>
          <w:del w:id="363" w:author="IQTIG" w:date="2020-04-28T19:37:00Z"/>
        </w:trPr>
        <w:tc>
          <w:tcPr>
            <w:cnfStyle w:val="001000000000" w:firstRow="0" w:lastRow="0" w:firstColumn="1" w:lastColumn="0" w:oddVBand="0" w:evenVBand="0" w:oddHBand="0" w:evenHBand="0" w:firstRowFirstColumn="0" w:firstRowLastColumn="0" w:lastRowFirstColumn="0" w:lastRowLastColumn="0"/>
            <w:tcW w:w="3119" w:type="dxa"/>
          </w:tcPr>
          <w:p w14:paraId="46441CFC" w14:textId="77777777" w:rsidR="000955B5" w:rsidRDefault="007A0E5C" w:rsidP="000955B5">
            <w:pPr>
              <w:pStyle w:val="Tabellenkopf"/>
              <w:rPr>
                <w:del w:id="364" w:author="IQTIG" w:date="2020-04-28T19:37:00Z"/>
              </w:rPr>
            </w:pPr>
            <w:del w:id="365" w:author="IQTIG" w:date="2020-04-28T19:37:00Z">
              <w:r>
                <w:delText>Art des Wertes</w:delText>
              </w:r>
            </w:del>
          </w:p>
        </w:tc>
        <w:tc>
          <w:tcPr>
            <w:tcW w:w="5885" w:type="dxa"/>
          </w:tcPr>
          <w:p w14:paraId="3E18CD82" w14:textId="77777777" w:rsidR="000955B5" w:rsidRDefault="007A0E5C" w:rsidP="000955B5">
            <w:pPr>
              <w:pStyle w:val="Tabellentext"/>
              <w:cnfStyle w:val="000000000000" w:firstRow="0" w:lastRow="0" w:firstColumn="0" w:lastColumn="0" w:oddVBand="0" w:evenVBand="0" w:oddHBand="0" w:evenHBand="0" w:firstRowFirstColumn="0" w:firstRowLastColumn="0" w:lastRowFirstColumn="0" w:lastRowLastColumn="0"/>
              <w:rPr>
                <w:del w:id="366" w:author="IQTIG" w:date="2020-04-28T19:37:00Z"/>
              </w:rPr>
            </w:pPr>
            <w:del w:id="367" w:author="IQTIG" w:date="2020-04-28T19:37:00Z">
              <w:r>
                <w:delText>Qualitätsindikator</w:delText>
              </w:r>
            </w:del>
          </w:p>
        </w:tc>
      </w:tr>
      <w:tr w:rsidR="000955B5" w14:paraId="5E05D2D1" w14:textId="77777777" w:rsidTr="00025F80">
        <w:trPr>
          <w:trHeight w:val="221"/>
          <w:del w:id="368" w:author="IQTIG" w:date="2020-04-28T19:37:00Z"/>
        </w:trPr>
        <w:tc>
          <w:tcPr>
            <w:cnfStyle w:val="001000000000" w:firstRow="0" w:lastRow="0" w:firstColumn="1" w:lastColumn="0" w:oddVBand="0" w:evenVBand="0" w:oddHBand="0" w:evenHBand="0" w:firstRowFirstColumn="0" w:firstRowLastColumn="0" w:lastRowFirstColumn="0" w:lastRowLastColumn="0"/>
            <w:tcW w:w="3119" w:type="dxa"/>
          </w:tcPr>
          <w:p w14:paraId="44F68297" w14:textId="77777777" w:rsidR="000955B5" w:rsidRDefault="007A0E5C" w:rsidP="000955B5">
            <w:pPr>
              <w:pStyle w:val="Tabellenkopf"/>
              <w:rPr>
                <w:del w:id="369" w:author="IQTIG" w:date="2020-04-28T19:37:00Z"/>
              </w:rPr>
            </w:pPr>
            <w:del w:id="370" w:author="IQTIG" w:date="2020-04-28T19:37:00Z">
              <w:r>
                <w:delText>Bezug zum Verfahren</w:delText>
              </w:r>
            </w:del>
          </w:p>
        </w:tc>
        <w:tc>
          <w:tcPr>
            <w:tcW w:w="5885" w:type="dxa"/>
          </w:tcPr>
          <w:p w14:paraId="3FFCBDB0" w14:textId="77777777" w:rsidR="000955B5" w:rsidRDefault="007A0E5C" w:rsidP="000955B5">
            <w:pPr>
              <w:pStyle w:val="Tabellentext"/>
              <w:cnfStyle w:val="000000000000" w:firstRow="0" w:lastRow="0" w:firstColumn="0" w:lastColumn="0" w:oddVBand="0" w:evenVBand="0" w:oddHBand="0" w:evenHBand="0" w:firstRowFirstColumn="0" w:firstRowLastColumn="0" w:lastRowFirstColumn="0" w:lastRowLastColumn="0"/>
              <w:rPr>
                <w:del w:id="371" w:author="IQTIG" w:date="2020-04-28T19:37:00Z"/>
              </w:rPr>
            </w:pPr>
            <w:del w:id="372" w:author="IQTIG" w:date="2020-04-28T19:37:00Z">
              <w:r>
                <w:delText>DeQS</w:delText>
              </w:r>
            </w:del>
          </w:p>
        </w:tc>
      </w:tr>
      <w:tr w:rsidR="000955B5" w14:paraId="44FC664C" w14:textId="77777777" w:rsidTr="00025F80">
        <w:trPr>
          <w:trHeight w:val="221"/>
          <w:del w:id="373" w:author="IQTIG" w:date="2020-04-28T19:37:00Z"/>
        </w:trPr>
        <w:tc>
          <w:tcPr>
            <w:cnfStyle w:val="001000000000" w:firstRow="0" w:lastRow="0" w:firstColumn="1" w:lastColumn="0" w:oddVBand="0" w:evenVBand="0" w:oddHBand="0" w:evenHBand="0" w:firstRowFirstColumn="0" w:firstRowLastColumn="0" w:lastRowFirstColumn="0" w:lastRowLastColumn="0"/>
            <w:tcW w:w="3119" w:type="dxa"/>
          </w:tcPr>
          <w:p w14:paraId="20757983" w14:textId="77777777" w:rsidR="000955B5" w:rsidRDefault="007A0E5C" w:rsidP="000955B5">
            <w:pPr>
              <w:pStyle w:val="Tabellenkopf"/>
              <w:rPr>
                <w:del w:id="374" w:author="IQTIG" w:date="2020-04-28T19:37:00Z"/>
              </w:rPr>
            </w:pPr>
            <w:del w:id="375" w:author="IQTIG" w:date="2020-04-28T19:37:00Z">
              <w:r>
                <w:delText>Bewertungsart</w:delText>
              </w:r>
            </w:del>
          </w:p>
        </w:tc>
        <w:tc>
          <w:tcPr>
            <w:tcW w:w="5885" w:type="dxa"/>
          </w:tcPr>
          <w:p w14:paraId="55C36B68" w14:textId="77777777" w:rsidR="000955B5" w:rsidRDefault="007A0E5C" w:rsidP="000955B5">
            <w:pPr>
              <w:pStyle w:val="Tabellentext"/>
              <w:cnfStyle w:val="000000000000" w:firstRow="0" w:lastRow="0" w:firstColumn="0" w:lastColumn="0" w:oddVBand="0" w:evenVBand="0" w:oddHBand="0" w:evenHBand="0" w:firstRowFirstColumn="0" w:firstRowLastColumn="0" w:lastRowFirstColumn="0" w:lastRowLastColumn="0"/>
              <w:rPr>
                <w:del w:id="376" w:author="IQTIG" w:date="2020-04-28T19:37:00Z"/>
              </w:rPr>
            </w:pPr>
            <w:del w:id="377" w:author="IQTIG" w:date="2020-04-28T19:37:00Z">
              <w:r>
                <w:delText>Quote</w:delText>
              </w:r>
            </w:del>
          </w:p>
        </w:tc>
      </w:tr>
      <w:tr w:rsidR="000955B5" w14:paraId="1FC6FCC8" w14:textId="77777777" w:rsidTr="00025F80">
        <w:trPr>
          <w:trHeight w:val="221"/>
          <w:del w:id="378" w:author="IQTIG" w:date="2020-04-28T19:37:00Z"/>
        </w:trPr>
        <w:tc>
          <w:tcPr>
            <w:cnfStyle w:val="001000000000" w:firstRow="0" w:lastRow="0" w:firstColumn="1" w:lastColumn="0" w:oddVBand="0" w:evenVBand="0" w:oddHBand="0" w:evenHBand="0" w:firstRowFirstColumn="0" w:firstRowLastColumn="0" w:lastRowFirstColumn="0" w:lastRowLastColumn="0"/>
            <w:tcW w:w="3119" w:type="dxa"/>
          </w:tcPr>
          <w:p w14:paraId="21ED5292" w14:textId="77777777" w:rsidR="000955B5" w:rsidRDefault="007A0E5C" w:rsidP="000955B5">
            <w:pPr>
              <w:pStyle w:val="Tabellenkopf"/>
              <w:rPr>
                <w:del w:id="379" w:author="IQTIG" w:date="2020-04-28T19:37:00Z"/>
              </w:rPr>
            </w:pPr>
            <w:del w:id="380" w:author="IQTIG" w:date="2020-04-28T19:37:00Z">
              <w:r>
                <w:delText>Referenzbereich 2018</w:delText>
              </w:r>
            </w:del>
          </w:p>
        </w:tc>
        <w:tc>
          <w:tcPr>
            <w:tcW w:w="5885" w:type="dxa"/>
          </w:tcPr>
          <w:p w14:paraId="2885602A" w14:textId="77777777" w:rsidR="000955B5" w:rsidRDefault="007A0E5C" w:rsidP="000955B5">
            <w:pPr>
              <w:pStyle w:val="Tabellentext"/>
              <w:cnfStyle w:val="000000000000" w:firstRow="0" w:lastRow="0" w:firstColumn="0" w:lastColumn="0" w:oddVBand="0" w:evenVBand="0" w:oddHBand="0" w:evenHBand="0" w:firstRowFirstColumn="0" w:firstRowLastColumn="0" w:lastRowFirstColumn="0" w:lastRowLastColumn="0"/>
              <w:rPr>
                <w:del w:id="381" w:author="IQTIG" w:date="2020-04-28T19:37:00Z"/>
              </w:rPr>
            </w:pPr>
            <w:del w:id="382" w:author="IQTIG" w:date="2020-04-28T19:37:00Z">
              <w:r>
                <w:delText>≤ 8,69 % (95. Perzentil)</w:delText>
              </w:r>
            </w:del>
          </w:p>
        </w:tc>
      </w:tr>
      <w:tr w:rsidR="000955B5" w14:paraId="62901694" w14:textId="77777777" w:rsidTr="00025F80">
        <w:trPr>
          <w:trHeight w:val="221"/>
          <w:del w:id="383" w:author="IQTIG" w:date="2020-04-28T19:37:00Z"/>
        </w:trPr>
        <w:tc>
          <w:tcPr>
            <w:cnfStyle w:val="001000000000" w:firstRow="0" w:lastRow="0" w:firstColumn="1" w:lastColumn="0" w:oddVBand="0" w:evenVBand="0" w:oddHBand="0" w:evenHBand="0" w:firstRowFirstColumn="0" w:firstRowLastColumn="0" w:lastRowFirstColumn="0" w:lastRowLastColumn="0"/>
            <w:tcW w:w="3119" w:type="dxa"/>
          </w:tcPr>
          <w:p w14:paraId="2FDC501C" w14:textId="77777777" w:rsidR="000955B5" w:rsidRDefault="007A0E5C" w:rsidP="00CA48E9">
            <w:pPr>
              <w:pStyle w:val="Tabellenkopf"/>
              <w:rPr>
                <w:del w:id="384" w:author="IQTIG" w:date="2020-04-28T19:37:00Z"/>
              </w:rPr>
            </w:pPr>
            <w:del w:id="385" w:author="IQTIG" w:date="2020-04-28T19:37:00Z">
              <w:r w:rsidRPr="00E37ACC">
                <w:delText xml:space="preserve">Referenzbereich </w:delText>
              </w:r>
              <w:r>
                <w:delText>2017</w:delText>
              </w:r>
            </w:del>
          </w:p>
        </w:tc>
        <w:tc>
          <w:tcPr>
            <w:tcW w:w="5885" w:type="dxa"/>
          </w:tcPr>
          <w:p w14:paraId="31FA18A4" w14:textId="77777777" w:rsidR="000955B5" w:rsidRDefault="007A0E5C" w:rsidP="000955B5">
            <w:pPr>
              <w:pStyle w:val="Tabellentext"/>
              <w:cnfStyle w:val="000000000000" w:firstRow="0" w:lastRow="0" w:firstColumn="0" w:lastColumn="0" w:oddVBand="0" w:evenVBand="0" w:oddHBand="0" w:evenHBand="0" w:firstRowFirstColumn="0" w:firstRowLastColumn="0" w:lastRowFirstColumn="0" w:lastRowLastColumn="0"/>
              <w:rPr>
                <w:del w:id="386" w:author="IQTIG" w:date="2020-04-28T19:37:00Z"/>
              </w:rPr>
            </w:pPr>
            <w:del w:id="387" w:author="IQTIG" w:date="2020-04-28T19:37:00Z">
              <w:r>
                <w:delText>≤ 10,07 % (95. Perzentil)</w:delText>
              </w:r>
            </w:del>
          </w:p>
        </w:tc>
      </w:tr>
      <w:tr w:rsidR="000955B5" w14:paraId="2E64868B" w14:textId="77777777" w:rsidTr="00025F80">
        <w:trPr>
          <w:trHeight w:val="221"/>
          <w:del w:id="388" w:author="IQTIG" w:date="2020-04-28T19:37:00Z"/>
        </w:trPr>
        <w:tc>
          <w:tcPr>
            <w:cnfStyle w:val="001000000000" w:firstRow="0" w:lastRow="0" w:firstColumn="1" w:lastColumn="0" w:oddVBand="0" w:evenVBand="0" w:oddHBand="0" w:evenHBand="0" w:firstRowFirstColumn="0" w:firstRowLastColumn="0" w:lastRowFirstColumn="0" w:lastRowLastColumn="0"/>
            <w:tcW w:w="3119" w:type="dxa"/>
          </w:tcPr>
          <w:p w14:paraId="4CBF2526" w14:textId="77777777" w:rsidR="000955B5" w:rsidRDefault="007A0E5C" w:rsidP="000955B5">
            <w:pPr>
              <w:pStyle w:val="Tabellenkopf"/>
              <w:rPr>
                <w:del w:id="389" w:author="IQTIG" w:date="2020-04-28T19:37:00Z"/>
              </w:rPr>
            </w:pPr>
            <w:del w:id="390" w:author="IQTIG" w:date="2020-04-28T19:37:00Z">
              <w:r>
                <w:delText>Erläuterung zum Referenzbereich 2018</w:delText>
              </w:r>
            </w:del>
          </w:p>
        </w:tc>
        <w:tc>
          <w:tcPr>
            <w:tcW w:w="5885" w:type="dxa"/>
          </w:tcPr>
          <w:p w14:paraId="5C010688" w14:textId="77777777" w:rsidR="000955B5" w:rsidRDefault="007A0E5C" w:rsidP="000955B5">
            <w:pPr>
              <w:pStyle w:val="Tabellentext"/>
              <w:cnfStyle w:val="000000000000" w:firstRow="0" w:lastRow="0" w:firstColumn="0" w:lastColumn="0" w:oddVBand="0" w:evenVBand="0" w:oddHBand="0" w:evenHBand="0" w:firstRowFirstColumn="0" w:firstRowLastColumn="0" w:lastRowFirstColumn="0" w:lastRowLastColumn="0"/>
              <w:rPr>
                <w:del w:id="391" w:author="IQTIG" w:date="2020-04-28T19:37:00Z"/>
              </w:rPr>
            </w:pPr>
            <w:del w:id="392" w:author="IQTIG" w:date="2020-04-28T19:37:00Z">
              <w:r>
                <w:delText>-</w:delText>
              </w:r>
            </w:del>
          </w:p>
        </w:tc>
      </w:tr>
      <w:tr w:rsidR="000955B5" w14:paraId="6CD8011C" w14:textId="77777777" w:rsidTr="00025F80">
        <w:trPr>
          <w:trHeight w:val="221"/>
          <w:del w:id="393" w:author="IQTIG" w:date="2020-04-28T19:37:00Z"/>
        </w:trPr>
        <w:tc>
          <w:tcPr>
            <w:cnfStyle w:val="001000000000" w:firstRow="0" w:lastRow="0" w:firstColumn="1" w:lastColumn="0" w:oddVBand="0" w:evenVBand="0" w:oddHBand="0" w:evenHBand="0" w:firstRowFirstColumn="0" w:firstRowLastColumn="0" w:lastRowFirstColumn="0" w:lastRowLastColumn="0"/>
            <w:tcW w:w="3119" w:type="dxa"/>
          </w:tcPr>
          <w:p w14:paraId="618A54FE" w14:textId="77777777" w:rsidR="000955B5" w:rsidRDefault="007A0E5C" w:rsidP="000955B5">
            <w:pPr>
              <w:pStyle w:val="Tabellenkopf"/>
              <w:rPr>
                <w:del w:id="394" w:author="IQTIG" w:date="2020-04-28T19:37:00Z"/>
              </w:rPr>
            </w:pPr>
            <w:del w:id="395" w:author="IQTIG" w:date="2020-04-28T19:37:00Z">
              <w:r>
                <w:delText>Erläuterung zum Strukturierten Dialog bzw. Stellungnahmeverfahren 2018</w:delText>
              </w:r>
            </w:del>
          </w:p>
        </w:tc>
        <w:tc>
          <w:tcPr>
            <w:tcW w:w="5885" w:type="dxa"/>
          </w:tcPr>
          <w:p w14:paraId="12EB6D97" w14:textId="77777777" w:rsidR="000955B5" w:rsidRDefault="007A0E5C" w:rsidP="000955B5">
            <w:pPr>
              <w:pStyle w:val="Tabellentext"/>
              <w:cnfStyle w:val="000000000000" w:firstRow="0" w:lastRow="0" w:firstColumn="0" w:lastColumn="0" w:oddVBand="0" w:evenVBand="0" w:oddHBand="0" w:evenHBand="0" w:firstRowFirstColumn="0" w:firstRowLastColumn="0" w:lastRowFirstColumn="0" w:lastRowLastColumn="0"/>
              <w:rPr>
                <w:del w:id="396" w:author="IQTIG" w:date="2020-04-28T19:37:00Z"/>
              </w:rPr>
            </w:pPr>
            <w:del w:id="397" w:author="IQTIG" w:date="2020-04-28T19:37:00Z">
              <w:r>
                <w:delText>-</w:delText>
              </w:r>
            </w:del>
          </w:p>
        </w:tc>
      </w:tr>
      <w:tr w:rsidR="000955B5" w14:paraId="2796BB89" w14:textId="77777777" w:rsidTr="00025F80">
        <w:trPr>
          <w:trHeight w:val="221"/>
          <w:del w:id="398" w:author="IQTIG" w:date="2020-04-28T19:37:00Z"/>
        </w:trPr>
        <w:tc>
          <w:tcPr>
            <w:cnfStyle w:val="001000000000" w:firstRow="0" w:lastRow="0" w:firstColumn="1" w:lastColumn="0" w:oddVBand="0" w:evenVBand="0" w:oddHBand="0" w:evenHBand="0" w:firstRowFirstColumn="0" w:firstRowLastColumn="0" w:lastRowFirstColumn="0" w:lastRowLastColumn="0"/>
            <w:tcW w:w="3119" w:type="dxa"/>
          </w:tcPr>
          <w:p w14:paraId="35AF8569" w14:textId="77777777" w:rsidR="000955B5" w:rsidRDefault="007A0E5C" w:rsidP="000955B5">
            <w:pPr>
              <w:pStyle w:val="Tabellenkopf"/>
              <w:rPr>
                <w:del w:id="399" w:author="IQTIG" w:date="2020-04-28T19:37:00Z"/>
              </w:rPr>
            </w:pPr>
            <w:del w:id="400" w:author="IQTIG" w:date="2020-04-28T19:37:00Z">
              <w:r w:rsidRPr="00E37ACC">
                <w:delText>Methode der Risikoadjustierung</w:delText>
              </w:r>
            </w:del>
          </w:p>
        </w:tc>
        <w:tc>
          <w:tcPr>
            <w:tcW w:w="5885" w:type="dxa"/>
          </w:tcPr>
          <w:p w14:paraId="299DD8E6" w14:textId="77777777" w:rsidR="000955B5" w:rsidRDefault="007A0E5C" w:rsidP="000955B5">
            <w:pPr>
              <w:pStyle w:val="Tabellentext"/>
              <w:cnfStyle w:val="000000000000" w:firstRow="0" w:lastRow="0" w:firstColumn="0" w:lastColumn="0" w:oddVBand="0" w:evenVBand="0" w:oddHBand="0" w:evenHBand="0" w:firstRowFirstColumn="0" w:firstRowLastColumn="0" w:lastRowFirstColumn="0" w:lastRowLastColumn="0"/>
              <w:rPr>
                <w:del w:id="401" w:author="IQTIG" w:date="2020-04-28T19:37:00Z"/>
              </w:rPr>
            </w:pPr>
            <w:del w:id="402" w:author="IQTIG" w:date="2020-04-28T19:37:00Z">
              <w:r>
                <w:delText>Keine weitere Risikoadjustierung</w:delText>
              </w:r>
            </w:del>
          </w:p>
        </w:tc>
      </w:tr>
      <w:tr w:rsidR="000955B5" w14:paraId="418F1D10" w14:textId="77777777" w:rsidTr="00025F80">
        <w:trPr>
          <w:trHeight w:val="221"/>
          <w:del w:id="403" w:author="IQTIG" w:date="2020-04-28T19:37:00Z"/>
        </w:trPr>
        <w:tc>
          <w:tcPr>
            <w:cnfStyle w:val="001000000000" w:firstRow="0" w:lastRow="0" w:firstColumn="1" w:lastColumn="0" w:oddVBand="0" w:evenVBand="0" w:oddHBand="0" w:evenHBand="0" w:firstRowFirstColumn="0" w:firstRowLastColumn="0" w:lastRowFirstColumn="0" w:lastRowLastColumn="0"/>
            <w:tcW w:w="3119" w:type="dxa"/>
          </w:tcPr>
          <w:p w14:paraId="5CA53149" w14:textId="77777777" w:rsidR="000955B5" w:rsidRPr="00E37ACC" w:rsidRDefault="007A0E5C" w:rsidP="000955B5">
            <w:pPr>
              <w:pStyle w:val="Tabellenkopf"/>
              <w:rPr>
                <w:del w:id="404" w:author="IQTIG" w:date="2020-04-28T19:37:00Z"/>
              </w:rPr>
            </w:pPr>
            <w:del w:id="405" w:author="IQTIG" w:date="2020-04-28T19:37:00Z">
              <w:r>
                <w:delText>Erläuterung der Risikoadjustierung</w:delText>
              </w:r>
            </w:del>
          </w:p>
        </w:tc>
        <w:tc>
          <w:tcPr>
            <w:tcW w:w="5885" w:type="dxa"/>
          </w:tcPr>
          <w:p w14:paraId="4860B867" w14:textId="77777777" w:rsidR="000955B5" w:rsidRDefault="007A0E5C" w:rsidP="000955B5">
            <w:pPr>
              <w:pStyle w:val="Tabellentext"/>
              <w:cnfStyle w:val="000000000000" w:firstRow="0" w:lastRow="0" w:firstColumn="0" w:lastColumn="0" w:oddVBand="0" w:evenVBand="0" w:oddHBand="0" w:evenHBand="0" w:firstRowFirstColumn="0" w:firstRowLastColumn="0" w:lastRowFirstColumn="0" w:lastRowLastColumn="0"/>
              <w:rPr>
                <w:del w:id="406" w:author="IQTIG" w:date="2020-04-28T19:37:00Z"/>
              </w:rPr>
            </w:pPr>
            <w:del w:id="407" w:author="IQTIG" w:date="2020-04-28T19:37:00Z">
              <w:r>
                <w:delText>-</w:delText>
              </w:r>
            </w:del>
          </w:p>
        </w:tc>
      </w:tr>
      <w:tr w:rsidR="000955B5" w14:paraId="5092DF0A" w14:textId="77777777" w:rsidTr="00025F80">
        <w:trPr>
          <w:trHeight w:val="221"/>
          <w:del w:id="408" w:author="IQTIG" w:date="2020-04-28T19:37:00Z"/>
        </w:trPr>
        <w:tc>
          <w:tcPr>
            <w:cnfStyle w:val="001000000000" w:firstRow="0" w:lastRow="0" w:firstColumn="1" w:lastColumn="0" w:oddVBand="0" w:evenVBand="0" w:oddHBand="0" w:evenHBand="0" w:firstRowFirstColumn="0" w:firstRowLastColumn="0" w:lastRowFirstColumn="0" w:lastRowLastColumn="0"/>
            <w:tcW w:w="3119" w:type="dxa"/>
          </w:tcPr>
          <w:p w14:paraId="2A5AB9E4" w14:textId="77777777" w:rsidR="000955B5" w:rsidRPr="00E37ACC" w:rsidRDefault="007A0E5C" w:rsidP="000955B5">
            <w:pPr>
              <w:pStyle w:val="Tabellenkopf"/>
              <w:rPr>
                <w:del w:id="409" w:author="IQTIG" w:date="2020-04-28T19:37:00Z"/>
              </w:rPr>
            </w:pPr>
            <w:del w:id="410" w:author="IQTIG" w:date="2020-04-28T19:37:00Z">
              <w:r w:rsidRPr="00E37ACC">
                <w:delText>Rechenregeln</w:delText>
              </w:r>
            </w:del>
          </w:p>
        </w:tc>
        <w:tc>
          <w:tcPr>
            <w:tcW w:w="5885" w:type="dxa"/>
          </w:tcPr>
          <w:p w14:paraId="759A39D0" w14:textId="77777777" w:rsidR="000955B5" w:rsidRPr="00897EAC" w:rsidRDefault="007A0E5C" w:rsidP="000955B5">
            <w:pPr>
              <w:pStyle w:val="Tabellentext"/>
              <w:cnfStyle w:val="000000000000" w:firstRow="0" w:lastRow="0" w:firstColumn="0" w:lastColumn="0" w:oddVBand="0" w:evenVBand="0" w:oddHBand="0" w:evenHBand="0" w:firstRowFirstColumn="0" w:firstRowLastColumn="0" w:lastRowFirstColumn="0" w:lastRowLastColumn="0"/>
              <w:rPr>
                <w:del w:id="411" w:author="IQTIG" w:date="2020-04-28T19:37:00Z"/>
                <w:rStyle w:val="Fett"/>
              </w:rPr>
            </w:pPr>
            <w:del w:id="412" w:author="IQTIG" w:date="2020-04-28T19:37:00Z">
              <w:r w:rsidRPr="00897EAC">
                <w:rPr>
                  <w:rStyle w:val="Fett"/>
                </w:rPr>
                <w:delText>Zähler</w:delText>
              </w:r>
            </w:del>
          </w:p>
          <w:p w14:paraId="38A8E689" w14:textId="77777777" w:rsidR="000955B5" w:rsidRDefault="007A0E5C" w:rsidP="000955B5">
            <w:pPr>
              <w:pStyle w:val="Tabellentext"/>
              <w:cnfStyle w:val="000000000000" w:firstRow="0" w:lastRow="0" w:firstColumn="0" w:lastColumn="0" w:oddVBand="0" w:evenVBand="0" w:oddHBand="0" w:evenHBand="0" w:firstRowFirstColumn="0" w:firstRowLastColumn="0" w:lastRowFirstColumn="0" w:lastRowLastColumn="0"/>
              <w:rPr>
                <w:del w:id="413" w:author="IQTIG" w:date="2020-04-28T19:37:00Z"/>
              </w:rPr>
            </w:pPr>
            <w:del w:id="414" w:author="IQTIG" w:date="2020-04-28T19:37:00Z">
              <w:r>
                <w:delText xml:space="preserve">Patienten, bei denen ein Hardwareproblem des ICD-Systems nach vorangegangener ICD- oder Schrittmacher-Operation in derselben Einrichtung aufgetreten ist. </w:delText>
              </w:r>
              <w:r>
                <w:br/>
                <w:delText xml:space="preserve"> </w:delText>
              </w:r>
              <w:r>
                <w:br/>
                <w:delText xml:space="preserve">Die folgenden Hardwareprobleme werden berücksichtigt: </w:delText>
              </w:r>
              <w:r>
                <w:br/>
                <w:delText xml:space="preserve"> </w:delText>
              </w:r>
              <w:r>
                <w:br/>
                <w:delText xml:space="preserve">-Aggregat: Indikationen zum Wechsel, die Hinweise auf Aggregatprobleme sein können (Fehlfunktion/Rückruf oder sonstige aggregatbezogene Indikation), sofern diese nicht länger als 6 Jahre bezogen auf das Erfassungsjahr zurückliegen </w:delText>
              </w:r>
              <w:r>
                <w:br/>
                <w:delText xml:space="preserve"> </w:delText>
              </w:r>
              <w:r>
                <w:br/>
                <w:delText>-Sonden: Sondenbrüche oder Isolationsdefekte, sofern diese später als 1 Jahr nach der Implantation der betreffenden Sonde auftreten oder der Zeitabstand zur Sondenimplantation unbekannt ist</w:delText>
              </w:r>
            </w:del>
          </w:p>
          <w:p w14:paraId="42A0E6EB" w14:textId="77777777" w:rsidR="000955B5" w:rsidRPr="00897EAC" w:rsidRDefault="007A0E5C" w:rsidP="000955B5">
            <w:pPr>
              <w:pStyle w:val="Tabellentext"/>
              <w:cnfStyle w:val="000000000000" w:firstRow="0" w:lastRow="0" w:firstColumn="0" w:lastColumn="0" w:oddVBand="0" w:evenVBand="0" w:oddHBand="0" w:evenHBand="0" w:firstRowFirstColumn="0" w:firstRowLastColumn="0" w:lastRowFirstColumn="0" w:lastRowLastColumn="0"/>
              <w:rPr>
                <w:del w:id="415" w:author="IQTIG" w:date="2020-04-28T19:37:00Z"/>
                <w:rStyle w:val="Fett"/>
              </w:rPr>
            </w:pPr>
            <w:del w:id="416" w:author="IQTIG" w:date="2020-04-28T19:37:00Z">
              <w:r w:rsidRPr="00897EAC">
                <w:rPr>
                  <w:rStyle w:val="Fett"/>
                </w:rPr>
                <w:delText>Nenner</w:delText>
              </w:r>
            </w:del>
          </w:p>
          <w:p w14:paraId="31C79459" w14:textId="77777777" w:rsidR="000955B5" w:rsidRDefault="007A0E5C" w:rsidP="000955B5">
            <w:pPr>
              <w:pStyle w:val="Tabellentext"/>
              <w:cnfStyle w:val="000000000000" w:firstRow="0" w:lastRow="0" w:firstColumn="0" w:lastColumn="0" w:oddVBand="0" w:evenVBand="0" w:oddHBand="0" w:evenHBand="0" w:firstRowFirstColumn="0" w:firstRowLastColumn="0" w:lastRowFirstColumn="0" w:lastRowLastColumn="0"/>
              <w:rPr>
                <w:del w:id="417" w:author="IQTIG" w:date="2020-04-28T19:37:00Z"/>
              </w:rPr>
            </w:pPr>
            <w:del w:id="418" w:author="IQTIG" w:date="2020-04-28T19:37:00Z">
              <w:r>
                <w:delText>Alle Patienten mit Defibrillator-Implantation (09/4) oder -Aggregatwechsel (09/5)</w:delText>
              </w:r>
            </w:del>
          </w:p>
        </w:tc>
      </w:tr>
      <w:tr w:rsidR="000955B5" w14:paraId="66020747" w14:textId="77777777" w:rsidTr="00025F80">
        <w:trPr>
          <w:trHeight w:val="221"/>
          <w:del w:id="419" w:author="IQTIG" w:date="2020-04-28T19:37:00Z"/>
        </w:trPr>
        <w:tc>
          <w:tcPr>
            <w:cnfStyle w:val="001000000000" w:firstRow="0" w:lastRow="0" w:firstColumn="1" w:lastColumn="0" w:oddVBand="0" w:evenVBand="0" w:oddHBand="0" w:evenHBand="0" w:firstRowFirstColumn="0" w:firstRowLastColumn="0" w:lastRowFirstColumn="0" w:lastRowLastColumn="0"/>
            <w:tcW w:w="3119" w:type="dxa"/>
          </w:tcPr>
          <w:p w14:paraId="2D837221" w14:textId="77777777" w:rsidR="000955B5" w:rsidRPr="00E37ACC" w:rsidRDefault="007A0E5C" w:rsidP="000955B5">
            <w:pPr>
              <w:pStyle w:val="Tabellenkopf"/>
              <w:rPr>
                <w:del w:id="420" w:author="IQTIG" w:date="2020-04-28T19:37:00Z"/>
              </w:rPr>
            </w:pPr>
            <w:del w:id="421" w:author="IQTIG" w:date="2020-04-28T19:37:00Z">
              <w:r w:rsidRPr="00E37ACC">
                <w:delText>Erläuterung der Rechenregel</w:delText>
              </w:r>
            </w:del>
          </w:p>
        </w:tc>
        <w:tc>
          <w:tcPr>
            <w:tcW w:w="5885" w:type="dxa"/>
          </w:tcPr>
          <w:p w14:paraId="26BE1A41" w14:textId="77777777" w:rsidR="000955B5" w:rsidRDefault="007A0E5C" w:rsidP="000955B5">
            <w:pPr>
              <w:pStyle w:val="Tabellentext"/>
              <w:cnfStyle w:val="000000000000" w:firstRow="0" w:lastRow="0" w:firstColumn="0" w:lastColumn="0" w:oddVBand="0" w:evenVBand="0" w:oddHBand="0" w:evenHBand="0" w:firstRowFirstColumn="0" w:firstRowLastColumn="0" w:lastRowFirstColumn="0" w:lastRowLastColumn="0"/>
              <w:rPr>
                <w:del w:id="422" w:author="IQTIG" w:date="2020-04-28T19:37:00Z"/>
              </w:rPr>
            </w:pPr>
            <w:del w:id="423" w:author="IQTIG" w:date="2020-04-28T19:37:00Z">
              <w:r>
                <w:delText xml:space="preserve">Nenner: </w:delText>
              </w:r>
              <w:r>
                <w:br/>
                <w:delText xml:space="preserve">Annäherung an das Implantationsvolumen der Klinik(en), die ICD-Revisionen/-Systemwechsel/-Explantationen (09/6) gemeldet haben. </w:delText>
              </w:r>
              <w:r>
                <w:br/>
                <w:delText xml:space="preserve"> </w:delText>
              </w:r>
              <w:r>
                <w:br/>
                <w:delText xml:space="preserve">Zähler: </w:delText>
              </w:r>
              <w:r>
                <w:br/>
                <w:delText>Sondenbrüche oder Isolationsdefekte vor Ablauf eines Jahres werden für den Indikator 52001 ausgewertet.</w:delText>
              </w:r>
            </w:del>
          </w:p>
        </w:tc>
      </w:tr>
      <w:tr w:rsidR="000955B5" w14:paraId="4690F4FC" w14:textId="77777777" w:rsidTr="00025F80">
        <w:trPr>
          <w:trHeight w:val="221"/>
          <w:del w:id="424" w:author="IQTIG" w:date="2020-04-28T19:37:00Z"/>
        </w:trPr>
        <w:tc>
          <w:tcPr>
            <w:cnfStyle w:val="001000000000" w:firstRow="0" w:lastRow="0" w:firstColumn="1" w:lastColumn="0" w:oddVBand="0" w:evenVBand="0" w:oddHBand="0" w:evenHBand="0" w:firstRowFirstColumn="0" w:firstRowLastColumn="0" w:lastRowFirstColumn="0" w:lastRowLastColumn="0"/>
            <w:tcW w:w="3119" w:type="dxa"/>
          </w:tcPr>
          <w:p w14:paraId="76DE1C8F" w14:textId="77777777" w:rsidR="000955B5" w:rsidRPr="00E37ACC" w:rsidRDefault="007A0E5C" w:rsidP="000955B5">
            <w:pPr>
              <w:pStyle w:val="Tabellenkopf"/>
              <w:rPr>
                <w:del w:id="425" w:author="IQTIG" w:date="2020-04-28T19:37:00Z"/>
              </w:rPr>
            </w:pPr>
            <w:del w:id="426" w:author="IQTIG" w:date="2020-04-28T19:37:00Z">
              <w:r w:rsidRPr="00E37ACC">
                <w:delText>Teildatensatzbezug</w:delText>
              </w:r>
            </w:del>
          </w:p>
        </w:tc>
        <w:tc>
          <w:tcPr>
            <w:tcW w:w="5885" w:type="dxa"/>
          </w:tcPr>
          <w:p w14:paraId="41FA9E1F" w14:textId="77777777" w:rsidR="000955B5" w:rsidRDefault="007A0E5C" w:rsidP="000955B5">
            <w:pPr>
              <w:pStyle w:val="Tabellentext"/>
              <w:cnfStyle w:val="000000000000" w:firstRow="0" w:lastRow="0" w:firstColumn="0" w:lastColumn="0" w:oddVBand="0" w:evenVBand="0" w:oddHBand="0" w:evenHBand="0" w:firstRowFirstColumn="0" w:firstRowLastColumn="0" w:lastRowFirstColumn="0" w:lastRowLastColumn="0"/>
              <w:rPr>
                <w:del w:id="427" w:author="IQTIG" w:date="2020-04-28T19:37:00Z"/>
              </w:rPr>
            </w:pPr>
            <w:del w:id="428" w:author="IQTIG" w:date="2020-04-28T19:37:00Z">
              <w:r>
                <w:delText>09/6:B; 09/5:B; 09/4:B</w:delText>
              </w:r>
            </w:del>
          </w:p>
        </w:tc>
      </w:tr>
      <w:tr w:rsidR="00CA3AE5" w14:paraId="319E7018" w14:textId="77777777" w:rsidTr="00025F80">
        <w:trPr>
          <w:trHeight w:val="221"/>
          <w:del w:id="429" w:author="IQTIG" w:date="2020-04-28T19:37:00Z"/>
        </w:trPr>
        <w:tc>
          <w:tcPr>
            <w:cnfStyle w:val="001000000000" w:firstRow="0" w:lastRow="0" w:firstColumn="1" w:lastColumn="0" w:oddVBand="0" w:evenVBand="0" w:oddHBand="0" w:evenHBand="0" w:firstRowFirstColumn="0" w:firstRowLastColumn="0" w:lastRowFirstColumn="0" w:lastRowLastColumn="0"/>
            <w:tcW w:w="3119" w:type="dxa"/>
          </w:tcPr>
          <w:p w14:paraId="42134CB3" w14:textId="77777777" w:rsidR="00CA3AE5" w:rsidRPr="00E37ACC" w:rsidRDefault="007A0E5C" w:rsidP="00CA3AE5">
            <w:pPr>
              <w:pStyle w:val="Tabellenkopf"/>
              <w:rPr>
                <w:del w:id="430" w:author="IQTIG" w:date="2020-04-28T19:37:00Z"/>
              </w:rPr>
            </w:pPr>
            <w:del w:id="431" w:author="IQTIG" w:date="2020-04-28T19:37:00Z">
              <w:r>
                <w:delText>Formel</w:delText>
              </w:r>
            </w:del>
          </w:p>
        </w:tc>
        <w:tc>
          <w:tcPr>
            <w:tcW w:w="5885" w:type="dxa"/>
          </w:tcPr>
          <w:p w14:paraId="7972511B" w14:textId="77777777" w:rsidR="00CA3AE5" w:rsidRPr="00955893" w:rsidRDefault="007A0E5C" w:rsidP="00657052">
            <w:pPr>
              <w:pStyle w:val="CodeOhneSilbentrennung"/>
              <w:cnfStyle w:val="000000000000" w:firstRow="0" w:lastRow="0" w:firstColumn="0" w:lastColumn="0" w:oddVBand="0" w:evenVBand="0" w:oddHBand="0" w:evenHBand="0" w:firstRowFirstColumn="0" w:firstRowLastColumn="0" w:lastRowFirstColumn="0" w:lastRowLastColumn="0"/>
              <w:rPr>
                <w:del w:id="432" w:author="IQTIG" w:date="2020-04-28T19:37:00Z"/>
                <w:rStyle w:val="Code"/>
              </w:rPr>
            </w:pPr>
            <w:del w:id="433" w:author="IQTIG" w:date="2020-04-28T19:37:00Z">
              <w:r>
                <w:rPr>
                  <w:rStyle w:val="Code"/>
                </w:rPr>
                <w:delText xml:space="preserve">numerator &lt;- evaluate( </w:delText>
              </w:r>
              <w:r>
                <w:rPr>
                  <w:rStyle w:val="Code"/>
                </w:rPr>
                <w:br/>
                <w:delText xml:space="preserve">    ORTLETZTEOP %in% c(1,3) &amp; </w:delText>
              </w:r>
              <w:r>
                <w:rPr>
                  <w:rStyle w:val="Code"/>
                </w:rPr>
                <w:br/>
                <w:delText xml:space="preserve">        ( </w:delText>
              </w:r>
              <w:r>
                <w:rPr>
                  <w:rStyle w:val="Code"/>
                </w:rPr>
                <w:br/>
                <w:delText xml:space="preserve">        (AGGREGATPROBLEM %in% c(3,9) &amp;  </w:delText>
              </w:r>
              <w:r>
                <w:rPr>
                  <w:rStyle w:val="Code"/>
                </w:rPr>
                <w:br/>
                <w:delText xml:space="preserve">        fn_LaufzeitICDAggregat %in%  </w:delText>
              </w:r>
              <w:r>
                <w:rPr>
                  <w:rStyle w:val="Code"/>
                </w:rPr>
                <w:br/>
                <w:delText xml:space="preserve">        c(0,1,2,3,4,5,6)) | </w:delText>
              </w:r>
              <w:r>
                <w:rPr>
                  <w:rStyle w:val="Code"/>
                </w:rPr>
                <w:br/>
                <w:delText xml:space="preserve">        fn_HardwareProblemVorhofsonde | </w:delText>
              </w:r>
              <w:r>
                <w:rPr>
                  <w:rStyle w:val="Code"/>
                </w:rPr>
                <w:br/>
                <w:delText xml:space="preserve">        fn_HardwareProblemVentrikelsonde1 | </w:delText>
              </w:r>
              <w:r>
                <w:rPr>
                  <w:rStyle w:val="Code"/>
                </w:rPr>
                <w:br/>
                <w:delText xml:space="preserve">        fn_HardwareProblemVentrikelsonde2 | </w:delText>
              </w:r>
              <w:r>
                <w:rPr>
                  <w:rStyle w:val="Code"/>
                </w:rPr>
                <w:br/>
                <w:delText xml:space="preserve">        fn_HardwareProblemVentrikelsonde3 | </w:delText>
              </w:r>
              <w:r>
                <w:rPr>
                  <w:rStyle w:val="Code"/>
                </w:rPr>
                <w:br/>
                <w:delText xml:space="preserve">        fn_HardwareProblemAndereSonde </w:delText>
              </w:r>
              <w:r>
                <w:rPr>
                  <w:rStyle w:val="Code"/>
                </w:rPr>
                <w:br/>
                <w:delText xml:space="preserve">        ) </w:delText>
              </w:r>
              <w:r>
                <w:rPr>
                  <w:rStyle w:val="Code"/>
                </w:rPr>
                <w:br/>
                <w:delText xml:space="preserve">) </w:delText>
              </w:r>
              <w:r>
                <w:rPr>
                  <w:rStyle w:val="Code"/>
                </w:rPr>
                <w:br/>
                <w:delText xml:space="preserve"> </w:delText>
              </w:r>
              <w:r>
                <w:rPr>
                  <w:rStyle w:val="Code"/>
                </w:rPr>
                <w:br/>
                <w:delText xml:space="preserve">denominator &lt;- sum_results( </w:delText>
              </w:r>
              <w:r>
                <w:rPr>
                  <w:rStyle w:val="Code"/>
                </w:rPr>
                <w:br/>
                <w:delText xml:space="preserve">    import_results(module = "09/4",  </w:delText>
              </w:r>
              <w:r>
                <w:rPr>
                  <w:rStyle w:val="Code"/>
                </w:rPr>
                <w:br/>
                <w:delText xml:space="preserve">    id = "50001_52328"), </w:delText>
              </w:r>
              <w:r>
                <w:rPr>
                  <w:rStyle w:val="Code"/>
                </w:rPr>
                <w:br/>
                <w:delText xml:space="preserve">    import_results(module = "09/5",  </w:delText>
              </w:r>
              <w:r>
                <w:rPr>
                  <w:rStyle w:val="Code"/>
                </w:rPr>
                <w:br/>
                <w:delText xml:space="preserve">    id = "52322_52328") </w:delText>
              </w:r>
              <w:r>
                <w:rPr>
                  <w:rStyle w:val="Code"/>
                </w:rPr>
                <w:br/>
                <w:delText xml:space="preserve">) </w:delText>
              </w:r>
              <w:r>
                <w:rPr>
                  <w:rStyle w:val="Code"/>
                </w:rPr>
                <w:br/>
                <w:delText xml:space="preserve"> </w:delText>
              </w:r>
              <w:r>
                <w:rPr>
                  <w:rStyle w:val="Code"/>
                </w:rPr>
                <w:br/>
                <w:delText xml:space="preserve">quotient_indicator(numerator = numerator, denominator = denominator,  </w:delText>
              </w:r>
              <w:r>
                <w:rPr>
                  <w:rStyle w:val="Code"/>
                </w:rPr>
                <w:br/>
                <w:delText>units_from = "denominator")</w:delText>
              </w:r>
            </w:del>
          </w:p>
        </w:tc>
      </w:tr>
      <w:tr w:rsidR="00CA3AE5" w14:paraId="0E054319" w14:textId="77777777" w:rsidTr="00603EF8">
        <w:trPr>
          <w:trHeight w:val="835"/>
          <w:del w:id="434" w:author="IQTIG" w:date="2020-04-28T19:37:00Z"/>
        </w:trPr>
        <w:tc>
          <w:tcPr>
            <w:cnfStyle w:val="001000000000" w:firstRow="0" w:lastRow="0" w:firstColumn="1" w:lastColumn="0" w:oddVBand="0" w:evenVBand="0" w:oddHBand="0" w:evenHBand="0" w:firstRowFirstColumn="0" w:firstRowLastColumn="0" w:lastRowFirstColumn="0" w:lastRowLastColumn="0"/>
            <w:tcW w:w="3119" w:type="dxa"/>
          </w:tcPr>
          <w:p w14:paraId="263F2927" w14:textId="77777777" w:rsidR="00CA3AE5" w:rsidRPr="00E37ACC" w:rsidRDefault="007A0E5C" w:rsidP="00CA3AE5">
            <w:pPr>
              <w:pStyle w:val="Tabellenkopf"/>
              <w:rPr>
                <w:del w:id="435" w:author="IQTIG" w:date="2020-04-28T19:37:00Z"/>
              </w:rPr>
            </w:pPr>
            <w:del w:id="436" w:author="IQTIG" w:date="2020-04-28T19:37:00Z">
              <w:r>
                <w:delText>Kalkulatorische Kennzahlen</w:delText>
              </w:r>
            </w:del>
          </w:p>
        </w:tc>
        <w:tc>
          <w:tcPr>
            <w:tcW w:w="5885" w:type="dxa"/>
          </w:tcPr>
          <w:tbl>
            <w:tblPr>
              <w:tblStyle w:val="IQTIGStandard"/>
              <w:tblW w:w="5880" w:type="dxa"/>
              <w:tblCellMar>
                <w:top w:w="28" w:type="dxa"/>
              </w:tblCellMar>
              <w:tblLook w:val="0620" w:firstRow="1" w:lastRow="0" w:firstColumn="0" w:lastColumn="0" w:noHBand="1" w:noVBand="1"/>
            </w:tblPr>
            <w:tblGrid>
              <w:gridCol w:w="2125"/>
              <w:gridCol w:w="3755"/>
            </w:tblGrid>
            <w:tr w:rsidR="00CA3AE5" w:rsidRPr="009E2B0C" w14:paraId="75CFA887" w14:textId="77777777" w:rsidTr="003B19A5">
              <w:trPr>
                <w:cnfStyle w:val="100000000000" w:firstRow="1" w:lastRow="0" w:firstColumn="0" w:lastColumn="0" w:oddVBand="0" w:evenVBand="0" w:oddHBand="0" w:evenHBand="0" w:firstRowFirstColumn="0" w:firstRowLastColumn="0" w:lastRowFirstColumn="0" w:lastRowLastColumn="0"/>
                <w:cantSplit/>
                <w:del w:id="437" w:author="IQTIG" w:date="2020-04-28T19:37:00Z"/>
              </w:trPr>
              <w:tc>
                <w:tcPr>
                  <w:tcW w:w="5880" w:type="dxa"/>
                  <w:gridSpan w:val="2"/>
                  <w:tcBorders>
                    <w:top w:val="single" w:sz="4" w:space="0" w:color="BFBFBF" w:themeColor="background1" w:themeShade="BF"/>
                    <w:bottom w:val="single" w:sz="4" w:space="0" w:color="BFBFBF" w:themeColor="background1" w:themeShade="BF"/>
                  </w:tcBorders>
                  <w:vAlign w:val="center"/>
                </w:tcPr>
                <w:p w14:paraId="601A8E3D" w14:textId="77777777" w:rsidR="00CA3AE5" w:rsidRPr="00A20477" w:rsidRDefault="003C6680" w:rsidP="00CA3AE5">
                  <w:pPr>
                    <w:pStyle w:val="Tabellenkopf"/>
                    <w:rPr>
                      <w:del w:id="438" w:author="IQTIG" w:date="2020-04-28T19:37:00Z"/>
                      <w:szCs w:val="18"/>
                    </w:rPr>
                  </w:pPr>
                </w:p>
              </w:tc>
            </w:tr>
            <w:tr w:rsidR="00CA3AE5" w:rsidRPr="00743DF3" w14:paraId="5288F728" w14:textId="77777777" w:rsidTr="00A51F22">
              <w:trPr>
                <w:del w:id="439" w:author="IQTIG" w:date="2020-04-28T19:37:00Z"/>
              </w:trPr>
              <w:tc>
                <w:tcPr>
                  <w:tcW w:w="2125" w:type="dxa"/>
                  <w:tcBorders>
                    <w:top w:val="single" w:sz="4" w:space="0" w:color="BFBFBF" w:themeColor="background1" w:themeShade="BF"/>
                  </w:tcBorders>
                  <w:vAlign w:val="center"/>
                </w:tcPr>
                <w:p w14:paraId="3A81323D" w14:textId="77777777" w:rsidR="00CA3AE5" w:rsidRDefault="007A0E5C" w:rsidP="00CA3AE5">
                  <w:pPr>
                    <w:pStyle w:val="Tabellentext"/>
                    <w:rPr>
                      <w:del w:id="440" w:author="IQTIG" w:date="2020-04-28T19:37:00Z"/>
                      <w:szCs w:val="18"/>
                    </w:rPr>
                  </w:pPr>
                  <w:del w:id="441" w:author="IQTIG" w:date="2020-04-28T19:37:00Z">
                    <w:r>
                      <w:rPr>
                        <w:szCs w:val="18"/>
                      </w:rPr>
                      <w:delText>Art des Wertes</w:delText>
                    </w:r>
                  </w:del>
                </w:p>
              </w:tc>
              <w:tc>
                <w:tcPr>
                  <w:tcW w:w="3755" w:type="dxa"/>
                  <w:tcBorders>
                    <w:top w:val="single" w:sz="4" w:space="0" w:color="BFBFBF" w:themeColor="background1" w:themeShade="BF"/>
                  </w:tcBorders>
                  <w:vAlign w:val="center"/>
                </w:tcPr>
                <w:p w14:paraId="097116EB" w14:textId="77777777" w:rsidR="00CA3AE5" w:rsidRPr="00CD53BC" w:rsidRDefault="007A0E5C" w:rsidP="004217A9">
                  <w:pPr>
                    <w:pStyle w:val="Tabellentext"/>
                    <w:rPr>
                      <w:del w:id="442" w:author="IQTIG" w:date="2020-04-28T19:37:00Z"/>
                      <w:szCs w:val="18"/>
                    </w:rPr>
                  </w:pPr>
                  <w:del w:id="443" w:author="IQTIG" w:date="2020-04-28T19:37:00Z">
                    <w:r>
                      <w:rPr>
                        <w:szCs w:val="18"/>
                      </w:rPr>
                      <w:delText>Kalkulatorische Kennzahl</w:delText>
                    </w:r>
                  </w:del>
                </w:p>
              </w:tc>
            </w:tr>
            <w:tr w:rsidR="00CA3AE5" w:rsidRPr="00743DF3" w14:paraId="758E2690" w14:textId="77777777" w:rsidTr="00A51F22">
              <w:trPr>
                <w:del w:id="444" w:author="IQTIG" w:date="2020-04-28T19:37:00Z"/>
              </w:trPr>
              <w:tc>
                <w:tcPr>
                  <w:tcW w:w="2125" w:type="dxa"/>
                  <w:vAlign w:val="center"/>
                </w:tcPr>
                <w:p w14:paraId="6B7EA5CD" w14:textId="77777777" w:rsidR="00CA3AE5" w:rsidRPr="00A20477" w:rsidRDefault="007A0E5C" w:rsidP="00CA3AE5">
                  <w:pPr>
                    <w:pStyle w:val="Tabellentext"/>
                    <w:rPr>
                      <w:del w:id="445" w:author="IQTIG" w:date="2020-04-28T19:37:00Z"/>
                      <w:szCs w:val="18"/>
                    </w:rPr>
                  </w:pPr>
                  <w:del w:id="446" w:author="IQTIG" w:date="2020-04-28T19:37:00Z">
                    <w:r>
                      <w:rPr>
                        <w:szCs w:val="18"/>
                      </w:rPr>
                      <w:delText>Kennzahl-ID</w:delText>
                    </w:r>
                  </w:del>
                </w:p>
              </w:tc>
              <w:tc>
                <w:tcPr>
                  <w:tcW w:w="3755" w:type="dxa"/>
                  <w:vAlign w:val="center"/>
                </w:tcPr>
                <w:p w14:paraId="74AB955E" w14:textId="77777777" w:rsidR="00CA3AE5" w:rsidRPr="001258DD" w:rsidRDefault="007A0E5C" w:rsidP="004217A9">
                  <w:pPr>
                    <w:pStyle w:val="Tabellentext"/>
                    <w:rPr>
                      <w:del w:id="447" w:author="IQTIG" w:date="2020-04-28T19:37:00Z"/>
                      <w:color w:val="000000"/>
                      <w:szCs w:val="18"/>
                      <w:lang w:eastAsia="de-DE"/>
                    </w:rPr>
                  </w:pPr>
                  <w:del w:id="448" w:author="IQTIG" w:date="2020-04-28T19:37:00Z">
                    <w:r>
                      <w:rPr>
                        <w:color w:val="000000"/>
                        <w:szCs w:val="18"/>
                      </w:rPr>
                      <w:delText>52322_52328</w:delText>
                    </w:r>
                  </w:del>
                </w:p>
              </w:tc>
            </w:tr>
            <w:tr w:rsidR="00CA3AE5" w:rsidRPr="00743DF3" w14:paraId="1FE3BCB4" w14:textId="77777777" w:rsidTr="00A51F22">
              <w:trPr>
                <w:del w:id="449" w:author="IQTIG" w:date="2020-04-28T19:37:00Z"/>
              </w:trPr>
              <w:tc>
                <w:tcPr>
                  <w:tcW w:w="2125" w:type="dxa"/>
                  <w:vAlign w:val="center"/>
                </w:tcPr>
                <w:p w14:paraId="696A6669" w14:textId="77777777" w:rsidR="00CA3AE5" w:rsidRDefault="007A0E5C" w:rsidP="00CA3AE5">
                  <w:pPr>
                    <w:pStyle w:val="Tabellentext"/>
                    <w:rPr>
                      <w:del w:id="450" w:author="IQTIG" w:date="2020-04-28T19:37:00Z"/>
                      <w:szCs w:val="18"/>
                    </w:rPr>
                  </w:pPr>
                  <w:del w:id="451" w:author="IQTIG" w:date="2020-04-28T19:37:00Z">
                    <w:r>
                      <w:rPr>
                        <w:szCs w:val="18"/>
                      </w:rPr>
                      <w:delText>Bezug zu QS-Ergebnissen</w:delText>
                    </w:r>
                  </w:del>
                </w:p>
              </w:tc>
              <w:tc>
                <w:tcPr>
                  <w:tcW w:w="3755" w:type="dxa"/>
                  <w:vAlign w:val="center"/>
                </w:tcPr>
                <w:p w14:paraId="31E7ACFA" w14:textId="77777777" w:rsidR="00CA3AE5" w:rsidRDefault="007A0E5C" w:rsidP="004217A9">
                  <w:pPr>
                    <w:pStyle w:val="Tabellentext"/>
                    <w:rPr>
                      <w:del w:id="452" w:author="IQTIG" w:date="2020-04-28T19:37:00Z"/>
                      <w:szCs w:val="18"/>
                    </w:rPr>
                  </w:pPr>
                  <w:del w:id="453" w:author="IQTIG" w:date="2020-04-28T19:37:00Z">
                    <w:r>
                      <w:rPr>
                        <w:szCs w:val="18"/>
                      </w:rPr>
                      <w:delText>52328</w:delText>
                    </w:r>
                  </w:del>
                </w:p>
              </w:tc>
            </w:tr>
            <w:tr w:rsidR="00CA3AE5" w:rsidRPr="00743DF3" w14:paraId="4A5087B6" w14:textId="77777777" w:rsidTr="00A51F22">
              <w:trPr>
                <w:del w:id="454" w:author="IQTIG" w:date="2020-04-28T19:37:00Z"/>
              </w:trPr>
              <w:tc>
                <w:tcPr>
                  <w:tcW w:w="2125" w:type="dxa"/>
                  <w:vAlign w:val="center"/>
                </w:tcPr>
                <w:p w14:paraId="7ECAFC9C" w14:textId="77777777" w:rsidR="00CA3AE5" w:rsidRDefault="007A0E5C" w:rsidP="00CA3AE5">
                  <w:pPr>
                    <w:pStyle w:val="Tabellentext"/>
                    <w:rPr>
                      <w:del w:id="455" w:author="IQTIG" w:date="2020-04-28T19:37:00Z"/>
                      <w:szCs w:val="18"/>
                    </w:rPr>
                  </w:pPr>
                  <w:del w:id="456" w:author="IQTIG" w:date="2020-04-28T19:37:00Z">
                    <w:r>
                      <w:rPr>
                        <w:szCs w:val="18"/>
                      </w:rPr>
                      <w:delText>Bezug zum Verfahren</w:delText>
                    </w:r>
                  </w:del>
                </w:p>
              </w:tc>
              <w:tc>
                <w:tcPr>
                  <w:tcW w:w="3755" w:type="dxa"/>
                  <w:vAlign w:val="center"/>
                </w:tcPr>
                <w:p w14:paraId="4C49E7DB" w14:textId="77777777" w:rsidR="00CA3AE5" w:rsidRDefault="007A0E5C" w:rsidP="004217A9">
                  <w:pPr>
                    <w:pStyle w:val="Tabellentext"/>
                    <w:rPr>
                      <w:del w:id="457" w:author="IQTIG" w:date="2020-04-28T19:37:00Z"/>
                      <w:szCs w:val="18"/>
                    </w:rPr>
                  </w:pPr>
                  <w:del w:id="458" w:author="IQTIG" w:date="2020-04-28T19:37:00Z">
                    <w:r>
                      <w:rPr>
                        <w:szCs w:val="18"/>
                      </w:rPr>
                      <w:delText>DeQS</w:delText>
                    </w:r>
                  </w:del>
                </w:p>
              </w:tc>
            </w:tr>
            <w:tr w:rsidR="00CA3AE5" w:rsidRPr="00743DF3" w14:paraId="76E473D9" w14:textId="77777777" w:rsidTr="00A51F22">
              <w:trPr>
                <w:del w:id="459" w:author="IQTIG" w:date="2020-04-28T19:37:00Z"/>
              </w:trPr>
              <w:tc>
                <w:tcPr>
                  <w:tcW w:w="2125" w:type="dxa"/>
                  <w:tcBorders>
                    <w:bottom w:val="single" w:sz="4" w:space="0" w:color="BFBFBF" w:themeColor="background1" w:themeShade="BF"/>
                  </w:tcBorders>
                  <w:vAlign w:val="center"/>
                </w:tcPr>
                <w:p w14:paraId="0E733214" w14:textId="77777777" w:rsidR="00CA3AE5" w:rsidRDefault="007A0E5C" w:rsidP="00CA3AE5">
                  <w:pPr>
                    <w:pStyle w:val="Tabellentext"/>
                    <w:rPr>
                      <w:del w:id="460" w:author="IQTIG" w:date="2020-04-28T19:37:00Z"/>
                      <w:szCs w:val="18"/>
                    </w:rPr>
                  </w:pPr>
                  <w:del w:id="461" w:author="IQTIG" w:date="2020-04-28T19:37:00Z">
                    <w:r>
                      <w:rPr>
                        <w:szCs w:val="18"/>
                      </w:rPr>
                      <w:delText>Sortierung</w:delText>
                    </w:r>
                  </w:del>
                </w:p>
              </w:tc>
              <w:tc>
                <w:tcPr>
                  <w:tcW w:w="3755" w:type="dxa"/>
                  <w:vAlign w:val="center"/>
                </w:tcPr>
                <w:p w14:paraId="7454DE63" w14:textId="77777777" w:rsidR="00CA3AE5" w:rsidRDefault="007A0E5C" w:rsidP="004217A9">
                  <w:pPr>
                    <w:pStyle w:val="Tabellentext"/>
                    <w:rPr>
                      <w:del w:id="462" w:author="IQTIG" w:date="2020-04-28T19:37:00Z"/>
                      <w:szCs w:val="18"/>
                    </w:rPr>
                  </w:pPr>
                  <w:del w:id="463" w:author="IQTIG" w:date="2020-04-28T19:37:00Z">
                    <w:r>
                      <w:rPr>
                        <w:szCs w:val="18"/>
                      </w:rPr>
                      <w:delText>-</w:delText>
                    </w:r>
                  </w:del>
                </w:p>
              </w:tc>
            </w:tr>
            <w:tr w:rsidR="00CA3AE5" w:rsidRPr="00743DF3" w14:paraId="170259CE" w14:textId="77777777" w:rsidTr="00A51F22">
              <w:trPr>
                <w:del w:id="464" w:author="IQTIG" w:date="2020-04-28T19:37:00Z"/>
              </w:trPr>
              <w:tc>
                <w:tcPr>
                  <w:tcW w:w="2125" w:type="dxa"/>
                  <w:tcBorders>
                    <w:top w:val="single" w:sz="4" w:space="0" w:color="BFBFBF" w:themeColor="background1" w:themeShade="BF"/>
                  </w:tcBorders>
                  <w:vAlign w:val="center"/>
                </w:tcPr>
                <w:p w14:paraId="353D3DA6" w14:textId="77777777" w:rsidR="00CA3AE5" w:rsidRDefault="007A0E5C" w:rsidP="00CA3AE5">
                  <w:pPr>
                    <w:pStyle w:val="Tabellentext"/>
                    <w:rPr>
                      <w:del w:id="465" w:author="IQTIG" w:date="2020-04-28T19:37:00Z"/>
                      <w:szCs w:val="18"/>
                    </w:rPr>
                  </w:pPr>
                  <w:del w:id="466" w:author="IQTIG" w:date="2020-04-28T19:37:00Z">
                    <w:r>
                      <w:rPr>
                        <w:szCs w:val="18"/>
                      </w:rPr>
                      <w:delText>Rechenregel</w:delText>
                    </w:r>
                  </w:del>
                </w:p>
              </w:tc>
              <w:tc>
                <w:tcPr>
                  <w:tcW w:w="3755" w:type="dxa"/>
                  <w:vAlign w:val="center"/>
                </w:tcPr>
                <w:p w14:paraId="0972DFDA" w14:textId="77777777" w:rsidR="00CA3AE5" w:rsidRDefault="007A0E5C" w:rsidP="004217A9">
                  <w:pPr>
                    <w:pStyle w:val="Tabellentext"/>
                    <w:rPr>
                      <w:del w:id="467" w:author="IQTIG" w:date="2020-04-28T19:37:00Z"/>
                      <w:szCs w:val="18"/>
                    </w:rPr>
                  </w:pPr>
                  <w:del w:id="468" w:author="IQTIG" w:date="2020-04-28T19:37:00Z">
                    <w:r>
                      <w:rPr>
                        <w:szCs w:val="18"/>
                      </w:rPr>
                      <w:delText>alle Patienten in 09/5</w:delText>
                    </w:r>
                  </w:del>
                </w:p>
              </w:tc>
            </w:tr>
            <w:tr w:rsidR="00CA3AE5" w:rsidRPr="00743DF3" w14:paraId="5BFE9EAB" w14:textId="77777777" w:rsidTr="00A51F22">
              <w:trPr>
                <w:cantSplit/>
                <w:del w:id="469" w:author="IQTIG" w:date="2020-04-28T19:37:00Z"/>
              </w:trPr>
              <w:tc>
                <w:tcPr>
                  <w:tcW w:w="2125" w:type="dxa"/>
                  <w:tcBorders>
                    <w:top w:val="single" w:sz="4" w:space="0" w:color="BFBFBF" w:themeColor="background1" w:themeShade="BF"/>
                  </w:tcBorders>
                  <w:vAlign w:val="center"/>
                </w:tcPr>
                <w:p w14:paraId="503C02BC" w14:textId="77777777" w:rsidR="00CA3AE5" w:rsidRPr="00A20477" w:rsidRDefault="007A0E5C" w:rsidP="00CA3AE5">
                  <w:pPr>
                    <w:pStyle w:val="Tabellentext"/>
                    <w:rPr>
                      <w:del w:id="470" w:author="IQTIG" w:date="2020-04-28T19:37:00Z"/>
                      <w:szCs w:val="18"/>
                    </w:rPr>
                  </w:pPr>
                  <w:del w:id="471" w:author="IQTIG" w:date="2020-04-28T19:37:00Z">
                    <w:r>
                      <w:rPr>
                        <w:szCs w:val="18"/>
                      </w:rPr>
                      <w:delText>Operator</w:delText>
                    </w:r>
                  </w:del>
                </w:p>
              </w:tc>
              <w:tc>
                <w:tcPr>
                  <w:tcW w:w="3755" w:type="dxa"/>
                  <w:tcBorders>
                    <w:top w:val="single" w:sz="4" w:space="0" w:color="BFBFBF" w:themeColor="background1" w:themeShade="BF"/>
                  </w:tcBorders>
                  <w:vAlign w:val="center"/>
                </w:tcPr>
                <w:p w14:paraId="2941CA67" w14:textId="77777777" w:rsidR="00CA3AE5" w:rsidRPr="00CD53BC" w:rsidRDefault="007A0E5C" w:rsidP="004217A9">
                  <w:pPr>
                    <w:pStyle w:val="Tabellentext"/>
                    <w:rPr>
                      <w:del w:id="472" w:author="IQTIG" w:date="2020-04-28T19:37:00Z"/>
                      <w:szCs w:val="18"/>
                    </w:rPr>
                  </w:pPr>
                  <w:del w:id="473" w:author="IQTIG" w:date="2020-04-28T19:37:00Z">
                    <w:r>
                      <w:rPr>
                        <w:szCs w:val="18"/>
                      </w:rPr>
                      <w:delText>Anzahl</w:delText>
                    </w:r>
                  </w:del>
                </w:p>
              </w:tc>
            </w:tr>
            <w:tr w:rsidR="00CA3AE5" w:rsidRPr="00743DF3" w14:paraId="2D4381D3" w14:textId="77777777" w:rsidTr="00A51F22">
              <w:trPr>
                <w:cantSplit/>
                <w:del w:id="474" w:author="IQTIG" w:date="2020-04-28T19:37:00Z"/>
              </w:trPr>
              <w:tc>
                <w:tcPr>
                  <w:tcW w:w="2125" w:type="dxa"/>
                  <w:vAlign w:val="center"/>
                </w:tcPr>
                <w:p w14:paraId="5219EA60" w14:textId="77777777" w:rsidR="00CA3AE5" w:rsidRDefault="007A0E5C" w:rsidP="00CA3AE5">
                  <w:pPr>
                    <w:pStyle w:val="Tabellentext"/>
                    <w:rPr>
                      <w:del w:id="475" w:author="IQTIG" w:date="2020-04-28T19:37:00Z"/>
                      <w:szCs w:val="18"/>
                    </w:rPr>
                  </w:pPr>
                  <w:del w:id="476" w:author="IQTIG" w:date="2020-04-28T19:37:00Z">
                    <w:r>
                      <w:rPr>
                        <w:szCs w:val="18"/>
                      </w:rPr>
                      <w:delText>Teildatensatzbezug</w:delText>
                    </w:r>
                  </w:del>
                </w:p>
              </w:tc>
              <w:tc>
                <w:tcPr>
                  <w:tcW w:w="3755" w:type="dxa"/>
                  <w:vAlign w:val="center"/>
                </w:tcPr>
                <w:p w14:paraId="47414010" w14:textId="77777777" w:rsidR="00CA3AE5" w:rsidRPr="001C3626" w:rsidRDefault="007A0E5C" w:rsidP="004217A9">
                  <w:pPr>
                    <w:pStyle w:val="Tabellentext"/>
                    <w:rPr>
                      <w:del w:id="477" w:author="IQTIG" w:date="2020-04-28T19:37:00Z"/>
                      <w:szCs w:val="18"/>
                    </w:rPr>
                  </w:pPr>
                  <w:del w:id="478" w:author="IQTIG" w:date="2020-04-28T19:37:00Z">
                    <w:r>
                      <w:rPr>
                        <w:szCs w:val="18"/>
                      </w:rPr>
                      <w:delText>09/5:B</w:delText>
                    </w:r>
                  </w:del>
                </w:p>
              </w:tc>
            </w:tr>
            <w:tr w:rsidR="00CA3AE5" w:rsidRPr="00743DF3" w14:paraId="5E8347BE" w14:textId="77777777" w:rsidTr="00A51F22">
              <w:trPr>
                <w:del w:id="479" w:author="IQTIG" w:date="2020-04-28T19:37:00Z"/>
              </w:trPr>
              <w:tc>
                <w:tcPr>
                  <w:tcW w:w="2125" w:type="dxa"/>
                  <w:vAlign w:val="center"/>
                </w:tcPr>
                <w:p w14:paraId="11D85798" w14:textId="77777777" w:rsidR="00CA3AE5" w:rsidRDefault="007A0E5C" w:rsidP="00CA3AE5">
                  <w:pPr>
                    <w:pStyle w:val="Tabellentext"/>
                    <w:rPr>
                      <w:del w:id="480" w:author="IQTIG" w:date="2020-04-28T19:37:00Z"/>
                      <w:szCs w:val="18"/>
                    </w:rPr>
                  </w:pPr>
                  <w:del w:id="481" w:author="IQTIG" w:date="2020-04-28T19:37:00Z">
                    <w:r>
                      <w:rPr>
                        <w:szCs w:val="18"/>
                      </w:rPr>
                      <w:delText>Zähler</w:delText>
                    </w:r>
                  </w:del>
                </w:p>
              </w:tc>
              <w:tc>
                <w:tcPr>
                  <w:tcW w:w="3755" w:type="dxa"/>
                </w:tcPr>
                <w:p w14:paraId="33A510D3" w14:textId="77777777" w:rsidR="00CA3AE5" w:rsidRPr="00955893" w:rsidRDefault="007A0E5C" w:rsidP="004217A9">
                  <w:pPr>
                    <w:pStyle w:val="CodeOhneSilbentrennung"/>
                    <w:rPr>
                      <w:del w:id="482" w:author="IQTIG" w:date="2020-04-28T19:37:00Z"/>
                      <w:rStyle w:val="Code"/>
                    </w:rPr>
                  </w:pPr>
                  <w:del w:id="483" w:author="IQTIG" w:date="2020-04-28T19:37:00Z">
                    <w:r>
                      <w:rPr>
                        <w:rStyle w:val="Code"/>
                      </w:rPr>
                      <w:delText>TRUE</w:delText>
                    </w:r>
                  </w:del>
                </w:p>
              </w:tc>
            </w:tr>
            <w:tr w:rsidR="00CA3AE5" w:rsidRPr="00743DF3" w14:paraId="463EF41C" w14:textId="77777777" w:rsidTr="00A51F22">
              <w:trPr>
                <w:del w:id="484" w:author="IQTIG" w:date="2020-04-28T19:37:00Z"/>
              </w:trPr>
              <w:tc>
                <w:tcPr>
                  <w:tcW w:w="2125" w:type="dxa"/>
                  <w:vAlign w:val="center"/>
                </w:tcPr>
                <w:p w14:paraId="6D641CBC" w14:textId="77777777" w:rsidR="00CA3AE5" w:rsidRDefault="007A0E5C" w:rsidP="00CA3AE5">
                  <w:pPr>
                    <w:pStyle w:val="Tabellentext"/>
                    <w:rPr>
                      <w:del w:id="485" w:author="IQTIG" w:date="2020-04-28T19:37:00Z"/>
                      <w:szCs w:val="18"/>
                    </w:rPr>
                  </w:pPr>
                  <w:del w:id="486" w:author="IQTIG" w:date="2020-04-28T19:37:00Z">
                    <w:r>
                      <w:rPr>
                        <w:szCs w:val="18"/>
                      </w:rPr>
                      <w:delText>Nenner</w:delText>
                    </w:r>
                  </w:del>
                </w:p>
              </w:tc>
              <w:tc>
                <w:tcPr>
                  <w:tcW w:w="3755" w:type="dxa"/>
                </w:tcPr>
                <w:p w14:paraId="34AF5AE6" w14:textId="77777777" w:rsidR="00CA3AE5" w:rsidRPr="00955893" w:rsidRDefault="007A0E5C" w:rsidP="004217A9">
                  <w:pPr>
                    <w:pStyle w:val="CodeOhneSilbentrennung"/>
                    <w:rPr>
                      <w:del w:id="487" w:author="IQTIG" w:date="2020-04-28T19:37:00Z"/>
                      <w:rStyle w:val="Code"/>
                    </w:rPr>
                  </w:pPr>
                  <w:del w:id="488" w:author="IQTIG" w:date="2020-04-28T19:37:00Z">
                    <w:r>
                      <w:rPr>
                        <w:rStyle w:val="Code"/>
                      </w:rPr>
                      <w:delText>TRUE</w:delText>
                    </w:r>
                  </w:del>
                </w:p>
              </w:tc>
            </w:tr>
            <w:tr w:rsidR="00CA3AE5" w:rsidRPr="00AC590F" w14:paraId="577E4B48" w14:textId="77777777" w:rsidTr="00A51F22">
              <w:trPr>
                <w:cantSplit/>
                <w:del w:id="489" w:author="IQTIG" w:date="2020-04-28T19:37:00Z"/>
              </w:trPr>
              <w:tc>
                <w:tcPr>
                  <w:tcW w:w="2125" w:type="dxa"/>
                  <w:vAlign w:val="center"/>
                </w:tcPr>
                <w:p w14:paraId="7827A5BE" w14:textId="77777777" w:rsidR="00CA3AE5" w:rsidRPr="00AC590F" w:rsidRDefault="007A0E5C" w:rsidP="00CA3AE5">
                  <w:pPr>
                    <w:pStyle w:val="Tabellentext"/>
                    <w:rPr>
                      <w:del w:id="490" w:author="IQTIG" w:date="2020-04-28T19:37:00Z"/>
                      <w:rFonts w:cstheme="minorHAnsi"/>
                      <w:szCs w:val="18"/>
                    </w:rPr>
                  </w:pPr>
                  <w:del w:id="491" w:author="IQTIG" w:date="2020-04-28T19:37:00Z">
                    <w:r w:rsidRPr="00AC590F">
                      <w:rPr>
                        <w:rFonts w:cs="Calibri"/>
                        <w:szCs w:val="18"/>
                      </w:rPr>
                      <w:delText>Darstellung</w:delText>
                    </w:r>
                  </w:del>
                </w:p>
              </w:tc>
              <w:tc>
                <w:tcPr>
                  <w:tcW w:w="3755" w:type="dxa"/>
                  <w:vAlign w:val="center"/>
                </w:tcPr>
                <w:p w14:paraId="240E667B" w14:textId="77777777" w:rsidR="00CA3AE5" w:rsidRPr="00AC590F" w:rsidRDefault="007A0E5C" w:rsidP="004217A9">
                  <w:pPr>
                    <w:pStyle w:val="Tabellentext"/>
                    <w:rPr>
                      <w:del w:id="492" w:author="IQTIG" w:date="2020-04-28T19:37:00Z"/>
                      <w:rStyle w:val="Code"/>
                      <w:rFonts w:asciiTheme="minorHAnsi" w:hAnsiTheme="minorHAnsi" w:cstheme="minorHAnsi"/>
                    </w:rPr>
                  </w:pPr>
                  <w:del w:id="493" w:author="IQTIG" w:date="2020-04-28T19:37:00Z">
                    <w:r>
                      <w:rPr>
                        <w:rStyle w:val="Code"/>
                        <w:rFonts w:ascii="Calibri" w:hAnsi="Calibri" w:cs="Calibri"/>
                      </w:rPr>
                      <w:delText>-</w:delText>
                    </w:r>
                  </w:del>
                </w:p>
              </w:tc>
            </w:tr>
            <w:tr w:rsidR="00CA3AE5" w:rsidRPr="00AC590F" w14:paraId="68F89DCD" w14:textId="77777777" w:rsidTr="00A51F22">
              <w:trPr>
                <w:cantSplit/>
                <w:del w:id="494" w:author="IQTIG" w:date="2020-04-28T19:37:00Z"/>
              </w:trPr>
              <w:tc>
                <w:tcPr>
                  <w:tcW w:w="2125" w:type="dxa"/>
                  <w:tcBorders>
                    <w:bottom w:val="single" w:sz="4" w:space="0" w:color="BFBFBF" w:themeColor="background1" w:themeShade="BF"/>
                  </w:tcBorders>
                  <w:vAlign w:val="center"/>
                </w:tcPr>
                <w:p w14:paraId="231AF7C1" w14:textId="77777777" w:rsidR="00CA3AE5" w:rsidRPr="00AC590F" w:rsidRDefault="007A0E5C" w:rsidP="00CA3AE5">
                  <w:pPr>
                    <w:pStyle w:val="Tabellentext"/>
                    <w:rPr>
                      <w:del w:id="495" w:author="IQTIG" w:date="2020-04-28T19:37:00Z"/>
                      <w:rFonts w:cstheme="minorHAnsi"/>
                      <w:szCs w:val="18"/>
                    </w:rPr>
                  </w:pPr>
                  <w:del w:id="496" w:author="IQTIG" w:date="2020-04-28T19:37:00Z">
                    <w:r w:rsidRPr="00AC590F">
                      <w:rPr>
                        <w:rFonts w:cs="Calibri"/>
                        <w:szCs w:val="18"/>
                      </w:rPr>
                      <w:delText>Grafik</w:delText>
                    </w:r>
                  </w:del>
                </w:p>
              </w:tc>
              <w:tc>
                <w:tcPr>
                  <w:tcW w:w="3755" w:type="dxa"/>
                  <w:tcBorders>
                    <w:bottom w:val="single" w:sz="4" w:space="0" w:color="BFBFBF" w:themeColor="background1" w:themeShade="BF"/>
                  </w:tcBorders>
                  <w:vAlign w:val="center"/>
                </w:tcPr>
                <w:p w14:paraId="5C9F5E7C" w14:textId="77777777" w:rsidR="00CA3AE5" w:rsidRPr="00AC590F" w:rsidRDefault="007A0E5C" w:rsidP="004217A9">
                  <w:pPr>
                    <w:pStyle w:val="Tabellentext"/>
                    <w:rPr>
                      <w:del w:id="497" w:author="IQTIG" w:date="2020-04-28T19:37:00Z"/>
                      <w:rFonts w:cstheme="minorHAnsi"/>
                      <w:szCs w:val="18"/>
                    </w:rPr>
                  </w:pPr>
                  <w:del w:id="498" w:author="IQTIG" w:date="2020-04-28T19:37:00Z">
                    <w:r>
                      <w:rPr>
                        <w:rFonts w:cs="Calibri"/>
                        <w:szCs w:val="18"/>
                      </w:rPr>
                      <w:delText>-</w:delText>
                    </w:r>
                  </w:del>
                </w:p>
              </w:tc>
            </w:tr>
          </w:tbl>
          <w:p w14:paraId="24CAAAC0" w14:textId="77777777" w:rsidR="00CA3AE5" w:rsidRPr="00E3098F" w:rsidRDefault="003C6680" w:rsidP="00CA3AE5">
            <w:pPr>
              <w:pStyle w:val="Tabellentext"/>
              <w:ind w:left="0"/>
              <w:cnfStyle w:val="000000000000" w:firstRow="0" w:lastRow="0" w:firstColumn="0" w:lastColumn="0" w:oddVBand="0" w:evenVBand="0" w:oddHBand="0" w:evenHBand="0" w:firstRowFirstColumn="0" w:firstRowLastColumn="0" w:lastRowFirstColumn="0" w:lastRowLastColumn="0"/>
              <w:rPr>
                <w:del w:id="499" w:author="IQTIG" w:date="2020-04-28T19:37:00Z"/>
                <w:sz w:val="6"/>
                <w:szCs w:val="6"/>
              </w:rPr>
            </w:pPr>
          </w:p>
        </w:tc>
      </w:tr>
      <w:tr w:rsidR="00CA3AE5" w14:paraId="34EA2045" w14:textId="77777777" w:rsidTr="00603EF8">
        <w:trPr>
          <w:trHeight w:val="835"/>
          <w:del w:id="500" w:author="IQTIG" w:date="2020-04-28T19:37:00Z"/>
        </w:trPr>
        <w:tc>
          <w:tcPr>
            <w:cnfStyle w:val="001000000000" w:firstRow="0" w:lastRow="0" w:firstColumn="1" w:lastColumn="0" w:oddVBand="0" w:evenVBand="0" w:oddHBand="0" w:evenHBand="0" w:firstRowFirstColumn="0" w:firstRowLastColumn="0" w:lastRowFirstColumn="0" w:lastRowLastColumn="0"/>
            <w:tcW w:w="3119" w:type="dxa"/>
          </w:tcPr>
          <w:p w14:paraId="7AEBC429" w14:textId="77777777" w:rsidR="00CA3AE5" w:rsidRPr="00E37ACC" w:rsidRDefault="003C6680" w:rsidP="00CA3AE5">
            <w:pPr>
              <w:pStyle w:val="Tabellenkopf"/>
              <w:rPr>
                <w:del w:id="501" w:author="IQTIG" w:date="2020-04-28T19:37:00Z"/>
              </w:rPr>
            </w:pPr>
          </w:p>
        </w:tc>
        <w:tc>
          <w:tcPr>
            <w:tcW w:w="5885" w:type="dxa"/>
          </w:tcPr>
          <w:tbl>
            <w:tblPr>
              <w:tblStyle w:val="IQTIGStandard"/>
              <w:tblW w:w="5880" w:type="dxa"/>
              <w:tblCellMar>
                <w:top w:w="28" w:type="dxa"/>
              </w:tblCellMar>
              <w:tblLook w:val="0620" w:firstRow="1" w:lastRow="0" w:firstColumn="0" w:lastColumn="0" w:noHBand="1" w:noVBand="1"/>
            </w:tblPr>
            <w:tblGrid>
              <w:gridCol w:w="2125"/>
              <w:gridCol w:w="3755"/>
            </w:tblGrid>
            <w:tr w:rsidR="00CA3AE5" w:rsidRPr="009E2B0C" w14:paraId="15A7992D" w14:textId="77777777" w:rsidTr="003B19A5">
              <w:trPr>
                <w:cnfStyle w:val="100000000000" w:firstRow="1" w:lastRow="0" w:firstColumn="0" w:lastColumn="0" w:oddVBand="0" w:evenVBand="0" w:oddHBand="0" w:evenHBand="0" w:firstRowFirstColumn="0" w:firstRowLastColumn="0" w:lastRowFirstColumn="0" w:lastRowLastColumn="0"/>
                <w:cantSplit/>
                <w:del w:id="502" w:author="IQTIG" w:date="2020-04-28T19:37:00Z"/>
              </w:trPr>
              <w:tc>
                <w:tcPr>
                  <w:tcW w:w="5880" w:type="dxa"/>
                  <w:gridSpan w:val="2"/>
                  <w:tcBorders>
                    <w:top w:val="single" w:sz="4" w:space="0" w:color="BFBFBF" w:themeColor="background1" w:themeShade="BF"/>
                    <w:bottom w:val="single" w:sz="4" w:space="0" w:color="BFBFBF" w:themeColor="background1" w:themeShade="BF"/>
                  </w:tcBorders>
                  <w:vAlign w:val="center"/>
                </w:tcPr>
                <w:p w14:paraId="41D14DEF" w14:textId="77777777" w:rsidR="00CA3AE5" w:rsidRPr="00A20477" w:rsidRDefault="003C6680" w:rsidP="00CA3AE5">
                  <w:pPr>
                    <w:pStyle w:val="Tabellenkopf"/>
                    <w:rPr>
                      <w:del w:id="503" w:author="IQTIG" w:date="2020-04-28T19:37:00Z"/>
                      <w:szCs w:val="18"/>
                    </w:rPr>
                  </w:pPr>
                </w:p>
              </w:tc>
            </w:tr>
            <w:tr w:rsidR="00CA3AE5" w:rsidRPr="00743DF3" w14:paraId="49B26188" w14:textId="77777777" w:rsidTr="00A51F22">
              <w:trPr>
                <w:del w:id="504" w:author="IQTIG" w:date="2020-04-28T19:37:00Z"/>
              </w:trPr>
              <w:tc>
                <w:tcPr>
                  <w:tcW w:w="2125" w:type="dxa"/>
                  <w:tcBorders>
                    <w:top w:val="single" w:sz="4" w:space="0" w:color="BFBFBF" w:themeColor="background1" w:themeShade="BF"/>
                  </w:tcBorders>
                  <w:vAlign w:val="center"/>
                </w:tcPr>
                <w:p w14:paraId="59AC1489" w14:textId="77777777" w:rsidR="00CA3AE5" w:rsidRDefault="007A0E5C" w:rsidP="00CA3AE5">
                  <w:pPr>
                    <w:pStyle w:val="Tabellentext"/>
                    <w:rPr>
                      <w:del w:id="505" w:author="IQTIG" w:date="2020-04-28T19:37:00Z"/>
                      <w:szCs w:val="18"/>
                    </w:rPr>
                  </w:pPr>
                  <w:del w:id="506" w:author="IQTIG" w:date="2020-04-28T19:37:00Z">
                    <w:r>
                      <w:rPr>
                        <w:szCs w:val="18"/>
                      </w:rPr>
                      <w:delText>Art des Wertes</w:delText>
                    </w:r>
                  </w:del>
                </w:p>
              </w:tc>
              <w:tc>
                <w:tcPr>
                  <w:tcW w:w="3755" w:type="dxa"/>
                  <w:tcBorders>
                    <w:top w:val="single" w:sz="4" w:space="0" w:color="BFBFBF" w:themeColor="background1" w:themeShade="BF"/>
                  </w:tcBorders>
                  <w:vAlign w:val="center"/>
                </w:tcPr>
                <w:p w14:paraId="399CA6A9" w14:textId="77777777" w:rsidR="00CA3AE5" w:rsidRPr="00CD53BC" w:rsidRDefault="007A0E5C" w:rsidP="004217A9">
                  <w:pPr>
                    <w:pStyle w:val="Tabellentext"/>
                    <w:rPr>
                      <w:del w:id="507" w:author="IQTIG" w:date="2020-04-28T19:37:00Z"/>
                      <w:szCs w:val="18"/>
                    </w:rPr>
                  </w:pPr>
                  <w:del w:id="508" w:author="IQTIG" w:date="2020-04-28T19:37:00Z">
                    <w:r>
                      <w:rPr>
                        <w:szCs w:val="18"/>
                      </w:rPr>
                      <w:delText>Kalkulatorische Kennzahl</w:delText>
                    </w:r>
                  </w:del>
                </w:p>
              </w:tc>
            </w:tr>
            <w:tr w:rsidR="00CA3AE5" w:rsidRPr="00743DF3" w14:paraId="2E250E39" w14:textId="77777777" w:rsidTr="00A51F22">
              <w:trPr>
                <w:del w:id="509" w:author="IQTIG" w:date="2020-04-28T19:37:00Z"/>
              </w:trPr>
              <w:tc>
                <w:tcPr>
                  <w:tcW w:w="2125" w:type="dxa"/>
                  <w:vAlign w:val="center"/>
                </w:tcPr>
                <w:p w14:paraId="5B548AD3" w14:textId="77777777" w:rsidR="00CA3AE5" w:rsidRPr="00A20477" w:rsidRDefault="007A0E5C" w:rsidP="00CA3AE5">
                  <w:pPr>
                    <w:pStyle w:val="Tabellentext"/>
                    <w:rPr>
                      <w:del w:id="510" w:author="IQTIG" w:date="2020-04-28T19:37:00Z"/>
                      <w:szCs w:val="18"/>
                    </w:rPr>
                  </w:pPr>
                  <w:del w:id="511" w:author="IQTIG" w:date="2020-04-28T19:37:00Z">
                    <w:r>
                      <w:rPr>
                        <w:szCs w:val="18"/>
                      </w:rPr>
                      <w:delText>Kennzahl-ID</w:delText>
                    </w:r>
                  </w:del>
                </w:p>
              </w:tc>
              <w:tc>
                <w:tcPr>
                  <w:tcW w:w="3755" w:type="dxa"/>
                  <w:vAlign w:val="center"/>
                </w:tcPr>
                <w:p w14:paraId="555EBA7C" w14:textId="77777777" w:rsidR="00CA3AE5" w:rsidRPr="001258DD" w:rsidRDefault="007A0E5C" w:rsidP="004217A9">
                  <w:pPr>
                    <w:pStyle w:val="Tabellentext"/>
                    <w:rPr>
                      <w:del w:id="512" w:author="IQTIG" w:date="2020-04-28T19:37:00Z"/>
                      <w:color w:val="000000"/>
                      <w:szCs w:val="18"/>
                      <w:lang w:eastAsia="de-DE"/>
                    </w:rPr>
                  </w:pPr>
                  <w:del w:id="513" w:author="IQTIG" w:date="2020-04-28T19:37:00Z">
                    <w:r>
                      <w:rPr>
                        <w:color w:val="000000"/>
                        <w:szCs w:val="18"/>
                      </w:rPr>
                      <w:delText>50001_52328</w:delText>
                    </w:r>
                  </w:del>
                </w:p>
              </w:tc>
            </w:tr>
            <w:tr w:rsidR="00CA3AE5" w:rsidRPr="00743DF3" w14:paraId="4FC05C20" w14:textId="77777777" w:rsidTr="00A51F22">
              <w:trPr>
                <w:del w:id="514" w:author="IQTIG" w:date="2020-04-28T19:37:00Z"/>
              </w:trPr>
              <w:tc>
                <w:tcPr>
                  <w:tcW w:w="2125" w:type="dxa"/>
                  <w:vAlign w:val="center"/>
                </w:tcPr>
                <w:p w14:paraId="5E9F7F1D" w14:textId="77777777" w:rsidR="00CA3AE5" w:rsidRDefault="007A0E5C" w:rsidP="00CA3AE5">
                  <w:pPr>
                    <w:pStyle w:val="Tabellentext"/>
                    <w:rPr>
                      <w:del w:id="515" w:author="IQTIG" w:date="2020-04-28T19:37:00Z"/>
                      <w:szCs w:val="18"/>
                    </w:rPr>
                  </w:pPr>
                  <w:del w:id="516" w:author="IQTIG" w:date="2020-04-28T19:37:00Z">
                    <w:r>
                      <w:rPr>
                        <w:szCs w:val="18"/>
                      </w:rPr>
                      <w:delText>Bezug zu QS-Ergebnissen</w:delText>
                    </w:r>
                  </w:del>
                </w:p>
              </w:tc>
              <w:tc>
                <w:tcPr>
                  <w:tcW w:w="3755" w:type="dxa"/>
                  <w:vAlign w:val="center"/>
                </w:tcPr>
                <w:p w14:paraId="27DC76A5" w14:textId="77777777" w:rsidR="00CA3AE5" w:rsidRDefault="007A0E5C" w:rsidP="004217A9">
                  <w:pPr>
                    <w:pStyle w:val="Tabellentext"/>
                    <w:rPr>
                      <w:del w:id="517" w:author="IQTIG" w:date="2020-04-28T19:37:00Z"/>
                      <w:szCs w:val="18"/>
                    </w:rPr>
                  </w:pPr>
                  <w:del w:id="518" w:author="IQTIG" w:date="2020-04-28T19:37:00Z">
                    <w:r>
                      <w:rPr>
                        <w:szCs w:val="18"/>
                      </w:rPr>
                      <w:delText>52328</w:delText>
                    </w:r>
                  </w:del>
                </w:p>
              </w:tc>
            </w:tr>
            <w:tr w:rsidR="00CA3AE5" w:rsidRPr="00743DF3" w14:paraId="2C8529E9" w14:textId="77777777" w:rsidTr="00A51F22">
              <w:trPr>
                <w:del w:id="519" w:author="IQTIG" w:date="2020-04-28T19:37:00Z"/>
              </w:trPr>
              <w:tc>
                <w:tcPr>
                  <w:tcW w:w="2125" w:type="dxa"/>
                  <w:vAlign w:val="center"/>
                </w:tcPr>
                <w:p w14:paraId="219B1CB5" w14:textId="77777777" w:rsidR="00CA3AE5" w:rsidRDefault="007A0E5C" w:rsidP="00CA3AE5">
                  <w:pPr>
                    <w:pStyle w:val="Tabellentext"/>
                    <w:rPr>
                      <w:del w:id="520" w:author="IQTIG" w:date="2020-04-28T19:37:00Z"/>
                      <w:szCs w:val="18"/>
                    </w:rPr>
                  </w:pPr>
                  <w:del w:id="521" w:author="IQTIG" w:date="2020-04-28T19:37:00Z">
                    <w:r>
                      <w:rPr>
                        <w:szCs w:val="18"/>
                      </w:rPr>
                      <w:delText>Bezug zum Verfahren</w:delText>
                    </w:r>
                  </w:del>
                </w:p>
              </w:tc>
              <w:tc>
                <w:tcPr>
                  <w:tcW w:w="3755" w:type="dxa"/>
                  <w:vAlign w:val="center"/>
                </w:tcPr>
                <w:p w14:paraId="56A90081" w14:textId="77777777" w:rsidR="00CA3AE5" w:rsidRDefault="007A0E5C" w:rsidP="004217A9">
                  <w:pPr>
                    <w:pStyle w:val="Tabellentext"/>
                    <w:rPr>
                      <w:del w:id="522" w:author="IQTIG" w:date="2020-04-28T19:37:00Z"/>
                      <w:szCs w:val="18"/>
                    </w:rPr>
                  </w:pPr>
                  <w:del w:id="523" w:author="IQTIG" w:date="2020-04-28T19:37:00Z">
                    <w:r>
                      <w:rPr>
                        <w:szCs w:val="18"/>
                      </w:rPr>
                      <w:delText>DeQS</w:delText>
                    </w:r>
                  </w:del>
                </w:p>
              </w:tc>
            </w:tr>
            <w:tr w:rsidR="00CA3AE5" w:rsidRPr="00743DF3" w14:paraId="5C8BB823" w14:textId="77777777" w:rsidTr="00A51F22">
              <w:trPr>
                <w:del w:id="524" w:author="IQTIG" w:date="2020-04-28T19:37:00Z"/>
              </w:trPr>
              <w:tc>
                <w:tcPr>
                  <w:tcW w:w="2125" w:type="dxa"/>
                  <w:tcBorders>
                    <w:bottom w:val="single" w:sz="4" w:space="0" w:color="BFBFBF" w:themeColor="background1" w:themeShade="BF"/>
                  </w:tcBorders>
                  <w:vAlign w:val="center"/>
                </w:tcPr>
                <w:p w14:paraId="0BA58958" w14:textId="77777777" w:rsidR="00CA3AE5" w:rsidRDefault="007A0E5C" w:rsidP="00CA3AE5">
                  <w:pPr>
                    <w:pStyle w:val="Tabellentext"/>
                    <w:rPr>
                      <w:del w:id="525" w:author="IQTIG" w:date="2020-04-28T19:37:00Z"/>
                      <w:szCs w:val="18"/>
                    </w:rPr>
                  </w:pPr>
                  <w:del w:id="526" w:author="IQTIG" w:date="2020-04-28T19:37:00Z">
                    <w:r>
                      <w:rPr>
                        <w:szCs w:val="18"/>
                      </w:rPr>
                      <w:delText>Sortierung</w:delText>
                    </w:r>
                  </w:del>
                </w:p>
              </w:tc>
              <w:tc>
                <w:tcPr>
                  <w:tcW w:w="3755" w:type="dxa"/>
                  <w:vAlign w:val="center"/>
                </w:tcPr>
                <w:p w14:paraId="6892A333" w14:textId="77777777" w:rsidR="00CA3AE5" w:rsidRDefault="007A0E5C" w:rsidP="004217A9">
                  <w:pPr>
                    <w:pStyle w:val="Tabellentext"/>
                    <w:rPr>
                      <w:del w:id="527" w:author="IQTIG" w:date="2020-04-28T19:37:00Z"/>
                      <w:szCs w:val="18"/>
                    </w:rPr>
                  </w:pPr>
                  <w:del w:id="528" w:author="IQTIG" w:date="2020-04-28T19:37:00Z">
                    <w:r>
                      <w:rPr>
                        <w:szCs w:val="18"/>
                      </w:rPr>
                      <w:delText>-</w:delText>
                    </w:r>
                  </w:del>
                </w:p>
              </w:tc>
            </w:tr>
            <w:tr w:rsidR="00CA3AE5" w:rsidRPr="00743DF3" w14:paraId="291ACE17" w14:textId="77777777" w:rsidTr="00A51F22">
              <w:trPr>
                <w:del w:id="529" w:author="IQTIG" w:date="2020-04-28T19:37:00Z"/>
              </w:trPr>
              <w:tc>
                <w:tcPr>
                  <w:tcW w:w="2125" w:type="dxa"/>
                  <w:tcBorders>
                    <w:top w:val="single" w:sz="4" w:space="0" w:color="BFBFBF" w:themeColor="background1" w:themeShade="BF"/>
                  </w:tcBorders>
                  <w:vAlign w:val="center"/>
                </w:tcPr>
                <w:p w14:paraId="77240408" w14:textId="77777777" w:rsidR="00CA3AE5" w:rsidRDefault="007A0E5C" w:rsidP="00CA3AE5">
                  <w:pPr>
                    <w:pStyle w:val="Tabellentext"/>
                    <w:rPr>
                      <w:del w:id="530" w:author="IQTIG" w:date="2020-04-28T19:37:00Z"/>
                      <w:szCs w:val="18"/>
                    </w:rPr>
                  </w:pPr>
                  <w:del w:id="531" w:author="IQTIG" w:date="2020-04-28T19:37:00Z">
                    <w:r>
                      <w:rPr>
                        <w:szCs w:val="18"/>
                      </w:rPr>
                      <w:delText>Rechenregel</w:delText>
                    </w:r>
                  </w:del>
                </w:p>
              </w:tc>
              <w:tc>
                <w:tcPr>
                  <w:tcW w:w="3755" w:type="dxa"/>
                  <w:vAlign w:val="center"/>
                </w:tcPr>
                <w:p w14:paraId="3BBBA7A2" w14:textId="77777777" w:rsidR="00CA3AE5" w:rsidRDefault="007A0E5C" w:rsidP="004217A9">
                  <w:pPr>
                    <w:pStyle w:val="Tabellentext"/>
                    <w:rPr>
                      <w:del w:id="532" w:author="IQTIG" w:date="2020-04-28T19:37:00Z"/>
                      <w:szCs w:val="18"/>
                    </w:rPr>
                  </w:pPr>
                  <w:del w:id="533" w:author="IQTIG" w:date="2020-04-28T19:37:00Z">
                    <w:r>
                      <w:rPr>
                        <w:szCs w:val="18"/>
                      </w:rPr>
                      <w:delText>alle Patienten in 09/4</w:delText>
                    </w:r>
                  </w:del>
                </w:p>
              </w:tc>
            </w:tr>
            <w:tr w:rsidR="00CA3AE5" w:rsidRPr="00743DF3" w14:paraId="2B42848C" w14:textId="77777777" w:rsidTr="00A51F22">
              <w:trPr>
                <w:cantSplit/>
                <w:del w:id="534" w:author="IQTIG" w:date="2020-04-28T19:37:00Z"/>
              </w:trPr>
              <w:tc>
                <w:tcPr>
                  <w:tcW w:w="2125" w:type="dxa"/>
                  <w:tcBorders>
                    <w:top w:val="single" w:sz="4" w:space="0" w:color="BFBFBF" w:themeColor="background1" w:themeShade="BF"/>
                  </w:tcBorders>
                  <w:vAlign w:val="center"/>
                </w:tcPr>
                <w:p w14:paraId="046112D7" w14:textId="77777777" w:rsidR="00CA3AE5" w:rsidRPr="00A20477" w:rsidRDefault="007A0E5C" w:rsidP="00CA3AE5">
                  <w:pPr>
                    <w:pStyle w:val="Tabellentext"/>
                    <w:rPr>
                      <w:del w:id="535" w:author="IQTIG" w:date="2020-04-28T19:37:00Z"/>
                      <w:szCs w:val="18"/>
                    </w:rPr>
                  </w:pPr>
                  <w:del w:id="536" w:author="IQTIG" w:date="2020-04-28T19:37:00Z">
                    <w:r>
                      <w:rPr>
                        <w:szCs w:val="18"/>
                      </w:rPr>
                      <w:delText>Operator</w:delText>
                    </w:r>
                  </w:del>
                </w:p>
              </w:tc>
              <w:tc>
                <w:tcPr>
                  <w:tcW w:w="3755" w:type="dxa"/>
                  <w:tcBorders>
                    <w:top w:val="single" w:sz="4" w:space="0" w:color="BFBFBF" w:themeColor="background1" w:themeShade="BF"/>
                  </w:tcBorders>
                  <w:vAlign w:val="center"/>
                </w:tcPr>
                <w:p w14:paraId="1B1C645A" w14:textId="77777777" w:rsidR="00CA3AE5" w:rsidRPr="00CD53BC" w:rsidRDefault="007A0E5C" w:rsidP="004217A9">
                  <w:pPr>
                    <w:pStyle w:val="Tabellentext"/>
                    <w:rPr>
                      <w:del w:id="537" w:author="IQTIG" w:date="2020-04-28T19:37:00Z"/>
                      <w:szCs w:val="18"/>
                    </w:rPr>
                  </w:pPr>
                  <w:del w:id="538" w:author="IQTIG" w:date="2020-04-28T19:37:00Z">
                    <w:r>
                      <w:rPr>
                        <w:szCs w:val="18"/>
                      </w:rPr>
                      <w:delText>Anzahl</w:delText>
                    </w:r>
                  </w:del>
                </w:p>
              </w:tc>
            </w:tr>
            <w:tr w:rsidR="00CA3AE5" w:rsidRPr="00743DF3" w14:paraId="367DC179" w14:textId="77777777" w:rsidTr="00A51F22">
              <w:trPr>
                <w:cantSplit/>
                <w:del w:id="539" w:author="IQTIG" w:date="2020-04-28T19:37:00Z"/>
              </w:trPr>
              <w:tc>
                <w:tcPr>
                  <w:tcW w:w="2125" w:type="dxa"/>
                  <w:vAlign w:val="center"/>
                </w:tcPr>
                <w:p w14:paraId="31E3BD03" w14:textId="77777777" w:rsidR="00CA3AE5" w:rsidRDefault="007A0E5C" w:rsidP="00CA3AE5">
                  <w:pPr>
                    <w:pStyle w:val="Tabellentext"/>
                    <w:rPr>
                      <w:del w:id="540" w:author="IQTIG" w:date="2020-04-28T19:37:00Z"/>
                      <w:szCs w:val="18"/>
                    </w:rPr>
                  </w:pPr>
                  <w:del w:id="541" w:author="IQTIG" w:date="2020-04-28T19:37:00Z">
                    <w:r>
                      <w:rPr>
                        <w:szCs w:val="18"/>
                      </w:rPr>
                      <w:delText>Teildatensatzbezug</w:delText>
                    </w:r>
                  </w:del>
                </w:p>
              </w:tc>
              <w:tc>
                <w:tcPr>
                  <w:tcW w:w="3755" w:type="dxa"/>
                  <w:vAlign w:val="center"/>
                </w:tcPr>
                <w:p w14:paraId="08D6E0E1" w14:textId="77777777" w:rsidR="00CA3AE5" w:rsidRPr="001C3626" w:rsidRDefault="007A0E5C" w:rsidP="004217A9">
                  <w:pPr>
                    <w:pStyle w:val="Tabellentext"/>
                    <w:rPr>
                      <w:del w:id="542" w:author="IQTIG" w:date="2020-04-28T19:37:00Z"/>
                      <w:szCs w:val="18"/>
                    </w:rPr>
                  </w:pPr>
                  <w:del w:id="543" w:author="IQTIG" w:date="2020-04-28T19:37:00Z">
                    <w:r>
                      <w:rPr>
                        <w:szCs w:val="18"/>
                      </w:rPr>
                      <w:delText>09/4:B</w:delText>
                    </w:r>
                  </w:del>
                </w:p>
              </w:tc>
            </w:tr>
            <w:tr w:rsidR="00CA3AE5" w:rsidRPr="00743DF3" w14:paraId="12F97151" w14:textId="77777777" w:rsidTr="00A51F22">
              <w:trPr>
                <w:del w:id="544" w:author="IQTIG" w:date="2020-04-28T19:37:00Z"/>
              </w:trPr>
              <w:tc>
                <w:tcPr>
                  <w:tcW w:w="2125" w:type="dxa"/>
                  <w:vAlign w:val="center"/>
                </w:tcPr>
                <w:p w14:paraId="11741F78" w14:textId="77777777" w:rsidR="00CA3AE5" w:rsidRDefault="007A0E5C" w:rsidP="00CA3AE5">
                  <w:pPr>
                    <w:pStyle w:val="Tabellentext"/>
                    <w:rPr>
                      <w:del w:id="545" w:author="IQTIG" w:date="2020-04-28T19:37:00Z"/>
                      <w:szCs w:val="18"/>
                    </w:rPr>
                  </w:pPr>
                  <w:del w:id="546" w:author="IQTIG" w:date="2020-04-28T19:37:00Z">
                    <w:r>
                      <w:rPr>
                        <w:szCs w:val="18"/>
                      </w:rPr>
                      <w:delText>Zähler</w:delText>
                    </w:r>
                  </w:del>
                </w:p>
              </w:tc>
              <w:tc>
                <w:tcPr>
                  <w:tcW w:w="3755" w:type="dxa"/>
                </w:tcPr>
                <w:p w14:paraId="2EE7F046" w14:textId="77777777" w:rsidR="00CA3AE5" w:rsidRPr="00955893" w:rsidRDefault="007A0E5C" w:rsidP="004217A9">
                  <w:pPr>
                    <w:pStyle w:val="CodeOhneSilbentrennung"/>
                    <w:rPr>
                      <w:del w:id="547" w:author="IQTIG" w:date="2020-04-28T19:37:00Z"/>
                      <w:rStyle w:val="Code"/>
                    </w:rPr>
                  </w:pPr>
                  <w:del w:id="548" w:author="IQTIG" w:date="2020-04-28T19:37:00Z">
                    <w:r>
                      <w:rPr>
                        <w:rStyle w:val="Code"/>
                      </w:rPr>
                      <w:delText>TRUE</w:delText>
                    </w:r>
                  </w:del>
                </w:p>
              </w:tc>
            </w:tr>
            <w:tr w:rsidR="00CA3AE5" w:rsidRPr="00743DF3" w14:paraId="1A41FC8A" w14:textId="77777777" w:rsidTr="00A51F22">
              <w:trPr>
                <w:del w:id="549" w:author="IQTIG" w:date="2020-04-28T19:37:00Z"/>
              </w:trPr>
              <w:tc>
                <w:tcPr>
                  <w:tcW w:w="2125" w:type="dxa"/>
                  <w:vAlign w:val="center"/>
                </w:tcPr>
                <w:p w14:paraId="067CF9A2" w14:textId="77777777" w:rsidR="00CA3AE5" w:rsidRDefault="007A0E5C" w:rsidP="00CA3AE5">
                  <w:pPr>
                    <w:pStyle w:val="Tabellentext"/>
                    <w:rPr>
                      <w:del w:id="550" w:author="IQTIG" w:date="2020-04-28T19:37:00Z"/>
                      <w:szCs w:val="18"/>
                    </w:rPr>
                  </w:pPr>
                  <w:del w:id="551" w:author="IQTIG" w:date="2020-04-28T19:37:00Z">
                    <w:r>
                      <w:rPr>
                        <w:szCs w:val="18"/>
                      </w:rPr>
                      <w:delText>Nenner</w:delText>
                    </w:r>
                  </w:del>
                </w:p>
              </w:tc>
              <w:tc>
                <w:tcPr>
                  <w:tcW w:w="3755" w:type="dxa"/>
                </w:tcPr>
                <w:p w14:paraId="03818117" w14:textId="77777777" w:rsidR="00CA3AE5" w:rsidRPr="00955893" w:rsidRDefault="007A0E5C" w:rsidP="004217A9">
                  <w:pPr>
                    <w:pStyle w:val="CodeOhneSilbentrennung"/>
                    <w:rPr>
                      <w:del w:id="552" w:author="IQTIG" w:date="2020-04-28T19:37:00Z"/>
                      <w:rStyle w:val="Code"/>
                    </w:rPr>
                  </w:pPr>
                  <w:del w:id="553" w:author="IQTIG" w:date="2020-04-28T19:37:00Z">
                    <w:r>
                      <w:rPr>
                        <w:rStyle w:val="Code"/>
                      </w:rPr>
                      <w:delText>TRUE</w:delText>
                    </w:r>
                  </w:del>
                </w:p>
              </w:tc>
            </w:tr>
            <w:tr w:rsidR="00CA3AE5" w:rsidRPr="00AC590F" w14:paraId="283260CE" w14:textId="77777777" w:rsidTr="00A51F22">
              <w:trPr>
                <w:cantSplit/>
                <w:del w:id="554" w:author="IQTIG" w:date="2020-04-28T19:37:00Z"/>
              </w:trPr>
              <w:tc>
                <w:tcPr>
                  <w:tcW w:w="2125" w:type="dxa"/>
                  <w:vAlign w:val="center"/>
                </w:tcPr>
                <w:p w14:paraId="708201E9" w14:textId="77777777" w:rsidR="00CA3AE5" w:rsidRPr="00AC590F" w:rsidRDefault="007A0E5C" w:rsidP="00CA3AE5">
                  <w:pPr>
                    <w:pStyle w:val="Tabellentext"/>
                    <w:rPr>
                      <w:del w:id="555" w:author="IQTIG" w:date="2020-04-28T19:37:00Z"/>
                      <w:rFonts w:cstheme="minorHAnsi"/>
                      <w:szCs w:val="18"/>
                    </w:rPr>
                  </w:pPr>
                  <w:del w:id="556" w:author="IQTIG" w:date="2020-04-28T19:37:00Z">
                    <w:r w:rsidRPr="00AC590F">
                      <w:rPr>
                        <w:rFonts w:cs="Calibri"/>
                        <w:szCs w:val="18"/>
                      </w:rPr>
                      <w:delText>Darstellung</w:delText>
                    </w:r>
                  </w:del>
                </w:p>
              </w:tc>
              <w:tc>
                <w:tcPr>
                  <w:tcW w:w="3755" w:type="dxa"/>
                  <w:vAlign w:val="center"/>
                </w:tcPr>
                <w:p w14:paraId="4690484C" w14:textId="77777777" w:rsidR="00CA3AE5" w:rsidRPr="00AC590F" w:rsidRDefault="007A0E5C" w:rsidP="004217A9">
                  <w:pPr>
                    <w:pStyle w:val="Tabellentext"/>
                    <w:rPr>
                      <w:del w:id="557" w:author="IQTIG" w:date="2020-04-28T19:37:00Z"/>
                      <w:rStyle w:val="Code"/>
                      <w:rFonts w:asciiTheme="minorHAnsi" w:hAnsiTheme="minorHAnsi" w:cstheme="minorHAnsi"/>
                    </w:rPr>
                  </w:pPr>
                  <w:del w:id="558" w:author="IQTIG" w:date="2020-04-28T19:37:00Z">
                    <w:r>
                      <w:rPr>
                        <w:rStyle w:val="Code"/>
                        <w:rFonts w:ascii="Calibri" w:hAnsi="Calibri" w:cs="Calibri"/>
                      </w:rPr>
                      <w:delText>-</w:delText>
                    </w:r>
                  </w:del>
                </w:p>
              </w:tc>
            </w:tr>
            <w:tr w:rsidR="00CA3AE5" w:rsidRPr="00AC590F" w14:paraId="33B8A247" w14:textId="77777777" w:rsidTr="00A51F22">
              <w:trPr>
                <w:cantSplit/>
                <w:del w:id="559" w:author="IQTIG" w:date="2020-04-28T19:37:00Z"/>
              </w:trPr>
              <w:tc>
                <w:tcPr>
                  <w:tcW w:w="2125" w:type="dxa"/>
                  <w:tcBorders>
                    <w:bottom w:val="single" w:sz="4" w:space="0" w:color="BFBFBF" w:themeColor="background1" w:themeShade="BF"/>
                  </w:tcBorders>
                  <w:vAlign w:val="center"/>
                </w:tcPr>
                <w:p w14:paraId="2FB88678" w14:textId="77777777" w:rsidR="00CA3AE5" w:rsidRPr="00AC590F" w:rsidRDefault="007A0E5C" w:rsidP="00CA3AE5">
                  <w:pPr>
                    <w:pStyle w:val="Tabellentext"/>
                    <w:rPr>
                      <w:del w:id="560" w:author="IQTIG" w:date="2020-04-28T19:37:00Z"/>
                      <w:rFonts w:cstheme="minorHAnsi"/>
                      <w:szCs w:val="18"/>
                    </w:rPr>
                  </w:pPr>
                  <w:del w:id="561" w:author="IQTIG" w:date="2020-04-28T19:37:00Z">
                    <w:r w:rsidRPr="00AC590F">
                      <w:rPr>
                        <w:rFonts w:cs="Calibri"/>
                        <w:szCs w:val="18"/>
                      </w:rPr>
                      <w:delText>Grafik</w:delText>
                    </w:r>
                  </w:del>
                </w:p>
              </w:tc>
              <w:tc>
                <w:tcPr>
                  <w:tcW w:w="3755" w:type="dxa"/>
                  <w:tcBorders>
                    <w:bottom w:val="single" w:sz="4" w:space="0" w:color="BFBFBF" w:themeColor="background1" w:themeShade="BF"/>
                  </w:tcBorders>
                  <w:vAlign w:val="center"/>
                </w:tcPr>
                <w:p w14:paraId="550B75F2" w14:textId="77777777" w:rsidR="00CA3AE5" w:rsidRPr="00AC590F" w:rsidRDefault="007A0E5C" w:rsidP="004217A9">
                  <w:pPr>
                    <w:pStyle w:val="Tabellentext"/>
                    <w:rPr>
                      <w:del w:id="562" w:author="IQTIG" w:date="2020-04-28T19:37:00Z"/>
                      <w:rFonts w:cstheme="minorHAnsi"/>
                      <w:szCs w:val="18"/>
                    </w:rPr>
                  </w:pPr>
                  <w:del w:id="563" w:author="IQTIG" w:date="2020-04-28T19:37:00Z">
                    <w:r>
                      <w:rPr>
                        <w:rFonts w:cs="Calibri"/>
                        <w:szCs w:val="18"/>
                      </w:rPr>
                      <w:delText>-</w:delText>
                    </w:r>
                  </w:del>
                </w:p>
              </w:tc>
            </w:tr>
          </w:tbl>
          <w:p w14:paraId="4D363DB5" w14:textId="77777777" w:rsidR="00CA3AE5" w:rsidRPr="00E3098F" w:rsidRDefault="003C6680" w:rsidP="00CA3AE5">
            <w:pPr>
              <w:pStyle w:val="Tabellentext"/>
              <w:ind w:left="0"/>
              <w:cnfStyle w:val="000000000000" w:firstRow="0" w:lastRow="0" w:firstColumn="0" w:lastColumn="0" w:oddVBand="0" w:evenVBand="0" w:oddHBand="0" w:evenHBand="0" w:firstRowFirstColumn="0" w:firstRowLastColumn="0" w:lastRowFirstColumn="0" w:lastRowLastColumn="0"/>
              <w:rPr>
                <w:del w:id="564" w:author="IQTIG" w:date="2020-04-28T19:37:00Z"/>
                <w:sz w:val="6"/>
                <w:szCs w:val="6"/>
              </w:rPr>
            </w:pPr>
          </w:p>
        </w:tc>
      </w:tr>
      <w:tr w:rsidR="00CA3AE5" w14:paraId="06D0F249" w14:textId="77777777" w:rsidTr="00025F80">
        <w:trPr>
          <w:trHeight w:val="221"/>
          <w:del w:id="565" w:author="IQTIG" w:date="2020-04-28T19:37:00Z"/>
        </w:trPr>
        <w:tc>
          <w:tcPr>
            <w:cnfStyle w:val="001000000000" w:firstRow="0" w:lastRow="0" w:firstColumn="1" w:lastColumn="0" w:oddVBand="0" w:evenVBand="0" w:oddHBand="0" w:evenHBand="0" w:firstRowFirstColumn="0" w:firstRowLastColumn="0" w:lastRowFirstColumn="0" w:lastRowLastColumn="0"/>
            <w:tcW w:w="3119" w:type="dxa"/>
          </w:tcPr>
          <w:p w14:paraId="14E4D6E7" w14:textId="77777777" w:rsidR="00CA3AE5" w:rsidRPr="00E37ACC" w:rsidRDefault="007A0E5C" w:rsidP="00CA3AE5">
            <w:pPr>
              <w:pStyle w:val="Tabellenkopf"/>
              <w:rPr>
                <w:del w:id="566" w:author="IQTIG" w:date="2020-04-28T19:37:00Z"/>
              </w:rPr>
            </w:pPr>
            <w:del w:id="567" w:author="IQTIG" w:date="2020-04-28T19:37:00Z">
              <w:r w:rsidRPr="00E37ACC">
                <w:delText>Verwendete Funktionen</w:delText>
              </w:r>
            </w:del>
          </w:p>
        </w:tc>
        <w:tc>
          <w:tcPr>
            <w:tcW w:w="5885" w:type="dxa"/>
          </w:tcPr>
          <w:p w14:paraId="2A151B9C" w14:textId="77777777" w:rsidR="00CA3AE5" w:rsidRPr="00955893" w:rsidRDefault="007A0E5C" w:rsidP="003F718F">
            <w:pPr>
              <w:pStyle w:val="CodeOhneSilbentrennung"/>
              <w:cnfStyle w:val="000000000000" w:firstRow="0" w:lastRow="0" w:firstColumn="0" w:lastColumn="0" w:oddVBand="0" w:evenVBand="0" w:oddHBand="0" w:evenHBand="0" w:firstRowFirstColumn="0" w:firstRowLastColumn="0" w:lastRowFirstColumn="0" w:lastRowLastColumn="0"/>
              <w:rPr>
                <w:del w:id="568" w:author="IQTIG" w:date="2020-04-28T19:37:00Z"/>
                <w:rStyle w:val="Code"/>
              </w:rPr>
            </w:pPr>
            <w:del w:id="569" w:author="IQTIG" w:date="2020-04-28T19:37:00Z">
              <w:r>
                <w:rPr>
                  <w:rStyle w:val="Code"/>
                </w:rPr>
                <w:delText>fn_HardwareProblemAndereSonde</w:delText>
              </w:r>
              <w:r>
                <w:rPr>
                  <w:rStyle w:val="Code"/>
                </w:rPr>
                <w:br/>
                <w:delText>fn_HardwareProblemVentrikelsonde1</w:delText>
              </w:r>
              <w:r>
                <w:rPr>
                  <w:rStyle w:val="Code"/>
                </w:rPr>
                <w:br/>
                <w:delText>fn_HardwareProblemVentrikelsonde2</w:delText>
              </w:r>
              <w:r>
                <w:rPr>
                  <w:rStyle w:val="Code"/>
                </w:rPr>
                <w:br/>
                <w:delText>fn_HardwareProblemVentrikelsonde3</w:delText>
              </w:r>
              <w:r>
                <w:rPr>
                  <w:rStyle w:val="Code"/>
                </w:rPr>
                <w:br/>
                <w:delText>fn_HardwareProblemVorhofsonde</w:delText>
              </w:r>
              <w:r>
                <w:rPr>
                  <w:rStyle w:val="Code"/>
                </w:rPr>
                <w:br/>
                <w:delText>fn_LaufzeitICDAggregat</w:delText>
              </w:r>
              <w:r>
                <w:rPr>
                  <w:rStyle w:val="Code"/>
                </w:rPr>
                <w:br/>
                <w:delText>fn_OPJahr</w:delText>
              </w:r>
            </w:del>
          </w:p>
        </w:tc>
      </w:tr>
      <w:tr w:rsidR="00CA3AE5" w14:paraId="4440A44D" w14:textId="77777777" w:rsidTr="00025F80">
        <w:trPr>
          <w:trHeight w:val="221"/>
          <w:del w:id="570" w:author="IQTIG" w:date="2020-04-28T19:37:00Z"/>
        </w:trPr>
        <w:tc>
          <w:tcPr>
            <w:cnfStyle w:val="001000000000" w:firstRow="0" w:lastRow="0" w:firstColumn="1" w:lastColumn="0" w:oddVBand="0" w:evenVBand="0" w:oddHBand="0" w:evenHBand="0" w:firstRowFirstColumn="0" w:firstRowLastColumn="0" w:lastRowFirstColumn="0" w:lastRowLastColumn="0"/>
            <w:tcW w:w="3119" w:type="dxa"/>
          </w:tcPr>
          <w:p w14:paraId="18EBA05B" w14:textId="77777777" w:rsidR="00CA3AE5" w:rsidRPr="00E37ACC" w:rsidRDefault="007A0E5C" w:rsidP="00CA3AE5">
            <w:pPr>
              <w:pStyle w:val="Tabellenkopf"/>
              <w:rPr>
                <w:del w:id="571" w:author="IQTIG" w:date="2020-04-28T19:37:00Z"/>
              </w:rPr>
            </w:pPr>
            <w:del w:id="572" w:author="IQTIG" w:date="2020-04-28T19:37:00Z">
              <w:r w:rsidRPr="00E37ACC">
                <w:delText>Verwendete Listen</w:delText>
              </w:r>
            </w:del>
          </w:p>
        </w:tc>
        <w:tc>
          <w:tcPr>
            <w:tcW w:w="5885" w:type="dxa"/>
          </w:tcPr>
          <w:p w14:paraId="227381A0" w14:textId="77777777" w:rsidR="00CA3AE5" w:rsidRPr="00955893" w:rsidRDefault="007A0E5C" w:rsidP="003F718F">
            <w:pPr>
              <w:pStyle w:val="CodeOhneSilbentrennung"/>
              <w:cnfStyle w:val="000000000000" w:firstRow="0" w:lastRow="0" w:firstColumn="0" w:lastColumn="0" w:oddVBand="0" w:evenVBand="0" w:oddHBand="0" w:evenHBand="0" w:firstRowFirstColumn="0" w:firstRowLastColumn="0" w:lastRowFirstColumn="0" w:lastRowLastColumn="0"/>
              <w:rPr>
                <w:del w:id="573" w:author="IQTIG" w:date="2020-04-28T19:37:00Z"/>
                <w:rStyle w:val="Code"/>
              </w:rPr>
            </w:pPr>
            <w:del w:id="574" w:author="IQTIG" w:date="2020-04-28T19:37:00Z">
              <w:r>
                <w:rPr>
                  <w:rStyle w:val="Code"/>
                </w:rPr>
                <w:delText>-</w:delText>
              </w:r>
            </w:del>
          </w:p>
        </w:tc>
      </w:tr>
      <w:tr w:rsidR="00CA3AE5" w14:paraId="77E5B627" w14:textId="77777777" w:rsidTr="00025F80">
        <w:trPr>
          <w:trHeight w:val="221"/>
          <w:del w:id="575" w:author="IQTIG" w:date="2020-04-28T19:37:00Z"/>
        </w:trPr>
        <w:tc>
          <w:tcPr>
            <w:cnfStyle w:val="001000000000" w:firstRow="0" w:lastRow="0" w:firstColumn="1" w:lastColumn="0" w:oddVBand="0" w:evenVBand="0" w:oddHBand="0" w:evenHBand="0" w:firstRowFirstColumn="0" w:firstRowLastColumn="0" w:lastRowFirstColumn="0" w:lastRowLastColumn="0"/>
            <w:tcW w:w="3119" w:type="dxa"/>
          </w:tcPr>
          <w:p w14:paraId="7EEBFB41" w14:textId="77777777" w:rsidR="00CA3AE5" w:rsidRPr="00E37ACC" w:rsidRDefault="007A0E5C" w:rsidP="00CA3AE5">
            <w:pPr>
              <w:pStyle w:val="Tabellenkopf"/>
              <w:rPr>
                <w:del w:id="576" w:author="IQTIG" w:date="2020-04-28T19:37:00Z"/>
              </w:rPr>
            </w:pPr>
            <w:del w:id="577" w:author="IQTIG" w:date="2020-04-28T19:37:00Z">
              <w:r>
                <w:delText>Darstellung</w:delText>
              </w:r>
            </w:del>
          </w:p>
        </w:tc>
        <w:tc>
          <w:tcPr>
            <w:tcW w:w="5885" w:type="dxa"/>
          </w:tcPr>
          <w:p w14:paraId="3E12F249" w14:textId="77777777" w:rsidR="00CA3AE5" w:rsidRPr="00DD70A1" w:rsidRDefault="007A0E5C" w:rsidP="00CA3AE5">
            <w:pPr>
              <w:pStyle w:val="Tabellentext"/>
              <w:cnfStyle w:val="000000000000" w:firstRow="0" w:lastRow="0" w:firstColumn="0" w:lastColumn="0" w:oddVBand="0" w:evenVBand="0" w:oddHBand="0" w:evenHBand="0" w:firstRowFirstColumn="0" w:firstRowLastColumn="0" w:lastRowFirstColumn="0" w:lastRowLastColumn="0"/>
              <w:rPr>
                <w:del w:id="578" w:author="IQTIG" w:date="2020-04-28T19:37:00Z"/>
                <w:rStyle w:val="Code"/>
                <w:rFonts w:asciiTheme="minorHAnsi" w:hAnsiTheme="minorHAnsi" w:cstheme="minorHAnsi"/>
              </w:rPr>
            </w:pPr>
            <w:del w:id="579" w:author="IQTIG" w:date="2020-04-28T19:37:00Z">
              <w:r>
                <w:rPr>
                  <w:rStyle w:val="Code"/>
                  <w:rFonts w:ascii="Calibri" w:hAnsi="Calibri" w:cs="Calibri"/>
                </w:rPr>
                <w:delText>-</w:delText>
              </w:r>
            </w:del>
          </w:p>
        </w:tc>
      </w:tr>
      <w:tr w:rsidR="00CA3AE5" w14:paraId="6992E601" w14:textId="77777777" w:rsidTr="00025F80">
        <w:trPr>
          <w:trHeight w:val="221"/>
          <w:del w:id="580" w:author="IQTIG" w:date="2020-04-28T19:37:00Z"/>
        </w:trPr>
        <w:tc>
          <w:tcPr>
            <w:cnfStyle w:val="001000000000" w:firstRow="0" w:lastRow="0" w:firstColumn="1" w:lastColumn="0" w:oddVBand="0" w:evenVBand="0" w:oddHBand="0" w:evenHBand="0" w:firstRowFirstColumn="0" w:firstRowLastColumn="0" w:lastRowFirstColumn="0" w:lastRowLastColumn="0"/>
            <w:tcW w:w="3119" w:type="dxa"/>
          </w:tcPr>
          <w:p w14:paraId="4289FBFD" w14:textId="77777777" w:rsidR="00CA3AE5" w:rsidRPr="00E37ACC" w:rsidRDefault="007A0E5C" w:rsidP="00CA3AE5">
            <w:pPr>
              <w:pStyle w:val="Tabellenkopf"/>
              <w:rPr>
                <w:del w:id="581" w:author="IQTIG" w:date="2020-04-28T19:37:00Z"/>
              </w:rPr>
            </w:pPr>
            <w:del w:id="582" w:author="IQTIG" w:date="2020-04-28T19:37:00Z">
              <w:r>
                <w:delText>Grafik</w:delText>
              </w:r>
            </w:del>
          </w:p>
        </w:tc>
        <w:tc>
          <w:tcPr>
            <w:tcW w:w="5885" w:type="dxa"/>
          </w:tcPr>
          <w:p w14:paraId="429502A2" w14:textId="77777777" w:rsidR="00CA3AE5" w:rsidRPr="00DD70A1" w:rsidRDefault="007A0E5C" w:rsidP="00CA3AE5">
            <w:pPr>
              <w:pStyle w:val="Tabellentext"/>
              <w:cnfStyle w:val="000000000000" w:firstRow="0" w:lastRow="0" w:firstColumn="0" w:lastColumn="0" w:oddVBand="0" w:evenVBand="0" w:oddHBand="0" w:evenHBand="0" w:firstRowFirstColumn="0" w:firstRowLastColumn="0" w:lastRowFirstColumn="0" w:lastRowLastColumn="0"/>
              <w:rPr>
                <w:del w:id="583" w:author="IQTIG" w:date="2020-04-28T19:37:00Z"/>
                <w:rStyle w:val="Code"/>
                <w:rFonts w:asciiTheme="minorHAnsi" w:hAnsiTheme="minorHAnsi" w:cstheme="minorHAnsi"/>
              </w:rPr>
            </w:pPr>
            <w:del w:id="584" w:author="IQTIG" w:date="2020-04-28T19:37:00Z">
              <w:r>
                <w:rPr>
                  <w:rStyle w:val="Code"/>
                  <w:rFonts w:ascii="Calibri" w:hAnsi="Calibri" w:cs="Calibri"/>
                </w:rPr>
                <w:delText>-</w:delText>
              </w:r>
            </w:del>
          </w:p>
        </w:tc>
      </w:tr>
      <w:tr w:rsidR="00CA3AE5" w14:paraId="1ECC17AD" w14:textId="77777777" w:rsidTr="00025F80">
        <w:trPr>
          <w:trHeight w:val="221"/>
          <w:del w:id="585" w:author="IQTIG" w:date="2020-04-28T19:37:00Z"/>
        </w:trPr>
        <w:tc>
          <w:tcPr>
            <w:cnfStyle w:val="001000000000" w:firstRow="0" w:lastRow="0" w:firstColumn="1" w:lastColumn="0" w:oddVBand="0" w:evenVBand="0" w:oddHBand="0" w:evenHBand="0" w:firstRowFirstColumn="0" w:firstRowLastColumn="0" w:lastRowFirstColumn="0" w:lastRowLastColumn="0"/>
            <w:tcW w:w="3119" w:type="dxa"/>
          </w:tcPr>
          <w:p w14:paraId="438E9672" w14:textId="77777777" w:rsidR="00CA3AE5" w:rsidRPr="00E37ACC" w:rsidRDefault="007A0E5C" w:rsidP="00CA3AE5">
            <w:pPr>
              <w:pStyle w:val="Tabellenkopf"/>
              <w:rPr>
                <w:del w:id="586" w:author="IQTIG" w:date="2020-04-28T19:37:00Z"/>
              </w:rPr>
            </w:pPr>
            <w:del w:id="587" w:author="IQTIG" w:date="2020-04-28T19:37:00Z">
              <w:r>
                <w:delText>Vergleichbarkeit mit Vorjahresergebnissen</w:delText>
              </w:r>
            </w:del>
          </w:p>
        </w:tc>
        <w:tc>
          <w:tcPr>
            <w:tcW w:w="5885" w:type="dxa"/>
          </w:tcPr>
          <w:p w14:paraId="502E6456" w14:textId="77777777" w:rsidR="00CA3AE5" w:rsidRDefault="007A0E5C" w:rsidP="00CA3AE5">
            <w:pPr>
              <w:pStyle w:val="Tabellentext"/>
              <w:cnfStyle w:val="000000000000" w:firstRow="0" w:lastRow="0" w:firstColumn="0" w:lastColumn="0" w:oddVBand="0" w:evenVBand="0" w:oddHBand="0" w:evenHBand="0" w:firstRowFirstColumn="0" w:firstRowLastColumn="0" w:lastRowFirstColumn="0" w:lastRowLastColumn="0"/>
              <w:rPr>
                <w:del w:id="588" w:author="IQTIG" w:date="2020-04-28T19:37:00Z"/>
              </w:rPr>
            </w:pPr>
            <w:del w:id="589" w:author="IQTIG" w:date="2020-04-28T19:37:00Z">
              <w:r>
                <w:delText>Vergleichbar</w:delText>
              </w:r>
            </w:del>
          </w:p>
        </w:tc>
      </w:tr>
    </w:tbl>
    <w:p w14:paraId="16B518EC" w14:textId="77777777" w:rsidR="009E1781" w:rsidRDefault="003C6680" w:rsidP="00AA7E2B">
      <w:pPr>
        <w:pStyle w:val="Tabellentext"/>
        <w:spacing w:before="0" w:after="0" w:line="20" w:lineRule="exact"/>
        <w:ind w:left="0" w:right="0"/>
        <w:rPr>
          <w:del w:id="590" w:author="IQTIG" w:date="2020-04-28T19:37:00Z"/>
        </w:rPr>
      </w:pPr>
    </w:p>
    <w:p w14:paraId="3C89DDBE" w14:textId="77777777" w:rsidR="007809D6" w:rsidRDefault="007809D6">
      <w:pPr>
        <w:rPr>
          <w:del w:id="591" w:author="IQTIG" w:date="2020-04-28T19:37:00Z"/>
        </w:rPr>
        <w:sectPr w:rsidR="007809D6" w:rsidSect="00AD6E6F">
          <w:pgSz w:w="11906" w:h="16838"/>
          <w:pgMar w:top="1418" w:right="1134" w:bottom="1418" w:left="1701" w:header="454" w:footer="737" w:gutter="0"/>
          <w:cols w:space="708"/>
          <w:docGrid w:linePitch="360"/>
        </w:sectPr>
      </w:pPr>
    </w:p>
    <w:p w14:paraId="100C8ADB" w14:textId="77777777" w:rsidR="00D40AF7" w:rsidRDefault="007A0E5C" w:rsidP="00CC206C">
      <w:pPr>
        <w:pStyle w:val="Absatzberschriftebene2nurinNavigation"/>
        <w:rPr>
          <w:del w:id="592" w:author="IQTIG" w:date="2020-04-28T19:37:00Z"/>
        </w:rPr>
      </w:pPr>
      <w:del w:id="593" w:author="IQTIG" w:date="2020-04-28T19:37:00Z">
        <w:r>
          <w:delText>Literatur</w:delText>
        </w:r>
      </w:del>
    </w:p>
    <w:p w14:paraId="4C37BC50" w14:textId="77777777" w:rsidR="00370A14" w:rsidRPr="00370A14" w:rsidRDefault="007A0E5C" w:rsidP="00B749F9">
      <w:pPr>
        <w:pStyle w:val="Literatur"/>
        <w:rPr>
          <w:del w:id="594" w:author="IQTIG" w:date="2020-04-28T19:37:00Z"/>
        </w:rPr>
      </w:pPr>
      <w:del w:id="595" w:author="IQTIG" w:date="2020-04-28T19:37:00Z">
        <w:r>
          <w:delText>Abdelhadi, RH; Saba, SF; Ellis, CR; Mason, PK; Kramer, DB; Friedman, PA; et al. (2013): Independent multicenter study of Riata and Riata ST implantable cardioverter-defibrillator leads. Heart Rhythm 10(3): 361-365. DOI: 10.1016/j.hrthm.2012.10.045.</w:delText>
        </w:r>
      </w:del>
    </w:p>
    <w:p w14:paraId="11403137" w14:textId="77777777" w:rsidR="00370A14" w:rsidRPr="00370A14" w:rsidRDefault="003C6680" w:rsidP="00B749F9">
      <w:pPr>
        <w:pStyle w:val="Literatur"/>
        <w:rPr>
          <w:del w:id="596" w:author="IQTIG" w:date="2020-04-28T19:37:00Z"/>
        </w:rPr>
      </w:pPr>
    </w:p>
    <w:p w14:paraId="66ACD0E3" w14:textId="77777777" w:rsidR="00370A14" w:rsidRPr="00370A14" w:rsidRDefault="007A0E5C" w:rsidP="00B749F9">
      <w:pPr>
        <w:pStyle w:val="Literatur"/>
        <w:rPr>
          <w:del w:id="597" w:author="IQTIG" w:date="2020-04-28T19:37:00Z"/>
        </w:rPr>
      </w:pPr>
      <w:del w:id="598" w:author="IQTIG" w:date="2020-04-28T19:37:00Z">
        <w:r>
          <w:delText>AQUA [Institut für angewandte Qualitätsförderung und Forschung im Gesundheitswesen] (2014): 09/6 - Implantierbare Defibrillatoren-Revision/-Systemwechsel/-Explantation. Bundesauswertung zum Erfassungsjahr 2013. Erstellt am: 07.04.2014. Göttingen: AQUA. URL: https://sqg.de/downloads/Bundesauswertungen/2013/bu_Gesamt_09n6-DEFI-REV_2013.pdf (abgerufen am: 09.01.2019).</w:delText>
        </w:r>
      </w:del>
    </w:p>
    <w:p w14:paraId="0ED6805D" w14:textId="77777777" w:rsidR="00370A14" w:rsidRPr="00370A14" w:rsidRDefault="003C6680" w:rsidP="00B749F9">
      <w:pPr>
        <w:pStyle w:val="Literatur"/>
        <w:rPr>
          <w:del w:id="599" w:author="IQTIG" w:date="2020-04-28T19:37:00Z"/>
        </w:rPr>
      </w:pPr>
    </w:p>
    <w:p w14:paraId="560738D7" w14:textId="77777777" w:rsidR="00370A14" w:rsidRPr="00370A14" w:rsidRDefault="007A0E5C" w:rsidP="00B749F9">
      <w:pPr>
        <w:pStyle w:val="Literatur"/>
        <w:rPr>
          <w:del w:id="600" w:author="IQTIG" w:date="2020-04-28T19:37:00Z"/>
        </w:rPr>
      </w:pPr>
      <w:del w:id="601" w:author="IQTIG" w:date="2020-04-28T19:37:00Z">
        <w:r>
          <w:delText>Costea, A; Rardon, DP; Padanilam, BJ; Fogel, RI; Prystowsky, EN (2008): Complications Associated with Generator Replacement in Response to Device Advisories. Journal of Cardiovascular Electrophysiology 19(3): 266-269. DOI: 10.1111/j.1540-8167.2007.01047.x.</w:delText>
        </w:r>
      </w:del>
    </w:p>
    <w:p w14:paraId="6E1C6DC3" w14:textId="77777777" w:rsidR="00370A14" w:rsidRPr="00370A14" w:rsidRDefault="003C6680" w:rsidP="00B749F9">
      <w:pPr>
        <w:pStyle w:val="Literatur"/>
        <w:rPr>
          <w:del w:id="602" w:author="IQTIG" w:date="2020-04-28T19:37:00Z"/>
        </w:rPr>
      </w:pPr>
    </w:p>
    <w:p w14:paraId="53ABD3FD" w14:textId="77777777" w:rsidR="00370A14" w:rsidRPr="00370A14" w:rsidRDefault="007A0E5C" w:rsidP="00B749F9">
      <w:pPr>
        <w:pStyle w:val="Literatur"/>
        <w:rPr>
          <w:del w:id="603" w:author="IQTIG" w:date="2020-04-28T19:37:00Z"/>
        </w:rPr>
      </w:pPr>
      <w:del w:id="604" w:author="IQTIG" w:date="2020-04-28T19:37:00Z">
        <w:r>
          <w:delText>Eckstein, J; Koller, MT; Zabel, M; Kalusche, D; Schaer, BA; Osswald, S; et al. (2008): Necessity for Surgical Revision of Defibrillator Leads Implanted Long-Term. Causes and Management. Circulation 117(21): 2727-2733. DOI: 10.1161/circulationaha.107.740670.</w:delText>
        </w:r>
      </w:del>
    </w:p>
    <w:p w14:paraId="01F07E62" w14:textId="77777777" w:rsidR="00370A14" w:rsidRPr="00370A14" w:rsidRDefault="003C6680" w:rsidP="00B749F9">
      <w:pPr>
        <w:pStyle w:val="Literatur"/>
        <w:rPr>
          <w:del w:id="605" w:author="IQTIG" w:date="2020-04-28T19:37:00Z"/>
        </w:rPr>
      </w:pPr>
    </w:p>
    <w:p w14:paraId="022D378B" w14:textId="77777777" w:rsidR="00370A14" w:rsidRPr="00370A14" w:rsidRDefault="007A0E5C" w:rsidP="00B749F9">
      <w:pPr>
        <w:pStyle w:val="Literatur"/>
        <w:rPr>
          <w:del w:id="606" w:author="IQTIG" w:date="2020-04-28T19:37:00Z"/>
        </w:rPr>
      </w:pPr>
      <w:del w:id="607" w:author="IQTIG" w:date="2020-04-28T19:37:00Z">
        <w:r>
          <w:delText>Gould, PA; Krahn, AD (2006): Complications associated with implantable cardioverter-defibrillator replacement in response to device advisories. JAMA – Journal of the American Medical Association 295(16): 1907-1911. DOI: 10.1001/jama.295.16.1907.</w:delText>
        </w:r>
      </w:del>
    </w:p>
    <w:p w14:paraId="1BB87CFC" w14:textId="77777777" w:rsidR="00370A14" w:rsidRPr="00370A14" w:rsidRDefault="003C6680" w:rsidP="00B749F9">
      <w:pPr>
        <w:pStyle w:val="Literatur"/>
        <w:rPr>
          <w:del w:id="608" w:author="IQTIG" w:date="2020-04-28T19:37:00Z"/>
        </w:rPr>
      </w:pPr>
    </w:p>
    <w:p w14:paraId="0F9F7D7A" w14:textId="77777777" w:rsidR="00370A14" w:rsidRPr="00370A14" w:rsidRDefault="007A0E5C" w:rsidP="00B749F9">
      <w:pPr>
        <w:pStyle w:val="Literatur"/>
        <w:rPr>
          <w:del w:id="609" w:author="IQTIG" w:date="2020-04-28T19:37:00Z"/>
        </w:rPr>
      </w:pPr>
      <w:del w:id="610" w:author="IQTIG" w:date="2020-04-28T19:37:00Z">
        <w:r>
          <w:delText>Hauser, RG; Abdelhadi, R; McGriff, D; Retel, LK (2012): Deaths caused by the failure of Riata and Riata ST implantable cardioverter-defibrillator leads. Heart Rhythm 9(8): 1227-1235. DOI: 10.1016/j.hrthm.2012.03.048.</w:delText>
        </w:r>
      </w:del>
    </w:p>
    <w:p w14:paraId="749D6A6A" w14:textId="77777777" w:rsidR="00370A14" w:rsidRPr="00370A14" w:rsidRDefault="003C6680" w:rsidP="00B749F9">
      <w:pPr>
        <w:pStyle w:val="Literatur"/>
        <w:rPr>
          <w:del w:id="611" w:author="IQTIG" w:date="2020-04-28T19:37:00Z"/>
        </w:rPr>
      </w:pPr>
    </w:p>
    <w:p w14:paraId="56084E15" w14:textId="77777777" w:rsidR="00370A14" w:rsidRPr="00370A14" w:rsidRDefault="007A0E5C" w:rsidP="00B749F9">
      <w:pPr>
        <w:pStyle w:val="Literatur"/>
        <w:rPr>
          <w:del w:id="612" w:author="IQTIG" w:date="2020-04-28T19:37:00Z"/>
        </w:rPr>
      </w:pPr>
      <w:del w:id="613" w:author="IQTIG" w:date="2020-04-28T19:37:00Z">
        <w:r>
          <w:delText>Knops, P; Theuns, DAMJ; Res, JCJ; Jordaens, L (2009): Analysis of Implantable Defibrillator Longevity Under Clinical Circumstances: Implications for Device Selection. PACE – Pacing and Clinical Electrophysiology 32(10): 1276-1285. DOI: 10.1111/j.1540-8159.2009.02482.x.</w:delText>
        </w:r>
      </w:del>
    </w:p>
    <w:p w14:paraId="17A852EC" w14:textId="77777777" w:rsidR="00370A14" w:rsidRPr="00370A14" w:rsidRDefault="003C6680" w:rsidP="00B749F9">
      <w:pPr>
        <w:pStyle w:val="Literatur"/>
        <w:rPr>
          <w:del w:id="614" w:author="IQTIG" w:date="2020-04-28T19:37:00Z"/>
        </w:rPr>
      </w:pPr>
    </w:p>
    <w:p w14:paraId="2F81F2AA" w14:textId="77777777" w:rsidR="00370A14" w:rsidRPr="00370A14" w:rsidRDefault="007A0E5C" w:rsidP="00B749F9">
      <w:pPr>
        <w:pStyle w:val="Literatur"/>
        <w:rPr>
          <w:del w:id="615" w:author="IQTIG" w:date="2020-04-28T19:37:00Z"/>
        </w:rPr>
      </w:pPr>
      <w:del w:id="616" w:author="IQTIG" w:date="2020-04-28T19:37:00Z">
        <w:r>
          <w:delText>Kramer, DB; Kennedy, KF; Noseworthy, PA; Buxton, AE; Josephson, ME; Normand, S-L; et al. (2013): Characteristics and Outcomes of Patients Receiving New and Replacement Implantable Cardioverter-Defibrillators. Results From the NCDR. Circulation: Cardiovascular Quality and Outcomes 6(4): 488-497. DOI: 10.1161/circoutcomes.111.000054.</w:delText>
        </w:r>
      </w:del>
    </w:p>
    <w:p w14:paraId="27472FD0" w14:textId="77777777" w:rsidR="00370A14" w:rsidRPr="00370A14" w:rsidRDefault="003C6680" w:rsidP="00B749F9">
      <w:pPr>
        <w:pStyle w:val="Literatur"/>
        <w:rPr>
          <w:del w:id="617" w:author="IQTIG" w:date="2020-04-28T19:37:00Z"/>
        </w:rPr>
      </w:pPr>
    </w:p>
    <w:p w14:paraId="7102000C" w14:textId="77777777" w:rsidR="00370A14" w:rsidRPr="00370A14" w:rsidRDefault="007A0E5C" w:rsidP="00B749F9">
      <w:pPr>
        <w:pStyle w:val="Literatur"/>
        <w:rPr>
          <w:del w:id="618" w:author="IQTIG" w:date="2020-04-28T19:37:00Z"/>
        </w:rPr>
      </w:pPr>
      <w:del w:id="619" w:author="IQTIG" w:date="2020-04-28T19:37:00Z">
        <w:r>
          <w:delText>Liu, J; Brumberg, G; Rattan, R; Patel, D; Adelstein, E; Jain, S; et al. (2014): Longitudinal Follow-Up of Implantable Cardioverter Defibrillator Leads. American Journal of Cardiology 113(1): 103-106. DOI: 10.1016/j.amjcard.2013.08.046.</w:delText>
        </w:r>
      </w:del>
    </w:p>
    <w:p w14:paraId="74C8C31E" w14:textId="77777777" w:rsidR="00370A14" w:rsidRPr="00370A14" w:rsidRDefault="003C6680" w:rsidP="00B749F9">
      <w:pPr>
        <w:pStyle w:val="Literatur"/>
        <w:rPr>
          <w:del w:id="620" w:author="IQTIG" w:date="2020-04-28T19:37:00Z"/>
        </w:rPr>
      </w:pPr>
    </w:p>
    <w:p w14:paraId="54F2525A" w14:textId="77777777" w:rsidR="00370A14" w:rsidRPr="00370A14" w:rsidRDefault="007A0E5C" w:rsidP="00B749F9">
      <w:pPr>
        <w:pStyle w:val="Literatur"/>
        <w:rPr>
          <w:del w:id="621" w:author="IQTIG" w:date="2020-04-28T19:37:00Z"/>
        </w:rPr>
      </w:pPr>
      <w:del w:id="622" w:author="IQTIG" w:date="2020-04-28T19:37:00Z">
        <w:r>
          <w:delText>Maisel, WH (2006): Pacemaker and ICD Generator Reliability: Meta-analysis of Device Registries. JAMA – Journal of the American Medical Association 295(16): 1929-1934. DOI: 10.1001/jama.295.16.1929.</w:delText>
        </w:r>
      </w:del>
    </w:p>
    <w:p w14:paraId="6F4E3BA8" w14:textId="77777777" w:rsidR="00370A14" w:rsidRPr="00370A14" w:rsidRDefault="003C6680" w:rsidP="00B749F9">
      <w:pPr>
        <w:pStyle w:val="Literatur"/>
        <w:rPr>
          <w:del w:id="623" w:author="IQTIG" w:date="2020-04-28T19:37:00Z"/>
        </w:rPr>
      </w:pPr>
    </w:p>
    <w:p w14:paraId="27538AA1" w14:textId="77777777" w:rsidR="00370A14" w:rsidRPr="00370A14" w:rsidRDefault="007A0E5C" w:rsidP="00B749F9">
      <w:pPr>
        <w:pStyle w:val="Literatur"/>
        <w:rPr>
          <w:del w:id="624" w:author="IQTIG" w:date="2020-04-28T19:37:00Z"/>
        </w:rPr>
      </w:pPr>
      <w:del w:id="625" w:author="IQTIG" w:date="2020-04-28T19:37:00Z">
        <w:r>
          <w:delText>Morrison, TB; Rea, RF; Hodge, DO; Crusan, D; Koestler, C; Asirvatham, SJ; et al. (2010): Risk Factors for Implantable Defibrillator Lead Fracture in a Recalled and a Nonrecalled Lead. Journal of Cardiovascular Electrophysiology 21(6): 671-677. DOI: 10.1111/j.1540-8167.2009.01683.x.</w:delText>
        </w:r>
      </w:del>
    </w:p>
    <w:p w14:paraId="4AF9F9DC" w14:textId="77777777" w:rsidR="00370A14" w:rsidRPr="00370A14" w:rsidRDefault="003C6680" w:rsidP="00B749F9">
      <w:pPr>
        <w:pStyle w:val="Literatur"/>
        <w:rPr>
          <w:del w:id="626" w:author="IQTIG" w:date="2020-04-28T19:37:00Z"/>
        </w:rPr>
      </w:pPr>
    </w:p>
    <w:p w14:paraId="72F34FAD" w14:textId="77777777" w:rsidR="00370A14" w:rsidRPr="00370A14" w:rsidRDefault="007A0E5C" w:rsidP="00B749F9">
      <w:pPr>
        <w:pStyle w:val="Literatur"/>
        <w:rPr>
          <w:del w:id="627" w:author="IQTIG" w:date="2020-04-28T19:37:00Z"/>
        </w:rPr>
      </w:pPr>
      <w:del w:id="628" w:author="IQTIG" w:date="2020-04-28T19:37:00Z">
        <w:r>
          <w:delText>Seifert, M; Neuss, M; Schöpp, M; Koban, C; Butter, C (2013): Laufzeit und Komplikationen (außer Infektionen) von ICD-Sonden. Sind ICD-Sonden heute besser? Herzschrittmachertherapie + Elektrophysiologie 24(3): 141-147. DOI: 10.1007/s00399-013-0278-2.</w:delText>
        </w:r>
      </w:del>
    </w:p>
    <w:p w14:paraId="7B44891E" w14:textId="77777777" w:rsidR="00370A14" w:rsidRPr="00370A14" w:rsidRDefault="003C6680" w:rsidP="00B749F9">
      <w:pPr>
        <w:pStyle w:val="Literatur"/>
        <w:rPr>
          <w:del w:id="629" w:author="IQTIG" w:date="2020-04-28T19:37:00Z"/>
        </w:rPr>
      </w:pPr>
    </w:p>
    <w:p w14:paraId="0F4D4C0C" w14:textId="77777777" w:rsidR="00370A14" w:rsidRPr="00370A14" w:rsidRDefault="007A0E5C" w:rsidP="00B749F9">
      <w:pPr>
        <w:pStyle w:val="Literatur"/>
        <w:rPr>
          <w:del w:id="630" w:author="IQTIG" w:date="2020-04-28T19:37:00Z"/>
        </w:rPr>
      </w:pPr>
      <w:del w:id="631" w:author="IQTIG" w:date="2020-04-28T19:37:00Z">
        <w:r>
          <w:delText>Thijssen, J; Borleffs, CJW; van Rees, JB; Man, S; de Bie, MK; Venlet, J; et al. (2012): Implantable cardioverter-defibrillator longevity under clinical circumstances: An analysis according to device type, generation, and manufacturer. Heart Rhythm 9(4): 513-519. DOI: 10.1016/j.hrthm.2011.11.022.</w:delText>
        </w:r>
      </w:del>
    </w:p>
    <w:p w14:paraId="236B1D7C" w14:textId="77777777" w:rsidR="007809D6" w:rsidRDefault="007809D6">
      <w:pPr>
        <w:rPr>
          <w:del w:id="632" w:author="IQTIG" w:date="2020-04-28T19:37:00Z"/>
        </w:rPr>
        <w:sectPr w:rsidR="007809D6" w:rsidSect="00AA7698">
          <w:headerReference w:type="even" r:id="rId35"/>
          <w:headerReference w:type="default" r:id="rId36"/>
          <w:footerReference w:type="even" r:id="rId37"/>
          <w:footerReference w:type="default" r:id="rId38"/>
          <w:headerReference w:type="first" r:id="rId39"/>
          <w:footerReference w:type="first" r:id="rId40"/>
          <w:pgSz w:w="11906" w:h="16838"/>
          <w:pgMar w:top="1418" w:right="1134" w:bottom="1418" w:left="1701" w:header="454" w:footer="737" w:gutter="0"/>
          <w:cols w:space="708"/>
          <w:docGrid w:linePitch="360"/>
        </w:sectPr>
      </w:pPr>
    </w:p>
    <w:p w14:paraId="5F56EF91" w14:textId="77777777" w:rsidR="006D1B0D" w:rsidRDefault="007A0E5C" w:rsidP="0004540C">
      <w:pPr>
        <w:pStyle w:val="berschrift1ohneGliederung"/>
        <w:rPr>
          <w:del w:id="633" w:author="IQTIG" w:date="2020-04-28T19:37:00Z"/>
        </w:rPr>
      </w:pPr>
      <w:del w:id="634" w:author="IQTIG" w:date="2020-04-28T19:37:00Z">
        <w:r>
          <w:delText>52001: Prozedurassoziiertes Problem (Sonden- oder Taschenproblem) als Indikation zum Folgeeingriff</w:delText>
        </w:r>
      </w:del>
    </w:p>
    <w:tbl>
      <w:tblPr>
        <w:tblStyle w:val="IQTIGStandard"/>
        <w:tblW w:w="5000" w:type="pct"/>
        <w:tblLook w:val="0480" w:firstRow="0" w:lastRow="0" w:firstColumn="1" w:lastColumn="0" w:noHBand="0" w:noVBand="1"/>
      </w:tblPr>
      <w:tblGrid>
        <w:gridCol w:w="1985"/>
        <w:gridCol w:w="7086"/>
      </w:tblGrid>
      <w:tr w:rsidR="00AF0AAF" w:rsidRPr="00743DF3" w14:paraId="2A8BA487" w14:textId="77777777" w:rsidTr="00DE233D">
        <w:trPr>
          <w:cnfStyle w:val="000000100000" w:firstRow="0" w:lastRow="0" w:firstColumn="0" w:lastColumn="0" w:oddVBand="0" w:evenVBand="0" w:oddHBand="1" w:evenHBand="0" w:firstRowFirstColumn="0" w:firstRowLastColumn="0" w:lastRowFirstColumn="0" w:lastRowLastColumn="0"/>
          <w:trHeight w:val="221"/>
          <w:del w:id="635" w:author="IQTIG" w:date="2020-04-28T19:37:00Z"/>
        </w:trPr>
        <w:tc>
          <w:tcPr>
            <w:tcW w:w="1094" w:type="pct"/>
            <w:tcBorders>
              <w:top w:val="single" w:sz="8" w:space="0" w:color="005051"/>
              <w:bottom w:val="single" w:sz="4" w:space="0" w:color="auto"/>
              <w:right w:val="nil"/>
            </w:tcBorders>
            <w:shd w:val="clear" w:color="auto" w:fill="E7E6E6"/>
          </w:tcPr>
          <w:p w14:paraId="25317F7E" w14:textId="77777777" w:rsidR="00AF0AAF" w:rsidRPr="00743DF3" w:rsidRDefault="007A0E5C" w:rsidP="002E7D86">
            <w:pPr>
              <w:pStyle w:val="Tabellenkopf"/>
              <w:rPr>
                <w:del w:id="636" w:author="IQTIG" w:date="2020-04-28T19:37:00Z"/>
              </w:rPr>
            </w:pPr>
            <w:del w:id="637" w:author="IQTIG" w:date="2020-04-28T19:37:00Z">
              <w:r>
                <w:delText>Qualitätsziel</w:delText>
              </w:r>
            </w:del>
          </w:p>
        </w:tc>
        <w:tc>
          <w:tcPr>
            <w:tcW w:w="3906" w:type="pct"/>
            <w:tcBorders>
              <w:top w:val="single" w:sz="8" w:space="0" w:color="005051"/>
              <w:left w:val="nil"/>
              <w:bottom w:val="single" w:sz="4" w:space="0" w:color="auto"/>
            </w:tcBorders>
          </w:tcPr>
          <w:p w14:paraId="76F4DB3D" w14:textId="77777777" w:rsidR="00AF0AAF" w:rsidRPr="00743DF3" w:rsidRDefault="007A0E5C" w:rsidP="00152136">
            <w:pPr>
              <w:pStyle w:val="Tabellentext"/>
              <w:rPr>
                <w:del w:id="638" w:author="IQTIG" w:date="2020-04-28T19:37:00Z"/>
              </w:rPr>
            </w:pPr>
            <w:del w:id="639" w:author="IQTIG" w:date="2020-04-28T19:37:00Z">
              <w:r>
                <w:delText>Möglichst selten Revision wegen prozedurassoziierter Probleme bezogen auf das Implantationsvolumen der eigenen Institution</w:delText>
              </w:r>
            </w:del>
          </w:p>
        </w:tc>
      </w:tr>
    </w:tbl>
    <w:p w14:paraId="4A33A223" w14:textId="77777777" w:rsidR="00AF0AAF" w:rsidRDefault="007A0E5C" w:rsidP="00E40CDC">
      <w:pPr>
        <w:pStyle w:val="Absatzberschriftebene2nurinNavigation"/>
        <w:rPr>
          <w:del w:id="640" w:author="IQTIG" w:date="2020-04-28T19:37:00Z"/>
        </w:rPr>
      </w:pPr>
      <w:del w:id="641" w:author="IQTIG" w:date="2020-04-28T19:37:00Z">
        <w:r>
          <w:delText>Hintergrund</w:delText>
        </w:r>
      </w:del>
    </w:p>
    <w:p w14:paraId="39E0036A" w14:textId="77777777" w:rsidR="00370A14" w:rsidRPr="00370A14" w:rsidRDefault="007A0E5C" w:rsidP="00A64D53">
      <w:pPr>
        <w:pStyle w:val="Standardlinksbndig"/>
        <w:rPr>
          <w:del w:id="642" w:author="IQTIG" w:date="2020-04-28T19:37:00Z"/>
        </w:rPr>
      </w:pPr>
      <w:del w:id="643" w:author="IQTIG" w:date="2020-04-28T19:37:00Z">
        <w:r>
          <w:delText xml:space="preserve">Die Indikatoren zu den Indikationen zur Revision wurden ab dem Erfassungsjahr 2013 neu strukturiert. Einheitlich für Herzschrittmacher und Implantierbare Defibrillatoren werden 3 Indikationen zu Folgeeingriffen unterschieden, für die entsprechende Qualitätsindikatoren verwendet werden: </w:delText>
        </w:r>
        <w:r>
          <w:br/>
          <w:delText xml:space="preserve"> </w:delText>
        </w:r>
        <w:r>
          <w:br/>
          <w:delText xml:space="preserve">1. Hardwareproblem (Aggregat oder Sonde) als Indikation zum Folgeeingriff </w:delText>
        </w:r>
        <w:r>
          <w:br/>
          <w:delText xml:space="preserve">2. Prozedurassoziiertes Problem (Sonden- oder Taschenproblem) als Indikation zum Folgeeingriff </w:delText>
        </w:r>
        <w:r>
          <w:br/>
          <w:delText xml:space="preserve">3. Infektion als Indikation zum Folgeeingriff </w:delText>
        </w:r>
        <w:r>
          <w:br/>
          <w:delText xml:space="preserve"> </w:delText>
        </w:r>
        <w:r>
          <w:br/>
          <w:delText xml:space="preserve">Der Indikator „Prozedurassoziiertes Problem (Sonden- oder Taschenproblem) als Indikation zum Folgeeingriff“ umfasst alle früh auftretenden Komplikationen eines ICD-Systems, die unmittelbar prozedurbedingt sind: </w:delText>
        </w:r>
        <w:r>
          <w:br/>
          <w:delText xml:space="preserve">• Alle Sondenkomplikationen bis auf Infektionen, sofern sie innerhalb eines Jahres nach Implantation der Sonde aufgetreten sind. Technische Probleme bei Sonden (Isolationsdefekt, Bruch), die später als ein Jahr nach der Sondenimplantation auftreten, werden im Indikator „Hardwareproblem (Aggregat oder Sonde) als Indikation zum Folgeeingriff“ (QI-ID 52328) berücksichtigt. </w:delText>
        </w:r>
        <w:r>
          <w:br/>
          <w:delText xml:space="preserve">• Komplikationen der Aggregattasche: Taschenhämatom und andere Taschenprobleme (nicht: Tascheninfektion), sofern die Implantation des Aggregats im Erfassungsjahr oder im Vorjahr stattfand </w:delText>
        </w:r>
        <w:r>
          <w:br/>
          <w:delText xml:space="preserve"> </w:delText>
        </w:r>
        <w:r>
          <w:br/>
          <w:delText xml:space="preserve">Persson et al. (2014) kommen in einer Übersichtsarbeit zu Komplikationen nach ICD-Eingriffen zu der Einschätzung, dass perioperative Komplikationen während des Krankenhausaufenthalts selten sind und dass für spätere Komplikationen keine verlässlichen Angaben vorliegen. Einige relevante Ergebnisse sollen dennoch berichtet werden. </w:delText>
        </w:r>
        <w:r>
          <w:br/>
          <w:delText xml:space="preserve"> </w:delText>
        </w:r>
        <w:r>
          <w:br/>
          <w:delText xml:space="preserve">Duray et al. (2009) führten eine Follow-up-Auswertung bei 816 Patienten, denen zwischen 2000 und 2007 Implantierbare Defibrillatoren implantiert wurden (mittleres Follow-up-Intervall: 31 Monate) durch. Die Inzidenz von Revisionseingriffen betrug 5,8 % (5,8 Eingriffe/100 Patientenjahre). Häufigster Revisionsgrund waren Sondenprobleme (3,8 Eingriffe/100 Patientenjahre). </w:delText>
        </w:r>
        <w:r>
          <w:br/>
          <w:delText xml:space="preserve"> </w:delText>
        </w:r>
        <w:r>
          <w:br/>
          <w:delText xml:space="preserve">Kirkfeldt et al. (2014) berichten über Ergebnisse eines 6-Monats-Follow-up nach Herzschrittmacher- und ICD-Eingriffen. Insgesamt traten bei 9,5 % der erfassten Patientinnen und Patienten Komplikationen innerhalb dieses Zeitraums auf. Aus der Tabelle 1 in Kirkfeldt et al. (2014) ergibt sich die folgende Aufschlüsselung der Komplikationshäufigkeit nach Eingriffen bei Rhythmusimplantaten: </w:delText>
        </w:r>
        <w:r>
          <w:br/>
          <w:delText xml:space="preserve"> </w:delText>
        </w:r>
        <w:r>
          <w:br/>
          <w:delText xml:space="preserve">• Herzschrittmacher: Einkammersysteme 6,9 %, Zweikammersysteme 8,9 %, CRT-P 9,6 % </w:delText>
        </w:r>
        <w:r>
          <w:br/>
          <w:delText xml:space="preserve">• ICD: Einkammersysteme 8,3 %, Zweikammersysteme 14,1 %, CRT-D 17,8 % </w:delText>
        </w:r>
        <w:r>
          <w:br/>
          <w:delText xml:space="preserve"> </w:delText>
        </w:r>
        <w:r>
          <w:br/>
          <w:delText xml:space="preserve">Nach diesen Ergebnissen sind Komplikationen bei ICD häufiger als bei Herzschrittmachern, bei Zweikammersystemen häufiger als bei Einkammersystemen sowie bei CRT häufiger als bei konventionellen Systemen. Etwa ein Drittel der Komplikationen (3,1 %) sind Sondenkomplikationen (einschließlich Myokardperforation). Der Anteil der Taschenprobleme (ohne Infektionen) liegt bei 3 %. </w:delText>
        </w:r>
        <w:r>
          <w:br/>
          <w:delText xml:space="preserve"> </w:delText>
        </w:r>
        <w:r>
          <w:br/>
          <w:delText xml:space="preserve">Palmisano et al. (2013) berechneten für ein Längsschnitt-Follow-up nach Herzschrittmacher- und ICD-Eingriffen folgende jährliche Komplikationsraten: </w:delText>
        </w:r>
        <w:r>
          <w:br/>
          <w:delText xml:space="preserve">Herzschrittmacher-Implantation: 1,7 % </w:delText>
        </w:r>
        <w:r>
          <w:br/>
          <w:delText xml:space="preserve">• ICD-Implantation: 3,5 % </w:delText>
        </w:r>
        <w:r>
          <w:br/>
          <w:delText xml:space="preserve">• CRT-Implantation: 9,5 % </w:delText>
        </w:r>
        <w:r>
          <w:br/>
          <w:delText xml:space="preserve">• Aggregatwechsel (für alle Systeme): 1,7 % </w:delText>
        </w:r>
        <w:r>
          <w:br/>
          <w:delText xml:space="preserve">Wie Palmisano et al. (2013) mitteilen, ist die hohe Komplikationsrate bei CRT-Systemen primär auf Probleme der linksventrikulären Sonde und auf Infektionen zurückzuführen. </w:delText>
        </w:r>
        <w:r>
          <w:br/>
          <w:delText xml:space="preserve"> </w:delText>
        </w:r>
        <w:r>
          <w:br/>
          <w:delText xml:space="preserve">In der Untersuchung von Kramer et al. (2013) wurde für ICD-Implantationen eine Komplikationsrate von 3,2 % (Follow-up-Median: 2 Jahre) und für Aggregatwechsel von 0,9 % (Follow-up-Median: 2,5 Jahre) ermittelt. Die Komplikationen nach Erstimplantation waren zu jeweils knapp einem Drittel Sondendislokationen und Hämatome (1 % und 0,9 %). </w:delText>
        </w:r>
        <w:r>
          <w:br/>
          <w:delText xml:space="preserve"> </w:delText>
        </w:r>
        <w:r>
          <w:br/>
          <w:delText xml:space="preserve">Es ist schwierig, aus vorliegenden Untersuchungen Schätzungen der Inzidenz von Komplikationen nach ICD-Eingriffen abzuleiten. Gründe hierfür sind u. a. unterschiedliche Follow-up-Intervalle und unterschiedliche Definitionen dessen, was als „Komplikation“ gelten soll. So sind bei Kirkfeldt et al. (2014) auch „minor complications“ eingeschlossen, die nicht unbedingt zu einer erneuten stationären Behandlung führen. </w:delText>
        </w:r>
        <w:r>
          <w:br/>
          <w:delText xml:space="preserve"> </w:delText>
        </w:r>
        <w:r>
          <w:br/>
          <w:delText xml:space="preserve">Charakteristische Unterschiede resp. Risikofaktoren sind jedoch erkennbar: </w:delText>
        </w:r>
        <w:r>
          <w:br/>
          <w:delText xml:space="preserve">• Bei implantierbaren Defibrillatoren sind Komplikationen häufiger als bei Herzschrittmachern </w:delText>
        </w:r>
        <w:r>
          <w:br/>
          <w:delText xml:space="preserve">• Bei Zweikammersystemen sind Komplikationen häufiger als bei Einkammersystemen; bei CRT-Systemen wiederum häufiger als bei Zweikammersystemen </w:delText>
        </w:r>
        <w:r>
          <w:br/>
          <w:delText xml:space="preserve">• Nach Aggregatwechseln sind weniger Komplikationen zu befürchten als bei Erstimplantationen </w:delText>
        </w:r>
        <w:r>
          <w:br/>
          <w:delText xml:space="preserve"> </w:delText>
        </w:r>
        <w:r>
          <w:br/>
          <w:delText xml:space="preserve">In der Bundesauswertung zum Erfassungsjahr 2013 beträgt die geschätzte Häufigkeit prozedurassoziierter Probleme nach ICD-Eingriffen 5,2 % (AQUA 2014). Die Häufigkeiten der einzelnen Komplikationen waren wie folgt: </w:delText>
        </w:r>
        <w:r>
          <w:br/>
          <w:delText xml:space="preserve"> </w:delText>
        </w:r>
        <w:r>
          <w:br/>
          <w:delText xml:space="preserve">Taschenprobleme: </w:delText>
        </w:r>
        <w:r>
          <w:br/>
          <w:delText xml:space="preserve">• Hämatom 0,2 % </w:delText>
        </w:r>
        <w:r>
          <w:br/>
          <w:delText xml:space="preserve">• sonstiges Taschenproblem 1 % </w:delText>
        </w:r>
        <w:r>
          <w:br/>
          <w:delText xml:space="preserve"> </w:delText>
        </w:r>
        <w:r>
          <w:br/>
          <w:delText xml:space="preserve">Sondenprobleme: </w:delText>
        </w:r>
        <w:r>
          <w:br/>
          <w:delText xml:space="preserve">• Dislokation 2,1 % </w:delText>
        </w:r>
        <w:r>
          <w:br/>
          <w:delText xml:space="preserve">• Sondenbruch/Isolationsdefekt 0,4 % </w:delText>
        </w:r>
        <w:r>
          <w:br/>
          <w:delText xml:space="preserve">• Zwerchfellzucken 0,2 % </w:delText>
        </w:r>
        <w:r>
          <w:br/>
          <w:delText xml:space="preserve">• Oversensing 0,1 % </w:delText>
        </w:r>
        <w:r>
          <w:br/>
          <w:delText xml:space="preserve">• Undersensing 0,3 % </w:delText>
        </w:r>
        <w:r>
          <w:br/>
          <w:delText xml:space="preserve">• Stimulationsverlust/Reizschwellenanstieg 0,8 % </w:delText>
        </w:r>
        <w:r>
          <w:br/>
          <w:delText xml:space="preserve">• Myokardperforation 0,1 % </w:delText>
        </w:r>
        <w:r>
          <w:br/>
          <w:delText xml:space="preserve">• sonstiges Sondenproblem 0,4 % </w:delText>
        </w:r>
        <w:r>
          <w:br/>
          <w:delText xml:space="preserve"> </w:delText>
        </w:r>
        <w:r>
          <w:br/>
          <w:delText xml:space="preserve">Derzeit ist es in der externen stationären Qualitätssicherung noch nicht möglich, dokumentierte Revisionseingriffe mit Indexeingriffen (Erstimplantationen oder andere vorangehende Eingriffe) bei einem Nachbeobachtungszeitraum von einem Jahr zu verknüpfen. Da somit die Grundgesamtheit dokumentierter Revisionseingriffe nicht bestimmbar ist, wird als Approximation der Inzidenz von prozedurassoziierten Problemen die Anzahl der erfassten Revisionseingriffe wegen prozedurassoziierten Problemen auf das Eingriffsvolumen der Einrichtung bezogen. </w:delText>
        </w:r>
        <w:r>
          <w:br/>
          <w:delText xml:space="preserve"> </w:delText>
        </w:r>
        <w:r>
          <w:br/>
          <w:delText>Seit dem Erfassungsjahr 2018 werden Daten erhoben, die eine Verknüpfung dokumentierter Index- und Folgeeingriffe ermöglichen. Dies erlaubt Follow-up-Auswertungen auf der Basis adäquat definierter Grundgesamtheiten. Mit der Zusammenführung von Datensätzen kann auch geprüft werden, ob auf der Basis der Falldokumentation zu Indexeingriffen eine Adjustierung des Risikos prozedurassoziierter Probleme möglich ist.</w:delText>
        </w:r>
      </w:del>
    </w:p>
    <w:p w14:paraId="61EFC628" w14:textId="77777777" w:rsidR="007809D6" w:rsidRDefault="007809D6">
      <w:pPr>
        <w:rPr>
          <w:del w:id="644" w:author="IQTIG" w:date="2020-04-28T19:37:00Z"/>
        </w:rPr>
        <w:sectPr w:rsidR="007809D6" w:rsidSect="000A3778">
          <w:headerReference w:type="even" r:id="rId41"/>
          <w:headerReference w:type="default" r:id="rId42"/>
          <w:footerReference w:type="even" r:id="rId43"/>
          <w:footerReference w:type="default" r:id="rId44"/>
          <w:headerReference w:type="first" r:id="rId45"/>
          <w:footerReference w:type="first" r:id="rId46"/>
          <w:pgSz w:w="11906" w:h="16838"/>
          <w:pgMar w:top="1418" w:right="1134" w:bottom="1418" w:left="1701" w:header="454" w:footer="737" w:gutter="0"/>
          <w:cols w:space="708"/>
          <w:docGrid w:linePitch="360"/>
        </w:sectPr>
      </w:pPr>
    </w:p>
    <w:p w14:paraId="4691E5C4" w14:textId="77777777" w:rsidR="000F0644" w:rsidRDefault="007A0E5C" w:rsidP="00447106">
      <w:pPr>
        <w:pStyle w:val="Absatzberschriftebene2nurinNavigation"/>
        <w:rPr>
          <w:del w:id="645" w:author="IQTIG" w:date="2020-04-28T19:37:00Z"/>
        </w:rPr>
      </w:pPr>
      <w:del w:id="646" w:author="IQTIG" w:date="2020-04-28T19:37:00Z">
        <w:r>
          <w:delText>Verwendete Datenfelder</w:delText>
        </w:r>
      </w:del>
    </w:p>
    <w:p w14:paraId="662865FE" w14:textId="77777777" w:rsidR="001046CA" w:rsidRPr="00840C92" w:rsidRDefault="007A0E5C" w:rsidP="000361A4">
      <w:pPr>
        <w:rPr>
          <w:del w:id="647" w:author="IQTIG" w:date="2020-04-28T19:37:00Z"/>
        </w:rPr>
      </w:pPr>
      <w:del w:id="648" w:author="IQTIG" w:date="2020-04-28T19:37:00Z">
        <w:r w:rsidRPr="000361A4">
          <w:delText xml:space="preserve">Datenbasis: Spezifikation </w:delText>
        </w:r>
        <w:r>
          <w:delText>2018</w:delText>
        </w:r>
      </w:del>
    </w:p>
    <w:tbl>
      <w:tblPr>
        <w:tblStyle w:val="IQTIGStandard"/>
        <w:tblW w:w="9072" w:type="dxa"/>
        <w:tblLayout w:type="fixed"/>
        <w:tblLook w:val="0420" w:firstRow="1" w:lastRow="0" w:firstColumn="0" w:lastColumn="0" w:noHBand="0" w:noVBand="1"/>
      </w:tblPr>
      <w:tblGrid>
        <w:gridCol w:w="1136"/>
        <w:gridCol w:w="1950"/>
        <w:gridCol w:w="591"/>
        <w:gridCol w:w="2987"/>
        <w:gridCol w:w="2408"/>
      </w:tblGrid>
      <w:tr w:rsidR="00275B01" w:rsidRPr="009E2B0C" w14:paraId="3DD19EC3" w14:textId="77777777" w:rsidTr="00133FB8">
        <w:trPr>
          <w:cnfStyle w:val="100000000000" w:firstRow="1" w:lastRow="0" w:firstColumn="0" w:lastColumn="0" w:oddVBand="0" w:evenVBand="0" w:oddHBand="0" w:evenHBand="0" w:firstRowFirstColumn="0" w:firstRowLastColumn="0" w:lastRowFirstColumn="0" w:lastRowLastColumn="0"/>
          <w:trHeight w:val="370"/>
          <w:tblHeader/>
          <w:del w:id="649" w:author="IQTIG" w:date="2020-04-28T19:37:00Z"/>
        </w:trPr>
        <w:tc>
          <w:tcPr>
            <w:tcW w:w="626" w:type="pct"/>
          </w:tcPr>
          <w:p w14:paraId="36DDC0A7" w14:textId="77777777" w:rsidR="000F0644" w:rsidRPr="009E2B0C" w:rsidRDefault="007A0E5C" w:rsidP="000361A4">
            <w:pPr>
              <w:pStyle w:val="Tabellenkopf"/>
              <w:rPr>
                <w:del w:id="650" w:author="IQTIG" w:date="2020-04-28T19:37:00Z"/>
              </w:rPr>
            </w:pPr>
            <w:del w:id="651" w:author="IQTIG" w:date="2020-04-28T19:37:00Z">
              <w:r>
                <w:delText>Item</w:delText>
              </w:r>
            </w:del>
          </w:p>
        </w:tc>
        <w:tc>
          <w:tcPr>
            <w:tcW w:w="1075" w:type="pct"/>
          </w:tcPr>
          <w:p w14:paraId="74349869" w14:textId="77777777" w:rsidR="000F0644" w:rsidRPr="009E2B0C" w:rsidRDefault="007A0E5C" w:rsidP="000361A4">
            <w:pPr>
              <w:pStyle w:val="Tabellenkopf"/>
              <w:rPr>
                <w:del w:id="652" w:author="IQTIG" w:date="2020-04-28T19:37:00Z"/>
              </w:rPr>
            </w:pPr>
            <w:del w:id="653" w:author="IQTIG" w:date="2020-04-28T19:37:00Z">
              <w:r>
                <w:delText>Bezeichnung</w:delText>
              </w:r>
            </w:del>
          </w:p>
        </w:tc>
        <w:tc>
          <w:tcPr>
            <w:tcW w:w="326" w:type="pct"/>
          </w:tcPr>
          <w:p w14:paraId="20C7FADE" w14:textId="77777777" w:rsidR="000F0644" w:rsidRPr="009E2B0C" w:rsidRDefault="007A0E5C" w:rsidP="000361A4">
            <w:pPr>
              <w:pStyle w:val="Tabellenkopf"/>
              <w:rPr>
                <w:del w:id="654" w:author="IQTIG" w:date="2020-04-28T19:37:00Z"/>
              </w:rPr>
            </w:pPr>
            <w:del w:id="655" w:author="IQTIG" w:date="2020-04-28T19:37:00Z">
              <w:r>
                <w:delText>M/K</w:delText>
              </w:r>
            </w:del>
          </w:p>
        </w:tc>
        <w:tc>
          <w:tcPr>
            <w:tcW w:w="1646" w:type="pct"/>
          </w:tcPr>
          <w:p w14:paraId="32EFE0E7" w14:textId="77777777" w:rsidR="000F0644" w:rsidRPr="009E2B0C" w:rsidRDefault="007A0E5C" w:rsidP="000361A4">
            <w:pPr>
              <w:pStyle w:val="Tabellenkopf"/>
              <w:rPr>
                <w:del w:id="656" w:author="IQTIG" w:date="2020-04-28T19:37:00Z"/>
              </w:rPr>
            </w:pPr>
            <w:del w:id="657" w:author="IQTIG" w:date="2020-04-28T19:37:00Z">
              <w:r>
                <w:delText>Schlüssel/Formel</w:delText>
              </w:r>
            </w:del>
          </w:p>
        </w:tc>
        <w:tc>
          <w:tcPr>
            <w:tcW w:w="1328" w:type="pct"/>
          </w:tcPr>
          <w:p w14:paraId="3793D7FC" w14:textId="77777777" w:rsidR="000F0644" w:rsidRPr="009E2B0C" w:rsidRDefault="007A0E5C" w:rsidP="000361A4">
            <w:pPr>
              <w:pStyle w:val="Tabellenkopf"/>
              <w:rPr>
                <w:del w:id="658" w:author="IQTIG" w:date="2020-04-28T19:37:00Z"/>
              </w:rPr>
            </w:pPr>
            <w:del w:id="659" w:author="IQTIG" w:date="2020-04-28T19:37:00Z">
              <w:r>
                <w:delText xml:space="preserve">Feldname  </w:delText>
              </w:r>
            </w:del>
          </w:p>
        </w:tc>
      </w:tr>
      <w:tr w:rsidR="00275B01" w:rsidRPr="00743DF3" w14:paraId="2ADCFC58" w14:textId="77777777" w:rsidTr="00133FB8">
        <w:trPr>
          <w:cnfStyle w:val="000000100000" w:firstRow="0" w:lastRow="0" w:firstColumn="0" w:lastColumn="0" w:oddVBand="0" w:evenVBand="0" w:oddHBand="1" w:evenHBand="0" w:firstRowFirstColumn="0" w:firstRowLastColumn="0" w:lastRowFirstColumn="0" w:lastRowLastColumn="0"/>
          <w:trHeight w:val="409"/>
          <w:del w:id="660" w:author="IQTIG" w:date="2020-04-28T19:37:00Z"/>
        </w:trPr>
        <w:tc>
          <w:tcPr>
            <w:tcW w:w="626" w:type="pct"/>
          </w:tcPr>
          <w:p w14:paraId="2DC46BDE" w14:textId="77777777" w:rsidR="000F0644" w:rsidRPr="00743DF3" w:rsidRDefault="007A0E5C" w:rsidP="000361A4">
            <w:pPr>
              <w:pStyle w:val="Tabellentext"/>
              <w:rPr>
                <w:del w:id="661" w:author="IQTIG" w:date="2020-04-28T19:37:00Z"/>
              </w:rPr>
            </w:pPr>
            <w:del w:id="662" w:author="IQTIG" w:date="2020-04-28T19:37:00Z">
              <w:r>
                <w:delText>17:B</w:delText>
              </w:r>
            </w:del>
          </w:p>
        </w:tc>
        <w:tc>
          <w:tcPr>
            <w:tcW w:w="1075" w:type="pct"/>
          </w:tcPr>
          <w:p w14:paraId="636AF2FF" w14:textId="77777777" w:rsidR="000F0644" w:rsidRPr="00743DF3" w:rsidRDefault="007A0E5C" w:rsidP="000361A4">
            <w:pPr>
              <w:pStyle w:val="Tabellentext"/>
              <w:rPr>
                <w:del w:id="663" w:author="IQTIG" w:date="2020-04-28T19:37:00Z"/>
              </w:rPr>
            </w:pPr>
            <w:del w:id="664" w:author="IQTIG" w:date="2020-04-28T19:37:00Z">
              <w:r>
                <w:delText>Taschenproblem</w:delText>
              </w:r>
            </w:del>
          </w:p>
        </w:tc>
        <w:tc>
          <w:tcPr>
            <w:tcW w:w="326" w:type="pct"/>
          </w:tcPr>
          <w:p w14:paraId="18F90831" w14:textId="77777777" w:rsidR="000F0644" w:rsidRPr="00743DF3" w:rsidRDefault="007A0E5C" w:rsidP="000361A4">
            <w:pPr>
              <w:pStyle w:val="Tabellentext"/>
              <w:rPr>
                <w:del w:id="665" w:author="IQTIG" w:date="2020-04-28T19:37:00Z"/>
              </w:rPr>
            </w:pPr>
            <w:del w:id="666" w:author="IQTIG" w:date="2020-04-28T19:37:00Z">
              <w:r>
                <w:delText>M</w:delText>
              </w:r>
            </w:del>
          </w:p>
        </w:tc>
        <w:tc>
          <w:tcPr>
            <w:tcW w:w="1646" w:type="pct"/>
          </w:tcPr>
          <w:p w14:paraId="24BBF454" w14:textId="77777777" w:rsidR="000F0644" w:rsidRPr="00743DF3" w:rsidRDefault="007A0E5C" w:rsidP="00177070">
            <w:pPr>
              <w:pStyle w:val="Tabellentext"/>
              <w:ind w:left="453" w:hanging="340"/>
              <w:rPr>
                <w:del w:id="667" w:author="IQTIG" w:date="2020-04-28T19:37:00Z"/>
              </w:rPr>
            </w:pPr>
            <w:del w:id="668" w:author="IQTIG" w:date="2020-04-28T19:37:00Z">
              <w:r>
                <w:delText>0 =</w:delText>
              </w:r>
              <w:r>
                <w:tab/>
                <w:delText>kein Taschenproblem</w:delText>
              </w:r>
            </w:del>
          </w:p>
          <w:p w14:paraId="5998FAA7" w14:textId="77777777" w:rsidR="000F0644" w:rsidRPr="00743DF3" w:rsidRDefault="007A0E5C" w:rsidP="00177070">
            <w:pPr>
              <w:pStyle w:val="Tabellentext"/>
              <w:ind w:left="453" w:hanging="340"/>
              <w:rPr>
                <w:del w:id="669" w:author="IQTIG" w:date="2020-04-28T19:37:00Z"/>
              </w:rPr>
            </w:pPr>
            <w:del w:id="670" w:author="IQTIG" w:date="2020-04-28T19:37:00Z">
              <w:r>
                <w:delText>1 =</w:delText>
              </w:r>
              <w:r>
                <w:tab/>
                <w:delText>Taschenhämatom</w:delText>
              </w:r>
            </w:del>
          </w:p>
          <w:p w14:paraId="5CD4C516" w14:textId="77777777" w:rsidR="000F0644" w:rsidRPr="00743DF3" w:rsidRDefault="007A0E5C" w:rsidP="00177070">
            <w:pPr>
              <w:pStyle w:val="Tabellentext"/>
              <w:ind w:left="453" w:hanging="340"/>
              <w:rPr>
                <w:del w:id="671" w:author="IQTIG" w:date="2020-04-28T19:37:00Z"/>
              </w:rPr>
            </w:pPr>
            <w:del w:id="672" w:author="IQTIG" w:date="2020-04-28T19:37:00Z">
              <w:r>
                <w:delText>2 =</w:delText>
              </w:r>
              <w:r>
                <w:tab/>
                <w:delText>Aggregatperforation</w:delText>
              </w:r>
            </w:del>
          </w:p>
          <w:p w14:paraId="6999D6D3" w14:textId="77777777" w:rsidR="000F0644" w:rsidRPr="00743DF3" w:rsidRDefault="007A0E5C" w:rsidP="00177070">
            <w:pPr>
              <w:pStyle w:val="Tabellentext"/>
              <w:ind w:left="453" w:hanging="340"/>
              <w:rPr>
                <w:del w:id="673" w:author="IQTIG" w:date="2020-04-28T19:37:00Z"/>
              </w:rPr>
            </w:pPr>
            <w:del w:id="674" w:author="IQTIG" w:date="2020-04-28T19:37:00Z">
              <w:r>
                <w:delText>3 =</w:delText>
              </w:r>
              <w:r>
                <w:tab/>
                <w:delText>Infektion</w:delText>
              </w:r>
            </w:del>
          </w:p>
          <w:p w14:paraId="4DD343D4" w14:textId="77777777" w:rsidR="000F0644" w:rsidRPr="00743DF3" w:rsidRDefault="007A0E5C" w:rsidP="00177070">
            <w:pPr>
              <w:pStyle w:val="Tabellentext"/>
              <w:ind w:left="453" w:hanging="340"/>
              <w:rPr>
                <w:del w:id="675" w:author="IQTIG" w:date="2020-04-28T19:37:00Z"/>
              </w:rPr>
            </w:pPr>
            <w:del w:id="676" w:author="IQTIG" w:date="2020-04-28T19:37:00Z">
              <w:r>
                <w:delText>9 =</w:delText>
              </w:r>
              <w:r>
                <w:tab/>
                <w:delText>sonstiges Taschenproblem</w:delText>
              </w:r>
            </w:del>
          </w:p>
        </w:tc>
        <w:tc>
          <w:tcPr>
            <w:tcW w:w="1328" w:type="pct"/>
          </w:tcPr>
          <w:p w14:paraId="3CDDFA6D" w14:textId="77777777" w:rsidR="000F0644" w:rsidRPr="00743DF3" w:rsidRDefault="007A0E5C" w:rsidP="000361A4">
            <w:pPr>
              <w:pStyle w:val="Tabellentext"/>
              <w:rPr>
                <w:del w:id="677" w:author="IQTIG" w:date="2020-04-28T19:37:00Z"/>
              </w:rPr>
            </w:pPr>
            <w:del w:id="678" w:author="IQTIG" w:date="2020-04-28T19:37:00Z">
              <w:r>
                <w:delText>TASCHENPROBLEM</w:delText>
              </w:r>
            </w:del>
          </w:p>
        </w:tc>
      </w:tr>
      <w:tr w:rsidR="00275B01" w:rsidRPr="00743DF3" w14:paraId="39F1CBF9" w14:textId="77777777" w:rsidTr="00133FB8">
        <w:trPr>
          <w:cnfStyle w:val="000000010000" w:firstRow="0" w:lastRow="0" w:firstColumn="0" w:lastColumn="0" w:oddVBand="0" w:evenVBand="0" w:oddHBand="0" w:evenHBand="1" w:firstRowFirstColumn="0" w:firstRowLastColumn="0" w:lastRowFirstColumn="0" w:lastRowLastColumn="0"/>
          <w:trHeight w:val="409"/>
          <w:del w:id="679" w:author="IQTIG" w:date="2020-04-28T19:37:00Z"/>
        </w:trPr>
        <w:tc>
          <w:tcPr>
            <w:tcW w:w="626" w:type="pct"/>
          </w:tcPr>
          <w:p w14:paraId="7AC98026" w14:textId="77777777" w:rsidR="000F0644" w:rsidRPr="00743DF3" w:rsidRDefault="007A0E5C" w:rsidP="000361A4">
            <w:pPr>
              <w:pStyle w:val="Tabellentext"/>
              <w:rPr>
                <w:del w:id="680" w:author="IQTIG" w:date="2020-04-28T19:37:00Z"/>
              </w:rPr>
            </w:pPr>
            <w:del w:id="681" w:author="IQTIG" w:date="2020-04-28T19:37:00Z">
              <w:r>
                <w:delText>20:B</w:delText>
              </w:r>
            </w:del>
          </w:p>
        </w:tc>
        <w:tc>
          <w:tcPr>
            <w:tcW w:w="1075" w:type="pct"/>
          </w:tcPr>
          <w:p w14:paraId="1F463D40" w14:textId="77777777" w:rsidR="000F0644" w:rsidRPr="00743DF3" w:rsidRDefault="007A0E5C" w:rsidP="000361A4">
            <w:pPr>
              <w:pStyle w:val="Tabellentext"/>
              <w:rPr>
                <w:del w:id="682" w:author="IQTIG" w:date="2020-04-28T19:37:00Z"/>
              </w:rPr>
            </w:pPr>
            <w:del w:id="683" w:author="IQTIG" w:date="2020-04-28T19:37:00Z">
              <w:r>
                <w:delText>Ort der letzten ICD- (oder Schrittmacher-)OP vor diesem Eingriff</w:delText>
              </w:r>
            </w:del>
          </w:p>
        </w:tc>
        <w:tc>
          <w:tcPr>
            <w:tcW w:w="326" w:type="pct"/>
          </w:tcPr>
          <w:p w14:paraId="64A87513" w14:textId="77777777" w:rsidR="000F0644" w:rsidRPr="00743DF3" w:rsidRDefault="007A0E5C" w:rsidP="000361A4">
            <w:pPr>
              <w:pStyle w:val="Tabellentext"/>
              <w:rPr>
                <w:del w:id="684" w:author="IQTIG" w:date="2020-04-28T19:37:00Z"/>
              </w:rPr>
            </w:pPr>
            <w:del w:id="685" w:author="IQTIG" w:date="2020-04-28T19:37:00Z">
              <w:r>
                <w:delText>M</w:delText>
              </w:r>
            </w:del>
          </w:p>
        </w:tc>
        <w:tc>
          <w:tcPr>
            <w:tcW w:w="1646" w:type="pct"/>
          </w:tcPr>
          <w:p w14:paraId="2DA035EA" w14:textId="77777777" w:rsidR="000F0644" w:rsidRPr="00743DF3" w:rsidRDefault="007A0E5C" w:rsidP="00177070">
            <w:pPr>
              <w:pStyle w:val="Tabellentext"/>
              <w:ind w:left="453" w:hanging="340"/>
              <w:rPr>
                <w:del w:id="686" w:author="IQTIG" w:date="2020-04-28T19:37:00Z"/>
              </w:rPr>
            </w:pPr>
            <w:del w:id="687" w:author="IQTIG" w:date="2020-04-28T19:37:00Z">
              <w:r>
                <w:delText>1 =</w:delText>
              </w:r>
              <w:r>
                <w:tab/>
                <w:delText>stationär, eigene Institution</w:delText>
              </w:r>
            </w:del>
          </w:p>
          <w:p w14:paraId="76412DF1" w14:textId="77777777" w:rsidR="000F0644" w:rsidRPr="00743DF3" w:rsidRDefault="007A0E5C" w:rsidP="00177070">
            <w:pPr>
              <w:pStyle w:val="Tabellentext"/>
              <w:ind w:left="453" w:hanging="340"/>
              <w:rPr>
                <w:del w:id="688" w:author="IQTIG" w:date="2020-04-28T19:37:00Z"/>
              </w:rPr>
            </w:pPr>
            <w:del w:id="689" w:author="IQTIG" w:date="2020-04-28T19:37:00Z">
              <w:r>
                <w:delText>2 =</w:delText>
              </w:r>
              <w:r>
                <w:tab/>
                <w:delText>stationär, andere Institution</w:delText>
              </w:r>
            </w:del>
          </w:p>
          <w:p w14:paraId="3D8C71E2" w14:textId="77777777" w:rsidR="000F0644" w:rsidRPr="00743DF3" w:rsidRDefault="007A0E5C" w:rsidP="00177070">
            <w:pPr>
              <w:pStyle w:val="Tabellentext"/>
              <w:ind w:left="453" w:hanging="340"/>
              <w:rPr>
                <w:del w:id="690" w:author="IQTIG" w:date="2020-04-28T19:37:00Z"/>
              </w:rPr>
            </w:pPr>
            <w:del w:id="691" w:author="IQTIG" w:date="2020-04-28T19:37:00Z">
              <w:r>
                <w:delText>3 =</w:delText>
              </w:r>
              <w:r>
                <w:tab/>
                <w:delText>stationsersetzend/​ambulant, eigene Institution</w:delText>
              </w:r>
            </w:del>
          </w:p>
          <w:p w14:paraId="4FF9C457" w14:textId="77777777" w:rsidR="000F0644" w:rsidRPr="00743DF3" w:rsidRDefault="007A0E5C" w:rsidP="00177070">
            <w:pPr>
              <w:pStyle w:val="Tabellentext"/>
              <w:ind w:left="453" w:hanging="340"/>
              <w:rPr>
                <w:del w:id="692" w:author="IQTIG" w:date="2020-04-28T19:37:00Z"/>
              </w:rPr>
            </w:pPr>
            <w:del w:id="693" w:author="IQTIG" w:date="2020-04-28T19:37:00Z">
              <w:r>
                <w:delText>4 =</w:delText>
              </w:r>
              <w:r>
                <w:tab/>
                <w:delText>stationsersetzend/​ambulant, andere Institution</w:delText>
              </w:r>
            </w:del>
          </w:p>
        </w:tc>
        <w:tc>
          <w:tcPr>
            <w:tcW w:w="1328" w:type="pct"/>
          </w:tcPr>
          <w:p w14:paraId="3BEE2442" w14:textId="77777777" w:rsidR="000F0644" w:rsidRPr="00743DF3" w:rsidRDefault="007A0E5C" w:rsidP="000361A4">
            <w:pPr>
              <w:pStyle w:val="Tabellentext"/>
              <w:rPr>
                <w:del w:id="694" w:author="IQTIG" w:date="2020-04-28T19:37:00Z"/>
              </w:rPr>
            </w:pPr>
            <w:del w:id="695" w:author="IQTIG" w:date="2020-04-28T19:37:00Z">
              <w:r>
                <w:delText>ORTLETZTEOP</w:delText>
              </w:r>
            </w:del>
          </w:p>
        </w:tc>
      </w:tr>
      <w:tr w:rsidR="00275B01" w:rsidRPr="00743DF3" w14:paraId="5C2CC99B" w14:textId="77777777" w:rsidTr="00133FB8">
        <w:trPr>
          <w:cnfStyle w:val="000000100000" w:firstRow="0" w:lastRow="0" w:firstColumn="0" w:lastColumn="0" w:oddVBand="0" w:evenVBand="0" w:oddHBand="1" w:evenHBand="0" w:firstRowFirstColumn="0" w:firstRowLastColumn="0" w:lastRowFirstColumn="0" w:lastRowLastColumn="0"/>
          <w:trHeight w:val="409"/>
          <w:del w:id="696" w:author="IQTIG" w:date="2020-04-28T19:37:00Z"/>
        </w:trPr>
        <w:tc>
          <w:tcPr>
            <w:tcW w:w="626" w:type="pct"/>
          </w:tcPr>
          <w:p w14:paraId="0C2ADAB0" w14:textId="77777777" w:rsidR="000F0644" w:rsidRPr="00743DF3" w:rsidRDefault="007A0E5C" w:rsidP="000361A4">
            <w:pPr>
              <w:pStyle w:val="Tabellentext"/>
              <w:rPr>
                <w:del w:id="697" w:author="IQTIG" w:date="2020-04-28T19:37:00Z"/>
              </w:rPr>
            </w:pPr>
            <w:del w:id="698" w:author="IQTIG" w:date="2020-04-28T19:37:00Z">
              <w:r>
                <w:delText>26.1:B</w:delText>
              </w:r>
            </w:del>
          </w:p>
        </w:tc>
        <w:tc>
          <w:tcPr>
            <w:tcW w:w="1075" w:type="pct"/>
          </w:tcPr>
          <w:p w14:paraId="6314537F" w14:textId="77777777" w:rsidR="000F0644" w:rsidRPr="00743DF3" w:rsidRDefault="007A0E5C" w:rsidP="000361A4">
            <w:pPr>
              <w:pStyle w:val="Tabellentext"/>
              <w:rPr>
                <w:del w:id="699" w:author="IQTIG" w:date="2020-04-28T19:37:00Z"/>
              </w:rPr>
            </w:pPr>
            <w:del w:id="700" w:author="IQTIG" w:date="2020-04-28T19:37:00Z">
              <w:r>
                <w:delText>Aggregat: Jahr der Implantation</w:delText>
              </w:r>
            </w:del>
          </w:p>
        </w:tc>
        <w:tc>
          <w:tcPr>
            <w:tcW w:w="326" w:type="pct"/>
          </w:tcPr>
          <w:p w14:paraId="1DD42CDE" w14:textId="77777777" w:rsidR="000F0644" w:rsidRPr="00743DF3" w:rsidRDefault="007A0E5C" w:rsidP="000361A4">
            <w:pPr>
              <w:pStyle w:val="Tabellentext"/>
              <w:rPr>
                <w:del w:id="701" w:author="IQTIG" w:date="2020-04-28T19:37:00Z"/>
              </w:rPr>
            </w:pPr>
            <w:del w:id="702" w:author="IQTIG" w:date="2020-04-28T19:37:00Z">
              <w:r>
                <w:delText>K</w:delText>
              </w:r>
            </w:del>
          </w:p>
        </w:tc>
        <w:tc>
          <w:tcPr>
            <w:tcW w:w="1646" w:type="pct"/>
          </w:tcPr>
          <w:p w14:paraId="6FCA128B" w14:textId="77777777" w:rsidR="000F0644" w:rsidRPr="00743DF3" w:rsidRDefault="007A0E5C" w:rsidP="00177070">
            <w:pPr>
              <w:pStyle w:val="Tabellentext"/>
              <w:ind w:left="453" w:hanging="340"/>
              <w:rPr>
                <w:del w:id="703" w:author="IQTIG" w:date="2020-04-28T19:37:00Z"/>
              </w:rPr>
            </w:pPr>
            <w:del w:id="704" w:author="IQTIG" w:date="2020-04-28T19:37:00Z">
              <w:r>
                <w:delText>-</w:delText>
              </w:r>
            </w:del>
          </w:p>
        </w:tc>
        <w:tc>
          <w:tcPr>
            <w:tcW w:w="1328" w:type="pct"/>
          </w:tcPr>
          <w:p w14:paraId="36364CCB" w14:textId="77777777" w:rsidR="000F0644" w:rsidRPr="00743DF3" w:rsidRDefault="007A0E5C" w:rsidP="000361A4">
            <w:pPr>
              <w:pStyle w:val="Tabellentext"/>
              <w:rPr>
                <w:del w:id="705" w:author="IQTIG" w:date="2020-04-28T19:37:00Z"/>
              </w:rPr>
            </w:pPr>
            <w:del w:id="706" w:author="IQTIG" w:date="2020-04-28T19:37:00Z">
              <w:r>
                <w:delText>NADEFIJAHR</w:delText>
              </w:r>
            </w:del>
          </w:p>
        </w:tc>
      </w:tr>
      <w:tr w:rsidR="00275B01" w:rsidRPr="00743DF3" w14:paraId="57868DB2" w14:textId="77777777" w:rsidTr="00133FB8">
        <w:trPr>
          <w:cnfStyle w:val="000000010000" w:firstRow="0" w:lastRow="0" w:firstColumn="0" w:lastColumn="0" w:oddVBand="0" w:evenVBand="0" w:oddHBand="0" w:evenHBand="1" w:firstRowFirstColumn="0" w:firstRowLastColumn="0" w:lastRowFirstColumn="0" w:lastRowLastColumn="0"/>
          <w:trHeight w:val="409"/>
          <w:del w:id="707" w:author="IQTIG" w:date="2020-04-28T19:37:00Z"/>
        </w:trPr>
        <w:tc>
          <w:tcPr>
            <w:tcW w:w="626" w:type="pct"/>
          </w:tcPr>
          <w:p w14:paraId="3D3F328C" w14:textId="77777777" w:rsidR="000F0644" w:rsidRPr="00743DF3" w:rsidRDefault="007A0E5C" w:rsidP="000361A4">
            <w:pPr>
              <w:pStyle w:val="Tabellentext"/>
              <w:rPr>
                <w:del w:id="708" w:author="IQTIG" w:date="2020-04-28T19:37:00Z"/>
              </w:rPr>
            </w:pPr>
            <w:del w:id="709" w:author="IQTIG" w:date="2020-04-28T19:37:00Z">
              <w:r>
                <w:delText>28:B</w:delText>
              </w:r>
            </w:del>
          </w:p>
        </w:tc>
        <w:tc>
          <w:tcPr>
            <w:tcW w:w="1075" w:type="pct"/>
          </w:tcPr>
          <w:p w14:paraId="3C830CA3" w14:textId="77777777" w:rsidR="000F0644" w:rsidRPr="00743DF3" w:rsidRDefault="007A0E5C" w:rsidP="000361A4">
            <w:pPr>
              <w:pStyle w:val="Tabellentext"/>
              <w:rPr>
                <w:del w:id="710" w:author="IQTIG" w:date="2020-04-28T19:37:00Z"/>
              </w:rPr>
            </w:pPr>
            <w:del w:id="711" w:author="IQTIG" w:date="2020-04-28T19:37:00Z">
              <w:r>
                <w:delText>Problem</w:delText>
              </w:r>
            </w:del>
          </w:p>
        </w:tc>
        <w:tc>
          <w:tcPr>
            <w:tcW w:w="326" w:type="pct"/>
          </w:tcPr>
          <w:p w14:paraId="0A8892A6" w14:textId="77777777" w:rsidR="000F0644" w:rsidRPr="00743DF3" w:rsidRDefault="007A0E5C" w:rsidP="000361A4">
            <w:pPr>
              <w:pStyle w:val="Tabellentext"/>
              <w:rPr>
                <w:del w:id="712" w:author="IQTIG" w:date="2020-04-28T19:37:00Z"/>
              </w:rPr>
            </w:pPr>
            <w:del w:id="713" w:author="IQTIG" w:date="2020-04-28T19:37:00Z">
              <w:r>
                <w:delText>K</w:delText>
              </w:r>
            </w:del>
          </w:p>
        </w:tc>
        <w:tc>
          <w:tcPr>
            <w:tcW w:w="1646" w:type="pct"/>
          </w:tcPr>
          <w:p w14:paraId="346E9E15" w14:textId="77777777" w:rsidR="000F0644" w:rsidRPr="00743DF3" w:rsidRDefault="007A0E5C" w:rsidP="00177070">
            <w:pPr>
              <w:pStyle w:val="Tabellentext"/>
              <w:ind w:left="453" w:hanging="340"/>
              <w:rPr>
                <w:del w:id="714" w:author="IQTIG" w:date="2020-04-28T19:37:00Z"/>
              </w:rPr>
            </w:pPr>
            <w:del w:id="715" w:author="IQTIG" w:date="2020-04-28T19:37:00Z">
              <w:r>
                <w:delText>0 =</w:delText>
              </w:r>
              <w:r>
                <w:tab/>
                <w:delText>Systemumstellung</w:delText>
              </w:r>
            </w:del>
          </w:p>
          <w:p w14:paraId="12B352D0" w14:textId="77777777" w:rsidR="000F0644" w:rsidRPr="00743DF3" w:rsidRDefault="007A0E5C" w:rsidP="00177070">
            <w:pPr>
              <w:pStyle w:val="Tabellentext"/>
              <w:ind w:left="453" w:hanging="340"/>
              <w:rPr>
                <w:del w:id="716" w:author="IQTIG" w:date="2020-04-28T19:37:00Z"/>
              </w:rPr>
            </w:pPr>
            <w:del w:id="717" w:author="IQTIG" w:date="2020-04-28T19:37:00Z">
              <w:r>
                <w:delText>1 =</w:delText>
              </w:r>
              <w:r>
                <w:tab/>
                <w:delText>Dislokation</w:delText>
              </w:r>
            </w:del>
          </w:p>
          <w:p w14:paraId="047CBE79" w14:textId="77777777" w:rsidR="000F0644" w:rsidRPr="00743DF3" w:rsidRDefault="007A0E5C" w:rsidP="00177070">
            <w:pPr>
              <w:pStyle w:val="Tabellentext"/>
              <w:ind w:left="453" w:hanging="340"/>
              <w:rPr>
                <w:del w:id="718" w:author="IQTIG" w:date="2020-04-28T19:37:00Z"/>
              </w:rPr>
            </w:pPr>
            <w:del w:id="719" w:author="IQTIG" w:date="2020-04-28T19:37:00Z">
              <w:r>
                <w:delText>2 =</w:delText>
              </w:r>
              <w:r>
                <w:tab/>
                <w:delText>Sondenbruch/​Isolationsdefekt</w:delText>
              </w:r>
            </w:del>
          </w:p>
          <w:p w14:paraId="40A3D151" w14:textId="77777777" w:rsidR="000F0644" w:rsidRPr="00743DF3" w:rsidRDefault="007A0E5C" w:rsidP="00177070">
            <w:pPr>
              <w:pStyle w:val="Tabellentext"/>
              <w:ind w:left="453" w:hanging="340"/>
              <w:rPr>
                <w:del w:id="720" w:author="IQTIG" w:date="2020-04-28T19:37:00Z"/>
              </w:rPr>
            </w:pPr>
            <w:del w:id="721" w:author="IQTIG" w:date="2020-04-28T19:37:00Z">
              <w:r>
                <w:delText>3 =</w:delText>
              </w:r>
              <w:r>
                <w:tab/>
                <w:delText>fehlerhafte Konnektion</w:delText>
              </w:r>
            </w:del>
          </w:p>
          <w:p w14:paraId="67A1F474" w14:textId="77777777" w:rsidR="000F0644" w:rsidRPr="00743DF3" w:rsidRDefault="007A0E5C" w:rsidP="00177070">
            <w:pPr>
              <w:pStyle w:val="Tabellentext"/>
              <w:ind w:left="453" w:hanging="340"/>
              <w:rPr>
                <w:del w:id="722" w:author="IQTIG" w:date="2020-04-28T19:37:00Z"/>
              </w:rPr>
            </w:pPr>
            <w:del w:id="723" w:author="IQTIG" w:date="2020-04-28T19:37:00Z">
              <w:r>
                <w:delText>4 =</w:delText>
              </w:r>
              <w:r>
                <w:tab/>
                <w:delText>Zwerchfellzucken oder Pectoraliszucken</w:delText>
              </w:r>
            </w:del>
          </w:p>
          <w:p w14:paraId="4B2BF2C9" w14:textId="77777777" w:rsidR="000F0644" w:rsidRPr="00743DF3" w:rsidRDefault="007A0E5C" w:rsidP="00177070">
            <w:pPr>
              <w:pStyle w:val="Tabellentext"/>
              <w:ind w:left="453" w:hanging="340"/>
              <w:rPr>
                <w:del w:id="724" w:author="IQTIG" w:date="2020-04-28T19:37:00Z"/>
              </w:rPr>
            </w:pPr>
            <w:del w:id="725" w:author="IQTIG" w:date="2020-04-28T19:37:00Z">
              <w:r>
                <w:delText>5 =</w:delText>
              </w:r>
              <w:r>
                <w:tab/>
                <w:delText>Oversensing</w:delText>
              </w:r>
            </w:del>
          </w:p>
          <w:p w14:paraId="700DF164" w14:textId="77777777" w:rsidR="000F0644" w:rsidRPr="00743DF3" w:rsidRDefault="007A0E5C" w:rsidP="00177070">
            <w:pPr>
              <w:pStyle w:val="Tabellentext"/>
              <w:ind w:left="453" w:hanging="340"/>
              <w:rPr>
                <w:del w:id="726" w:author="IQTIG" w:date="2020-04-28T19:37:00Z"/>
              </w:rPr>
            </w:pPr>
            <w:del w:id="727" w:author="IQTIG" w:date="2020-04-28T19:37:00Z">
              <w:r>
                <w:delText>6 =</w:delText>
              </w:r>
              <w:r>
                <w:tab/>
                <w:delText>Undersensing</w:delText>
              </w:r>
            </w:del>
          </w:p>
          <w:p w14:paraId="61F28A81" w14:textId="77777777" w:rsidR="000F0644" w:rsidRPr="00743DF3" w:rsidRDefault="007A0E5C" w:rsidP="00177070">
            <w:pPr>
              <w:pStyle w:val="Tabellentext"/>
              <w:ind w:left="453" w:hanging="340"/>
              <w:rPr>
                <w:del w:id="728" w:author="IQTIG" w:date="2020-04-28T19:37:00Z"/>
              </w:rPr>
            </w:pPr>
            <w:del w:id="729" w:author="IQTIG" w:date="2020-04-28T19:37:00Z">
              <w:r>
                <w:delText>7 =</w:delText>
              </w:r>
              <w:r>
                <w:tab/>
                <w:delText>Stimulationsverlust/​Reizschwellenanstieg</w:delText>
              </w:r>
            </w:del>
          </w:p>
          <w:p w14:paraId="30B85666" w14:textId="77777777" w:rsidR="000F0644" w:rsidRPr="00743DF3" w:rsidRDefault="007A0E5C" w:rsidP="00177070">
            <w:pPr>
              <w:pStyle w:val="Tabellentext"/>
              <w:ind w:left="453" w:hanging="340"/>
              <w:rPr>
                <w:del w:id="730" w:author="IQTIG" w:date="2020-04-28T19:37:00Z"/>
              </w:rPr>
            </w:pPr>
            <w:del w:id="731" w:author="IQTIG" w:date="2020-04-28T19:37:00Z">
              <w:r>
                <w:delText>8 =</w:delText>
              </w:r>
              <w:r>
                <w:tab/>
                <w:delText>Infektion</w:delText>
              </w:r>
            </w:del>
          </w:p>
          <w:p w14:paraId="2AD7513C" w14:textId="77777777" w:rsidR="000F0644" w:rsidRPr="00743DF3" w:rsidRDefault="007A0E5C" w:rsidP="00177070">
            <w:pPr>
              <w:pStyle w:val="Tabellentext"/>
              <w:ind w:left="453" w:hanging="340"/>
              <w:rPr>
                <w:del w:id="732" w:author="IQTIG" w:date="2020-04-28T19:37:00Z"/>
              </w:rPr>
            </w:pPr>
            <w:del w:id="733" w:author="IQTIG" w:date="2020-04-28T19:37:00Z">
              <w:r>
                <w:delText>9 =</w:delText>
              </w:r>
              <w:r>
                <w:tab/>
                <w:delText>Myokardperforation</w:delText>
              </w:r>
            </w:del>
          </w:p>
          <w:p w14:paraId="21543DE5" w14:textId="77777777" w:rsidR="000F0644" w:rsidRPr="00743DF3" w:rsidRDefault="007A0E5C" w:rsidP="00177070">
            <w:pPr>
              <w:pStyle w:val="Tabellentext"/>
              <w:ind w:left="453" w:hanging="340"/>
              <w:rPr>
                <w:del w:id="734" w:author="IQTIG" w:date="2020-04-28T19:37:00Z"/>
              </w:rPr>
            </w:pPr>
            <w:del w:id="735" w:author="IQTIG" w:date="2020-04-28T19:37:00Z">
              <w:r>
                <w:delText>99 =</w:delText>
              </w:r>
              <w:r>
                <w:tab/>
                <w:delText>sonstige</w:delText>
              </w:r>
            </w:del>
          </w:p>
        </w:tc>
        <w:tc>
          <w:tcPr>
            <w:tcW w:w="1328" w:type="pct"/>
          </w:tcPr>
          <w:p w14:paraId="37D73E87" w14:textId="77777777" w:rsidR="000F0644" w:rsidRPr="00743DF3" w:rsidRDefault="007A0E5C" w:rsidP="000361A4">
            <w:pPr>
              <w:pStyle w:val="Tabellentext"/>
              <w:rPr>
                <w:del w:id="736" w:author="IQTIG" w:date="2020-04-28T19:37:00Z"/>
              </w:rPr>
            </w:pPr>
            <w:del w:id="737" w:author="IQTIG" w:date="2020-04-28T19:37:00Z">
              <w:r>
                <w:delText>DEFIASONVOINDIK</w:delText>
              </w:r>
            </w:del>
          </w:p>
        </w:tc>
      </w:tr>
      <w:tr w:rsidR="00275B01" w:rsidRPr="00743DF3" w14:paraId="0314E025" w14:textId="77777777" w:rsidTr="00133FB8">
        <w:trPr>
          <w:cnfStyle w:val="000000100000" w:firstRow="0" w:lastRow="0" w:firstColumn="0" w:lastColumn="0" w:oddVBand="0" w:evenVBand="0" w:oddHBand="1" w:evenHBand="0" w:firstRowFirstColumn="0" w:firstRowLastColumn="0" w:lastRowFirstColumn="0" w:lastRowLastColumn="0"/>
          <w:trHeight w:val="409"/>
          <w:del w:id="738" w:author="IQTIG" w:date="2020-04-28T19:37:00Z"/>
        </w:trPr>
        <w:tc>
          <w:tcPr>
            <w:tcW w:w="626" w:type="pct"/>
          </w:tcPr>
          <w:p w14:paraId="5FF6B888" w14:textId="77777777" w:rsidR="000F0644" w:rsidRPr="00743DF3" w:rsidRDefault="007A0E5C" w:rsidP="000361A4">
            <w:pPr>
              <w:pStyle w:val="Tabellentext"/>
              <w:rPr>
                <w:del w:id="739" w:author="IQTIG" w:date="2020-04-28T19:37:00Z"/>
              </w:rPr>
            </w:pPr>
            <w:del w:id="740" w:author="IQTIG" w:date="2020-04-28T19:37:00Z">
              <w:r>
                <w:delText>29:B</w:delText>
              </w:r>
            </w:del>
          </w:p>
        </w:tc>
        <w:tc>
          <w:tcPr>
            <w:tcW w:w="1075" w:type="pct"/>
          </w:tcPr>
          <w:p w14:paraId="17123591" w14:textId="77777777" w:rsidR="000F0644" w:rsidRPr="00743DF3" w:rsidRDefault="007A0E5C" w:rsidP="000361A4">
            <w:pPr>
              <w:pStyle w:val="Tabellentext"/>
              <w:rPr>
                <w:del w:id="741" w:author="IQTIG" w:date="2020-04-28T19:37:00Z"/>
              </w:rPr>
            </w:pPr>
            <w:del w:id="742" w:author="IQTIG" w:date="2020-04-28T19:37:00Z">
              <w:r>
                <w:delText>Zeitabstand zur Implantation der revidierten, explantierten bzw. stillgelegten Vorhofsonde</w:delText>
              </w:r>
            </w:del>
          </w:p>
        </w:tc>
        <w:tc>
          <w:tcPr>
            <w:tcW w:w="326" w:type="pct"/>
          </w:tcPr>
          <w:p w14:paraId="309DAE54" w14:textId="77777777" w:rsidR="000F0644" w:rsidRPr="00743DF3" w:rsidRDefault="007A0E5C" w:rsidP="000361A4">
            <w:pPr>
              <w:pStyle w:val="Tabellentext"/>
              <w:rPr>
                <w:del w:id="743" w:author="IQTIG" w:date="2020-04-28T19:37:00Z"/>
              </w:rPr>
            </w:pPr>
            <w:del w:id="744" w:author="IQTIG" w:date="2020-04-28T19:37:00Z">
              <w:r>
                <w:delText>K</w:delText>
              </w:r>
            </w:del>
          </w:p>
        </w:tc>
        <w:tc>
          <w:tcPr>
            <w:tcW w:w="1646" w:type="pct"/>
          </w:tcPr>
          <w:p w14:paraId="2C359E44" w14:textId="77777777" w:rsidR="000F0644" w:rsidRPr="00743DF3" w:rsidRDefault="007A0E5C" w:rsidP="00177070">
            <w:pPr>
              <w:pStyle w:val="Tabellentext"/>
              <w:ind w:left="453" w:hanging="340"/>
              <w:rPr>
                <w:del w:id="745" w:author="IQTIG" w:date="2020-04-28T19:37:00Z"/>
              </w:rPr>
            </w:pPr>
            <w:del w:id="746" w:author="IQTIG" w:date="2020-04-28T19:37:00Z">
              <w:r>
                <w:delText>1 =</w:delText>
              </w:r>
              <w:r>
                <w:tab/>
                <w:delText>&lt;= 1 Jahr</w:delText>
              </w:r>
            </w:del>
          </w:p>
          <w:p w14:paraId="200550B3" w14:textId="77777777" w:rsidR="000F0644" w:rsidRPr="00743DF3" w:rsidRDefault="007A0E5C" w:rsidP="00177070">
            <w:pPr>
              <w:pStyle w:val="Tabellentext"/>
              <w:ind w:left="453" w:hanging="340"/>
              <w:rPr>
                <w:del w:id="747" w:author="IQTIG" w:date="2020-04-28T19:37:00Z"/>
              </w:rPr>
            </w:pPr>
            <w:del w:id="748" w:author="IQTIG" w:date="2020-04-28T19:37:00Z">
              <w:r>
                <w:delText>2 =</w:delText>
              </w:r>
              <w:r>
                <w:tab/>
                <w:delText>&gt; 1 Jahr</w:delText>
              </w:r>
            </w:del>
          </w:p>
          <w:p w14:paraId="06F5AD23" w14:textId="77777777" w:rsidR="000F0644" w:rsidRPr="00743DF3" w:rsidRDefault="007A0E5C" w:rsidP="00177070">
            <w:pPr>
              <w:pStyle w:val="Tabellentext"/>
              <w:ind w:left="453" w:hanging="340"/>
              <w:rPr>
                <w:del w:id="749" w:author="IQTIG" w:date="2020-04-28T19:37:00Z"/>
              </w:rPr>
            </w:pPr>
            <w:del w:id="750" w:author="IQTIG" w:date="2020-04-28T19:37:00Z">
              <w:r>
                <w:delText>9 =</w:delText>
              </w:r>
              <w:r>
                <w:tab/>
                <w:delText>unbekannt</w:delText>
              </w:r>
            </w:del>
          </w:p>
        </w:tc>
        <w:tc>
          <w:tcPr>
            <w:tcW w:w="1328" w:type="pct"/>
          </w:tcPr>
          <w:p w14:paraId="19FFBD7B" w14:textId="77777777" w:rsidR="000F0644" w:rsidRPr="00743DF3" w:rsidRDefault="007A0E5C" w:rsidP="000361A4">
            <w:pPr>
              <w:pStyle w:val="Tabellentext"/>
              <w:rPr>
                <w:del w:id="751" w:author="IQTIG" w:date="2020-04-28T19:37:00Z"/>
              </w:rPr>
            </w:pPr>
            <w:del w:id="752" w:author="IQTIG" w:date="2020-04-28T19:37:00Z">
              <w:r>
                <w:delText>SONVOZEITIMPL</w:delText>
              </w:r>
            </w:del>
          </w:p>
        </w:tc>
      </w:tr>
      <w:tr w:rsidR="00275B01" w:rsidRPr="00743DF3" w14:paraId="296F88C0" w14:textId="77777777" w:rsidTr="00133FB8">
        <w:trPr>
          <w:cnfStyle w:val="000000010000" w:firstRow="0" w:lastRow="0" w:firstColumn="0" w:lastColumn="0" w:oddVBand="0" w:evenVBand="0" w:oddHBand="0" w:evenHBand="1" w:firstRowFirstColumn="0" w:firstRowLastColumn="0" w:lastRowFirstColumn="0" w:lastRowLastColumn="0"/>
          <w:trHeight w:val="409"/>
          <w:del w:id="753" w:author="IQTIG" w:date="2020-04-28T19:37:00Z"/>
        </w:trPr>
        <w:tc>
          <w:tcPr>
            <w:tcW w:w="626" w:type="pct"/>
          </w:tcPr>
          <w:p w14:paraId="52E7915B" w14:textId="77777777" w:rsidR="000F0644" w:rsidRPr="00743DF3" w:rsidRDefault="007A0E5C" w:rsidP="000361A4">
            <w:pPr>
              <w:pStyle w:val="Tabellentext"/>
              <w:rPr>
                <w:del w:id="754" w:author="IQTIG" w:date="2020-04-28T19:37:00Z"/>
              </w:rPr>
            </w:pPr>
            <w:del w:id="755" w:author="IQTIG" w:date="2020-04-28T19:37:00Z">
              <w:r>
                <w:delText>33:B</w:delText>
              </w:r>
            </w:del>
          </w:p>
        </w:tc>
        <w:tc>
          <w:tcPr>
            <w:tcW w:w="1075" w:type="pct"/>
          </w:tcPr>
          <w:p w14:paraId="18C02675" w14:textId="77777777" w:rsidR="000F0644" w:rsidRPr="00743DF3" w:rsidRDefault="007A0E5C" w:rsidP="000361A4">
            <w:pPr>
              <w:pStyle w:val="Tabellentext"/>
              <w:rPr>
                <w:del w:id="756" w:author="IQTIG" w:date="2020-04-28T19:37:00Z"/>
              </w:rPr>
            </w:pPr>
            <w:del w:id="757" w:author="IQTIG" w:date="2020-04-28T19:37:00Z">
              <w:r>
                <w:delText>Problem</w:delText>
              </w:r>
            </w:del>
          </w:p>
        </w:tc>
        <w:tc>
          <w:tcPr>
            <w:tcW w:w="326" w:type="pct"/>
          </w:tcPr>
          <w:p w14:paraId="1E900B2E" w14:textId="77777777" w:rsidR="000F0644" w:rsidRPr="00743DF3" w:rsidRDefault="007A0E5C" w:rsidP="000361A4">
            <w:pPr>
              <w:pStyle w:val="Tabellentext"/>
              <w:rPr>
                <w:del w:id="758" w:author="IQTIG" w:date="2020-04-28T19:37:00Z"/>
              </w:rPr>
            </w:pPr>
            <w:del w:id="759" w:author="IQTIG" w:date="2020-04-28T19:37:00Z">
              <w:r>
                <w:delText>K</w:delText>
              </w:r>
            </w:del>
          </w:p>
        </w:tc>
        <w:tc>
          <w:tcPr>
            <w:tcW w:w="1646" w:type="pct"/>
          </w:tcPr>
          <w:p w14:paraId="1709B1CA" w14:textId="77777777" w:rsidR="000F0644" w:rsidRPr="00743DF3" w:rsidRDefault="007A0E5C" w:rsidP="00177070">
            <w:pPr>
              <w:pStyle w:val="Tabellentext"/>
              <w:ind w:left="453" w:hanging="340"/>
              <w:rPr>
                <w:del w:id="760" w:author="IQTIG" w:date="2020-04-28T19:37:00Z"/>
              </w:rPr>
            </w:pPr>
            <w:del w:id="761" w:author="IQTIG" w:date="2020-04-28T19:37:00Z">
              <w:r>
                <w:delText>s. Anhang: DefiAsonVeIndik</w:delText>
              </w:r>
            </w:del>
          </w:p>
        </w:tc>
        <w:tc>
          <w:tcPr>
            <w:tcW w:w="1328" w:type="pct"/>
          </w:tcPr>
          <w:p w14:paraId="69F65032" w14:textId="77777777" w:rsidR="000F0644" w:rsidRPr="00743DF3" w:rsidRDefault="007A0E5C" w:rsidP="000361A4">
            <w:pPr>
              <w:pStyle w:val="Tabellentext"/>
              <w:rPr>
                <w:del w:id="762" w:author="IQTIG" w:date="2020-04-28T19:37:00Z"/>
              </w:rPr>
            </w:pPr>
            <w:del w:id="763" w:author="IQTIG" w:date="2020-04-28T19:37:00Z">
              <w:r>
                <w:delText>DEFIASONVEINDIK</w:delText>
              </w:r>
            </w:del>
          </w:p>
        </w:tc>
      </w:tr>
      <w:tr w:rsidR="00275B01" w:rsidRPr="00743DF3" w14:paraId="616A2212" w14:textId="77777777" w:rsidTr="00133FB8">
        <w:trPr>
          <w:cnfStyle w:val="000000100000" w:firstRow="0" w:lastRow="0" w:firstColumn="0" w:lastColumn="0" w:oddVBand="0" w:evenVBand="0" w:oddHBand="1" w:evenHBand="0" w:firstRowFirstColumn="0" w:firstRowLastColumn="0" w:lastRowFirstColumn="0" w:lastRowLastColumn="0"/>
          <w:trHeight w:val="409"/>
          <w:del w:id="764" w:author="IQTIG" w:date="2020-04-28T19:37:00Z"/>
        </w:trPr>
        <w:tc>
          <w:tcPr>
            <w:tcW w:w="626" w:type="pct"/>
          </w:tcPr>
          <w:p w14:paraId="36DDE785" w14:textId="77777777" w:rsidR="000F0644" w:rsidRPr="00743DF3" w:rsidRDefault="007A0E5C" w:rsidP="000361A4">
            <w:pPr>
              <w:pStyle w:val="Tabellentext"/>
              <w:rPr>
                <w:del w:id="765" w:author="IQTIG" w:date="2020-04-28T19:37:00Z"/>
              </w:rPr>
            </w:pPr>
            <w:del w:id="766" w:author="IQTIG" w:date="2020-04-28T19:37:00Z">
              <w:r>
                <w:delText>34:B</w:delText>
              </w:r>
            </w:del>
          </w:p>
        </w:tc>
        <w:tc>
          <w:tcPr>
            <w:tcW w:w="1075" w:type="pct"/>
          </w:tcPr>
          <w:p w14:paraId="7A07B4E0" w14:textId="77777777" w:rsidR="000F0644" w:rsidRPr="00743DF3" w:rsidRDefault="007A0E5C" w:rsidP="000361A4">
            <w:pPr>
              <w:pStyle w:val="Tabellentext"/>
              <w:rPr>
                <w:del w:id="767" w:author="IQTIG" w:date="2020-04-28T19:37:00Z"/>
              </w:rPr>
            </w:pPr>
            <w:del w:id="768" w:author="IQTIG" w:date="2020-04-28T19:37:00Z">
              <w:r>
                <w:delText>Zeitabstand zur Implantation der revidierten, explantierten bzw. stillgelegten ersten Ventrikelsonde/Defibrillationssonde</w:delText>
              </w:r>
            </w:del>
          </w:p>
        </w:tc>
        <w:tc>
          <w:tcPr>
            <w:tcW w:w="326" w:type="pct"/>
          </w:tcPr>
          <w:p w14:paraId="14B2F43B" w14:textId="77777777" w:rsidR="000F0644" w:rsidRPr="00743DF3" w:rsidRDefault="007A0E5C" w:rsidP="000361A4">
            <w:pPr>
              <w:pStyle w:val="Tabellentext"/>
              <w:rPr>
                <w:del w:id="769" w:author="IQTIG" w:date="2020-04-28T19:37:00Z"/>
              </w:rPr>
            </w:pPr>
            <w:del w:id="770" w:author="IQTIG" w:date="2020-04-28T19:37:00Z">
              <w:r>
                <w:delText>K</w:delText>
              </w:r>
            </w:del>
          </w:p>
        </w:tc>
        <w:tc>
          <w:tcPr>
            <w:tcW w:w="1646" w:type="pct"/>
          </w:tcPr>
          <w:p w14:paraId="305042D7" w14:textId="77777777" w:rsidR="000F0644" w:rsidRPr="00743DF3" w:rsidRDefault="007A0E5C" w:rsidP="00177070">
            <w:pPr>
              <w:pStyle w:val="Tabellentext"/>
              <w:ind w:left="453" w:hanging="340"/>
              <w:rPr>
                <w:del w:id="771" w:author="IQTIG" w:date="2020-04-28T19:37:00Z"/>
              </w:rPr>
            </w:pPr>
            <w:del w:id="772" w:author="IQTIG" w:date="2020-04-28T19:37:00Z">
              <w:r>
                <w:delText>1 =</w:delText>
              </w:r>
              <w:r>
                <w:tab/>
                <w:delText>&lt;= 1 Jahr</w:delText>
              </w:r>
            </w:del>
          </w:p>
          <w:p w14:paraId="12210FEB" w14:textId="77777777" w:rsidR="000F0644" w:rsidRPr="00743DF3" w:rsidRDefault="007A0E5C" w:rsidP="00177070">
            <w:pPr>
              <w:pStyle w:val="Tabellentext"/>
              <w:ind w:left="453" w:hanging="340"/>
              <w:rPr>
                <w:del w:id="773" w:author="IQTIG" w:date="2020-04-28T19:37:00Z"/>
              </w:rPr>
            </w:pPr>
            <w:del w:id="774" w:author="IQTIG" w:date="2020-04-28T19:37:00Z">
              <w:r>
                <w:delText>2 =</w:delText>
              </w:r>
              <w:r>
                <w:tab/>
                <w:delText>&gt; 1 Jahr</w:delText>
              </w:r>
            </w:del>
          </w:p>
          <w:p w14:paraId="196C6DBC" w14:textId="77777777" w:rsidR="000F0644" w:rsidRPr="00743DF3" w:rsidRDefault="007A0E5C" w:rsidP="00177070">
            <w:pPr>
              <w:pStyle w:val="Tabellentext"/>
              <w:ind w:left="453" w:hanging="340"/>
              <w:rPr>
                <w:del w:id="775" w:author="IQTIG" w:date="2020-04-28T19:37:00Z"/>
              </w:rPr>
            </w:pPr>
            <w:del w:id="776" w:author="IQTIG" w:date="2020-04-28T19:37:00Z">
              <w:r>
                <w:delText>9 =</w:delText>
              </w:r>
              <w:r>
                <w:tab/>
                <w:delText>unbekannt</w:delText>
              </w:r>
            </w:del>
          </w:p>
        </w:tc>
        <w:tc>
          <w:tcPr>
            <w:tcW w:w="1328" w:type="pct"/>
          </w:tcPr>
          <w:p w14:paraId="6FBA8416" w14:textId="77777777" w:rsidR="000F0644" w:rsidRPr="00743DF3" w:rsidRDefault="007A0E5C" w:rsidP="000361A4">
            <w:pPr>
              <w:pStyle w:val="Tabellentext"/>
              <w:rPr>
                <w:del w:id="777" w:author="IQTIG" w:date="2020-04-28T19:37:00Z"/>
              </w:rPr>
            </w:pPr>
            <w:del w:id="778" w:author="IQTIG" w:date="2020-04-28T19:37:00Z">
              <w:r>
                <w:delText>SONVEZEITIMPL</w:delText>
              </w:r>
            </w:del>
          </w:p>
        </w:tc>
      </w:tr>
      <w:tr w:rsidR="00275B01" w:rsidRPr="00743DF3" w14:paraId="56287BFE" w14:textId="77777777" w:rsidTr="00133FB8">
        <w:trPr>
          <w:cnfStyle w:val="000000010000" w:firstRow="0" w:lastRow="0" w:firstColumn="0" w:lastColumn="0" w:oddVBand="0" w:evenVBand="0" w:oddHBand="0" w:evenHBand="1" w:firstRowFirstColumn="0" w:firstRowLastColumn="0" w:lastRowFirstColumn="0" w:lastRowLastColumn="0"/>
          <w:trHeight w:val="409"/>
          <w:del w:id="779" w:author="IQTIG" w:date="2020-04-28T19:37:00Z"/>
        </w:trPr>
        <w:tc>
          <w:tcPr>
            <w:tcW w:w="626" w:type="pct"/>
          </w:tcPr>
          <w:p w14:paraId="3FAA03E6" w14:textId="77777777" w:rsidR="000F0644" w:rsidRPr="00743DF3" w:rsidRDefault="007A0E5C" w:rsidP="000361A4">
            <w:pPr>
              <w:pStyle w:val="Tabellentext"/>
              <w:rPr>
                <w:del w:id="780" w:author="IQTIG" w:date="2020-04-28T19:37:00Z"/>
              </w:rPr>
            </w:pPr>
            <w:del w:id="781" w:author="IQTIG" w:date="2020-04-28T19:37:00Z">
              <w:r>
                <w:delText>39:B</w:delText>
              </w:r>
            </w:del>
          </w:p>
        </w:tc>
        <w:tc>
          <w:tcPr>
            <w:tcW w:w="1075" w:type="pct"/>
          </w:tcPr>
          <w:p w14:paraId="786475F4" w14:textId="77777777" w:rsidR="000F0644" w:rsidRPr="00743DF3" w:rsidRDefault="007A0E5C" w:rsidP="000361A4">
            <w:pPr>
              <w:pStyle w:val="Tabellentext"/>
              <w:rPr>
                <w:del w:id="782" w:author="IQTIG" w:date="2020-04-28T19:37:00Z"/>
              </w:rPr>
            </w:pPr>
            <w:del w:id="783" w:author="IQTIG" w:date="2020-04-28T19:37:00Z">
              <w:r>
                <w:delText>Problem</w:delText>
              </w:r>
            </w:del>
          </w:p>
        </w:tc>
        <w:tc>
          <w:tcPr>
            <w:tcW w:w="326" w:type="pct"/>
          </w:tcPr>
          <w:p w14:paraId="410E04F5" w14:textId="77777777" w:rsidR="000F0644" w:rsidRPr="00743DF3" w:rsidRDefault="007A0E5C" w:rsidP="000361A4">
            <w:pPr>
              <w:pStyle w:val="Tabellentext"/>
              <w:rPr>
                <w:del w:id="784" w:author="IQTIG" w:date="2020-04-28T19:37:00Z"/>
              </w:rPr>
            </w:pPr>
            <w:del w:id="785" w:author="IQTIG" w:date="2020-04-28T19:37:00Z">
              <w:r>
                <w:delText>K</w:delText>
              </w:r>
            </w:del>
          </w:p>
        </w:tc>
        <w:tc>
          <w:tcPr>
            <w:tcW w:w="1646" w:type="pct"/>
          </w:tcPr>
          <w:p w14:paraId="51E0F375" w14:textId="77777777" w:rsidR="000F0644" w:rsidRPr="00743DF3" w:rsidRDefault="007A0E5C" w:rsidP="00177070">
            <w:pPr>
              <w:pStyle w:val="Tabellentext"/>
              <w:ind w:left="453" w:hanging="340"/>
              <w:rPr>
                <w:del w:id="786" w:author="IQTIG" w:date="2020-04-28T19:37:00Z"/>
              </w:rPr>
            </w:pPr>
            <w:del w:id="787" w:author="IQTIG" w:date="2020-04-28T19:37:00Z">
              <w:r>
                <w:delText>0 =</w:delText>
              </w:r>
              <w:r>
                <w:tab/>
                <w:delText>Systemumstellung</w:delText>
              </w:r>
            </w:del>
          </w:p>
          <w:p w14:paraId="3DE8C225" w14:textId="77777777" w:rsidR="000F0644" w:rsidRPr="00743DF3" w:rsidRDefault="007A0E5C" w:rsidP="00177070">
            <w:pPr>
              <w:pStyle w:val="Tabellentext"/>
              <w:ind w:left="453" w:hanging="340"/>
              <w:rPr>
                <w:del w:id="788" w:author="IQTIG" w:date="2020-04-28T19:37:00Z"/>
              </w:rPr>
            </w:pPr>
            <w:del w:id="789" w:author="IQTIG" w:date="2020-04-28T19:37:00Z">
              <w:r>
                <w:delText>1 =</w:delText>
              </w:r>
              <w:r>
                <w:tab/>
                <w:delText>Dislokation</w:delText>
              </w:r>
            </w:del>
          </w:p>
          <w:p w14:paraId="256CDBD6" w14:textId="77777777" w:rsidR="000F0644" w:rsidRPr="00743DF3" w:rsidRDefault="007A0E5C" w:rsidP="00177070">
            <w:pPr>
              <w:pStyle w:val="Tabellentext"/>
              <w:ind w:left="453" w:hanging="340"/>
              <w:rPr>
                <w:del w:id="790" w:author="IQTIG" w:date="2020-04-28T19:37:00Z"/>
              </w:rPr>
            </w:pPr>
            <w:del w:id="791" w:author="IQTIG" w:date="2020-04-28T19:37:00Z">
              <w:r>
                <w:delText>2 =</w:delText>
              </w:r>
              <w:r>
                <w:tab/>
                <w:delText>Sondenbruch/​Isolationsdefekt</w:delText>
              </w:r>
            </w:del>
          </w:p>
          <w:p w14:paraId="5C3A64C7" w14:textId="77777777" w:rsidR="000F0644" w:rsidRPr="00743DF3" w:rsidRDefault="007A0E5C" w:rsidP="00177070">
            <w:pPr>
              <w:pStyle w:val="Tabellentext"/>
              <w:ind w:left="453" w:hanging="340"/>
              <w:rPr>
                <w:del w:id="792" w:author="IQTIG" w:date="2020-04-28T19:37:00Z"/>
              </w:rPr>
            </w:pPr>
            <w:del w:id="793" w:author="IQTIG" w:date="2020-04-28T19:37:00Z">
              <w:r>
                <w:delText>3 =</w:delText>
              </w:r>
              <w:r>
                <w:tab/>
                <w:delText>fehlerhafte Konnektion</w:delText>
              </w:r>
            </w:del>
          </w:p>
          <w:p w14:paraId="4738FD6F" w14:textId="77777777" w:rsidR="000F0644" w:rsidRPr="00743DF3" w:rsidRDefault="007A0E5C" w:rsidP="00177070">
            <w:pPr>
              <w:pStyle w:val="Tabellentext"/>
              <w:ind w:left="453" w:hanging="340"/>
              <w:rPr>
                <w:del w:id="794" w:author="IQTIG" w:date="2020-04-28T19:37:00Z"/>
              </w:rPr>
            </w:pPr>
            <w:del w:id="795" w:author="IQTIG" w:date="2020-04-28T19:37:00Z">
              <w:r>
                <w:delText>4 =</w:delText>
              </w:r>
              <w:r>
                <w:tab/>
                <w:delText>Zwerchfellzucken oder Pectoraliszucken</w:delText>
              </w:r>
            </w:del>
          </w:p>
          <w:p w14:paraId="705F6EAD" w14:textId="77777777" w:rsidR="000F0644" w:rsidRPr="00743DF3" w:rsidRDefault="007A0E5C" w:rsidP="00177070">
            <w:pPr>
              <w:pStyle w:val="Tabellentext"/>
              <w:ind w:left="453" w:hanging="340"/>
              <w:rPr>
                <w:del w:id="796" w:author="IQTIG" w:date="2020-04-28T19:37:00Z"/>
              </w:rPr>
            </w:pPr>
            <w:del w:id="797" w:author="IQTIG" w:date="2020-04-28T19:37:00Z">
              <w:r>
                <w:delText>5 =</w:delText>
              </w:r>
              <w:r>
                <w:tab/>
                <w:delText>Oversensing</w:delText>
              </w:r>
            </w:del>
          </w:p>
          <w:p w14:paraId="1825DD82" w14:textId="77777777" w:rsidR="000F0644" w:rsidRPr="00743DF3" w:rsidRDefault="007A0E5C" w:rsidP="00177070">
            <w:pPr>
              <w:pStyle w:val="Tabellentext"/>
              <w:ind w:left="453" w:hanging="340"/>
              <w:rPr>
                <w:del w:id="798" w:author="IQTIG" w:date="2020-04-28T19:37:00Z"/>
              </w:rPr>
            </w:pPr>
            <w:del w:id="799" w:author="IQTIG" w:date="2020-04-28T19:37:00Z">
              <w:r>
                <w:delText>6 =</w:delText>
              </w:r>
              <w:r>
                <w:tab/>
                <w:delText>Undersensing</w:delText>
              </w:r>
            </w:del>
          </w:p>
          <w:p w14:paraId="7FAF8509" w14:textId="77777777" w:rsidR="000F0644" w:rsidRPr="00743DF3" w:rsidRDefault="007A0E5C" w:rsidP="00177070">
            <w:pPr>
              <w:pStyle w:val="Tabellentext"/>
              <w:ind w:left="453" w:hanging="340"/>
              <w:rPr>
                <w:del w:id="800" w:author="IQTIG" w:date="2020-04-28T19:37:00Z"/>
              </w:rPr>
            </w:pPr>
            <w:del w:id="801" w:author="IQTIG" w:date="2020-04-28T19:37:00Z">
              <w:r>
                <w:delText>7 =</w:delText>
              </w:r>
              <w:r>
                <w:tab/>
                <w:delText>Stimulationsverlust/​Reizschwellenanstieg</w:delText>
              </w:r>
            </w:del>
          </w:p>
          <w:p w14:paraId="0B8FAF0C" w14:textId="77777777" w:rsidR="000F0644" w:rsidRPr="00743DF3" w:rsidRDefault="007A0E5C" w:rsidP="00177070">
            <w:pPr>
              <w:pStyle w:val="Tabellentext"/>
              <w:ind w:left="453" w:hanging="340"/>
              <w:rPr>
                <w:del w:id="802" w:author="IQTIG" w:date="2020-04-28T19:37:00Z"/>
              </w:rPr>
            </w:pPr>
            <w:del w:id="803" w:author="IQTIG" w:date="2020-04-28T19:37:00Z">
              <w:r>
                <w:delText>8 =</w:delText>
              </w:r>
              <w:r>
                <w:tab/>
                <w:delText>Infektion</w:delText>
              </w:r>
            </w:del>
          </w:p>
          <w:p w14:paraId="223B0DBE" w14:textId="77777777" w:rsidR="000F0644" w:rsidRPr="00743DF3" w:rsidRDefault="007A0E5C" w:rsidP="00177070">
            <w:pPr>
              <w:pStyle w:val="Tabellentext"/>
              <w:ind w:left="453" w:hanging="340"/>
              <w:rPr>
                <w:del w:id="804" w:author="IQTIG" w:date="2020-04-28T19:37:00Z"/>
              </w:rPr>
            </w:pPr>
            <w:del w:id="805" w:author="IQTIG" w:date="2020-04-28T19:37:00Z">
              <w:r>
                <w:delText>9 =</w:delText>
              </w:r>
              <w:r>
                <w:tab/>
                <w:delText>Myokardperforation</w:delText>
              </w:r>
            </w:del>
          </w:p>
          <w:p w14:paraId="4E8AF635" w14:textId="77777777" w:rsidR="000F0644" w:rsidRPr="00743DF3" w:rsidRDefault="007A0E5C" w:rsidP="00177070">
            <w:pPr>
              <w:pStyle w:val="Tabellentext"/>
              <w:ind w:left="453" w:hanging="340"/>
              <w:rPr>
                <w:del w:id="806" w:author="IQTIG" w:date="2020-04-28T19:37:00Z"/>
              </w:rPr>
            </w:pPr>
            <w:del w:id="807" w:author="IQTIG" w:date="2020-04-28T19:37:00Z">
              <w:r>
                <w:delText>99 =</w:delText>
              </w:r>
              <w:r>
                <w:tab/>
                <w:delText>sonstige</w:delText>
              </w:r>
            </w:del>
          </w:p>
        </w:tc>
        <w:tc>
          <w:tcPr>
            <w:tcW w:w="1328" w:type="pct"/>
          </w:tcPr>
          <w:p w14:paraId="44143455" w14:textId="77777777" w:rsidR="000F0644" w:rsidRPr="00743DF3" w:rsidRDefault="007A0E5C" w:rsidP="000361A4">
            <w:pPr>
              <w:pStyle w:val="Tabellentext"/>
              <w:rPr>
                <w:del w:id="808" w:author="IQTIG" w:date="2020-04-28T19:37:00Z"/>
              </w:rPr>
            </w:pPr>
            <w:del w:id="809" w:author="IQTIG" w:date="2020-04-28T19:37:00Z">
              <w:r>
                <w:delText>DEFIASONVE2INDIK</w:delText>
              </w:r>
            </w:del>
          </w:p>
        </w:tc>
      </w:tr>
      <w:tr w:rsidR="00275B01" w:rsidRPr="00743DF3" w14:paraId="552E74B5" w14:textId="77777777" w:rsidTr="00133FB8">
        <w:trPr>
          <w:cnfStyle w:val="000000100000" w:firstRow="0" w:lastRow="0" w:firstColumn="0" w:lastColumn="0" w:oddVBand="0" w:evenVBand="0" w:oddHBand="1" w:evenHBand="0" w:firstRowFirstColumn="0" w:firstRowLastColumn="0" w:lastRowFirstColumn="0" w:lastRowLastColumn="0"/>
          <w:trHeight w:val="409"/>
          <w:del w:id="810" w:author="IQTIG" w:date="2020-04-28T19:37:00Z"/>
        </w:trPr>
        <w:tc>
          <w:tcPr>
            <w:tcW w:w="626" w:type="pct"/>
          </w:tcPr>
          <w:p w14:paraId="6A299451" w14:textId="77777777" w:rsidR="000F0644" w:rsidRPr="00743DF3" w:rsidRDefault="007A0E5C" w:rsidP="000361A4">
            <w:pPr>
              <w:pStyle w:val="Tabellentext"/>
              <w:rPr>
                <w:del w:id="811" w:author="IQTIG" w:date="2020-04-28T19:37:00Z"/>
              </w:rPr>
            </w:pPr>
            <w:del w:id="812" w:author="IQTIG" w:date="2020-04-28T19:37:00Z">
              <w:r>
                <w:delText>40:B</w:delText>
              </w:r>
            </w:del>
          </w:p>
        </w:tc>
        <w:tc>
          <w:tcPr>
            <w:tcW w:w="1075" w:type="pct"/>
          </w:tcPr>
          <w:p w14:paraId="582BC77C" w14:textId="77777777" w:rsidR="000F0644" w:rsidRPr="00743DF3" w:rsidRDefault="007A0E5C" w:rsidP="000361A4">
            <w:pPr>
              <w:pStyle w:val="Tabellentext"/>
              <w:rPr>
                <w:del w:id="813" w:author="IQTIG" w:date="2020-04-28T19:37:00Z"/>
              </w:rPr>
            </w:pPr>
            <w:del w:id="814" w:author="IQTIG" w:date="2020-04-28T19:37:00Z">
              <w:r>
                <w:delText>Zeitabstand zur Implantation der revidierten, explantierten bzw. stillgelegten zweiten Ventrikelsonde</w:delText>
              </w:r>
            </w:del>
          </w:p>
        </w:tc>
        <w:tc>
          <w:tcPr>
            <w:tcW w:w="326" w:type="pct"/>
          </w:tcPr>
          <w:p w14:paraId="2290B4A5" w14:textId="77777777" w:rsidR="000F0644" w:rsidRPr="00743DF3" w:rsidRDefault="007A0E5C" w:rsidP="000361A4">
            <w:pPr>
              <w:pStyle w:val="Tabellentext"/>
              <w:rPr>
                <w:del w:id="815" w:author="IQTIG" w:date="2020-04-28T19:37:00Z"/>
              </w:rPr>
            </w:pPr>
            <w:del w:id="816" w:author="IQTIG" w:date="2020-04-28T19:37:00Z">
              <w:r>
                <w:delText>K</w:delText>
              </w:r>
            </w:del>
          </w:p>
        </w:tc>
        <w:tc>
          <w:tcPr>
            <w:tcW w:w="1646" w:type="pct"/>
          </w:tcPr>
          <w:p w14:paraId="246ED431" w14:textId="77777777" w:rsidR="000F0644" w:rsidRPr="00743DF3" w:rsidRDefault="007A0E5C" w:rsidP="00177070">
            <w:pPr>
              <w:pStyle w:val="Tabellentext"/>
              <w:ind w:left="453" w:hanging="340"/>
              <w:rPr>
                <w:del w:id="817" w:author="IQTIG" w:date="2020-04-28T19:37:00Z"/>
              </w:rPr>
            </w:pPr>
            <w:del w:id="818" w:author="IQTIG" w:date="2020-04-28T19:37:00Z">
              <w:r>
                <w:delText>1 =</w:delText>
              </w:r>
              <w:r>
                <w:tab/>
                <w:delText>&lt;= 1 Jahr</w:delText>
              </w:r>
            </w:del>
          </w:p>
          <w:p w14:paraId="4ACF22C2" w14:textId="77777777" w:rsidR="000F0644" w:rsidRPr="00743DF3" w:rsidRDefault="007A0E5C" w:rsidP="00177070">
            <w:pPr>
              <w:pStyle w:val="Tabellentext"/>
              <w:ind w:left="453" w:hanging="340"/>
              <w:rPr>
                <w:del w:id="819" w:author="IQTIG" w:date="2020-04-28T19:37:00Z"/>
              </w:rPr>
            </w:pPr>
            <w:del w:id="820" w:author="IQTIG" w:date="2020-04-28T19:37:00Z">
              <w:r>
                <w:delText>2 =</w:delText>
              </w:r>
              <w:r>
                <w:tab/>
                <w:delText>&gt; 1 Jahr</w:delText>
              </w:r>
            </w:del>
          </w:p>
          <w:p w14:paraId="077546D8" w14:textId="77777777" w:rsidR="000F0644" w:rsidRPr="00743DF3" w:rsidRDefault="007A0E5C" w:rsidP="00177070">
            <w:pPr>
              <w:pStyle w:val="Tabellentext"/>
              <w:ind w:left="453" w:hanging="340"/>
              <w:rPr>
                <w:del w:id="821" w:author="IQTIG" w:date="2020-04-28T19:37:00Z"/>
              </w:rPr>
            </w:pPr>
            <w:del w:id="822" w:author="IQTIG" w:date="2020-04-28T19:37:00Z">
              <w:r>
                <w:delText>9 =</w:delText>
              </w:r>
              <w:r>
                <w:tab/>
                <w:delText>unbekannt</w:delText>
              </w:r>
            </w:del>
          </w:p>
        </w:tc>
        <w:tc>
          <w:tcPr>
            <w:tcW w:w="1328" w:type="pct"/>
          </w:tcPr>
          <w:p w14:paraId="392B8231" w14:textId="77777777" w:rsidR="000F0644" w:rsidRPr="00743DF3" w:rsidRDefault="007A0E5C" w:rsidP="000361A4">
            <w:pPr>
              <w:pStyle w:val="Tabellentext"/>
              <w:rPr>
                <w:del w:id="823" w:author="IQTIG" w:date="2020-04-28T19:37:00Z"/>
              </w:rPr>
            </w:pPr>
            <w:del w:id="824" w:author="IQTIG" w:date="2020-04-28T19:37:00Z">
              <w:r>
                <w:delText>SONVE2ZEITIMPL</w:delText>
              </w:r>
            </w:del>
          </w:p>
        </w:tc>
      </w:tr>
      <w:tr w:rsidR="00275B01" w:rsidRPr="00743DF3" w14:paraId="59A8D135" w14:textId="77777777" w:rsidTr="00133FB8">
        <w:trPr>
          <w:cnfStyle w:val="000000010000" w:firstRow="0" w:lastRow="0" w:firstColumn="0" w:lastColumn="0" w:oddVBand="0" w:evenVBand="0" w:oddHBand="0" w:evenHBand="1" w:firstRowFirstColumn="0" w:firstRowLastColumn="0" w:lastRowFirstColumn="0" w:lastRowLastColumn="0"/>
          <w:trHeight w:val="409"/>
          <w:del w:id="825" w:author="IQTIG" w:date="2020-04-28T19:37:00Z"/>
        </w:trPr>
        <w:tc>
          <w:tcPr>
            <w:tcW w:w="626" w:type="pct"/>
          </w:tcPr>
          <w:p w14:paraId="72401499" w14:textId="77777777" w:rsidR="000F0644" w:rsidRPr="00743DF3" w:rsidRDefault="007A0E5C" w:rsidP="000361A4">
            <w:pPr>
              <w:pStyle w:val="Tabellentext"/>
              <w:rPr>
                <w:del w:id="826" w:author="IQTIG" w:date="2020-04-28T19:37:00Z"/>
              </w:rPr>
            </w:pPr>
            <w:del w:id="827" w:author="IQTIG" w:date="2020-04-28T19:37:00Z">
              <w:r>
                <w:delText>45:B</w:delText>
              </w:r>
            </w:del>
          </w:p>
        </w:tc>
        <w:tc>
          <w:tcPr>
            <w:tcW w:w="1075" w:type="pct"/>
          </w:tcPr>
          <w:p w14:paraId="1F633169" w14:textId="77777777" w:rsidR="000F0644" w:rsidRPr="00743DF3" w:rsidRDefault="007A0E5C" w:rsidP="000361A4">
            <w:pPr>
              <w:pStyle w:val="Tabellentext"/>
              <w:rPr>
                <w:del w:id="828" w:author="IQTIG" w:date="2020-04-28T19:37:00Z"/>
              </w:rPr>
            </w:pPr>
            <w:del w:id="829" w:author="IQTIG" w:date="2020-04-28T19:37:00Z">
              <w:r>
                <w:delText>Problem</w:delText>
              </w:r>
            </w:del>
          </w:p>
        </w:tc>
        <w:tc>
          <w:tcPr>
            <w:tcW w:w="326" w:type="pct"/>
          </w:tcPr>
          <w:p w14:paraId="3B6B5E7D" w14:textId="77777777" w:rsidR="000F0644" w:rsidRPr="00743DF3" w:rsidRDefault="007A0E5C" w:rsidP="000361A4">
            <w:pPr>
              <w:pStyle w:val="Tabellentext"/>
              <w:rPr>
                <w:del w:id="830" w:author="IQTIG" w:date="2020-04-28T19:37:00Z"/>
              </w:rPr>
            </w:pPr>
            <w:del w:id="831" w:author="IQTIG" w:date="2020-04-28T19:37:00Z">
              <w:r>
                <w:delText>K</w:delText>
              </w:r>
            </w:del>
          </w:p>
        </w:tc>
        <w:tc>
          <w:tcPr>
            <w:tcW w:w="1646" w:type="pct"/>
          </w:tcPr>
          <w:p w14:paraId="2114B6FB" w14:textId="77777777" w:rsidR="000F0644" w:rsidRPr="00743DF3" w:rsidRDefault="007A0E5C" w:rsidP="00177070">
            <w:pPr>
              <w:pStyle w:val="Tabellentext"/>
              <w:ind w:left="453" w:hanging="340"/>
              <w:rPr>
                <w:del w:id="832" w:author="IQTIG" w:date="2020-04-28T19:37:00Z"/>
              </w:rPr>
            </w:pPr>
            <w:del w:id="833" w:author="IQTIG" w:date="2020-04-28T19:37:00Z">
              <w:r>
                <w:delText>0 =</w:delText>
              </w:r>
              <w:r>
                <w:tab/>
                <w:delText>Systemumstellung</w:delText>
              </w:r>
            </w:del>
          </w:p>
          <w:p w14:paraId="32BC7F4B" w14:textId="77777777" w:rsidR="000F0644" w:rsidRPr="00743DF3" w:rsidRDefault="007A0E5C" w:rsidP="00177070">
            <w:pPr>
              <w:pStyle w:val="Tabellentext"/>
              <w:ind w:left="453" w:hanging="340"/>
              <w:rPr>
                <w:del w:id="834" w:author="IQTIG" w:date="2020-04-28T19:37:00Z"/>
              </w:rPr>
            </w:pPr>
            <w:del w:id="835" w:author="IQTIG" w:date="2020-04-28T19:37:00Z">
              <w:r>
                <w:delText>1 =</w:delText>
              </w:r>
              <w:r>
                <w:tab/>
                <w:delText>Dislokation</w:delText>
              </w:r>
            </w:del>
          </w:p>
          <w:p w14:paraId="046C3E5C" w14:textId="77777777" w:rsidR="000F0644" w:rsidRPr="00743DF3" w:rsidRDefault="007A0E5C" w:rsidP="00177070">
            <w:pPr>
              <w:pStyle w:val="Tabellentext"/>
              <w:ind w:left="453" w:hanging="340"/>
              <w:rPr>
                <w:del w:id="836" w:author="IQTIG" w:date="2020-04-28T19:37:00Z"/>
              </w:rPr>
            </w:pPr>
            <w:del w:id="837" w:author="IQTIG" w:date="2020-04-28T19:37:00Z">
              <w:r>
                <w:delText>2 =</w:delText>
              </w:r>
              <w:r>
                <w:tab/>
                <w:delText>Sondenbruch/​Isolationsdefekt</w:delText>
              </w:r>
            </w:del>
          </w:p>
          <w:p w14:paraId="47A1084B" w14:textId="77777777" w:rsidR="000F0644" w:rsidRPr="00743DF3" w:rsidRDefault="007A0E5C" w:rsidP="00177070">
            <w:pPr>
              <w:pStyle w:val="Tabellentext"/>
              <w:ind w:left="453" w:hanging="340"/>
              <w:rPr>
                <w:del w:id="838" w:author="IQTIG" w:date="2020-04-28T19:37:00Z"/>
              </w:rPr>
            </w:pPr>
            <w:del w:id="839" w:author="IQTIG" w:date="2020-04-28T19:37:00Z">
              <w:r>
                <w:delText>3 =</w:delText>
              </w:r>
              <w:r>
                <w:tab/>
                <w:delText>fehlerhafte Konnektion</w:delText>
              </w:r>
            </w:del>
          </w:p>
          <w:p w14:paraId="07C7F9EB" w14:textId="77777777" w:rsidR="000F0644" w:rsidRPr="00743DF3" w:rsidRDefault="007A0E5C" w:rsidP="00177070">
            <w:pPr>
              <w:pStyle w:val="Tabellentext"/>
              <w:ind w:left="453" w:hanging="340"/>
              <w:rPr>
                <w:del w:id="840" w:author="IQTIG" w:date="2020-04-28T19:37:00Z"/>
              </w:rPr>
            </w:pPr>
            <w:del w:id="841" w:author="IQTIG" w:date="2020-04-28T19:37:00Z">
              <w:r>
                <w:delText>4 =</w:delText>
              </w:r>
              <w:r>
                <w:tab/>
                <w:delText>Zwerchfellzucken oder Pectoraliszucken</w:delText>
              </w:r>
            </w:del>
          </w:p>
          <w:p w14:paraId="1DCB6997" w14:textId="77777777" w:rsidR="000F0644" w:rsidRPr="00743DF3" w:rsidRDefault="007A0E5C" w:rsidP="00177070">
            <w:pPr>
              <w:pStyle w:val="Tabellentext"/>
              <w:ind w:left="453" w:hanging="340"/>
              <w:rPr>
                <w:del w:id="842" w:author="IQTIG" w:date="2020-04-28T19:37:00Z"/>
              </w:rPr>
            </w:pPr>
            <w:del w:id="843" w:author="IQTIG" w:date="2020-04-28T19:37:00Z">
              <w:r>
                <w:delText>5 =</w:delText>
              </w:r>
              <w:r>
                <w:tab/>
                <w:delText>Oversensing</w:delText>
              </w:r>
            </w:del>
          </w:p>
          <w:p w14:paraId="1F9E88B2" w14:textId="77777777" w:rsidR="000F0644" w:rsidRPr="00743DF3" w:rsidRDefault="007A0E5C" w:rsidP="00177070">
            <w:pPr>
              <w:pStyle w:val="Tabellentext"/>
              <w:ind w:left="453" w:hanging="340"/>
              <w:rPr>
                <w:del w:id="844" w:author="IQTIG" w:date="2020-04-28T19:37:00Z"/>
              </w:rPr>
            </w:pPr>
            <w:del w:id="845" w:author="IQTIG" w:date="2020-04-28T19:37:00Z">
              <w:r>
                <w:delText>6 =</w:delText>
              </w:r>
              <w:r>
                <w:tab/>
                <w:delText>Undersensing</w:delText>
              </w:r>
            </w:del>
          </w:p>
          <w:p w14:paraId="1FEEC90B" w14:textId="77777777" w:rsidR="000F0644" w:rsidRPr="00743DF3" w:rsidRDefault="007A0E5C" w:rsidP="00177070">
            <w:pPr>
              <w:pStyle w:val="Tabellentext"/>
              <w:ind w:left="453" w:hanging="340"/>
              <w:rPr>
                <w:del w:id="846" w:author="IQTIG" w:date="2020-04-28T19:37:00Z"/>
              </w:rPr>
            </w:pPr>
            <w:del w:id="847" w:author="IQTIG" w:date="2020-04-28T19:37:00Z">
              <w:r>
                <w:delText>7 =</w:delText>
              </w:r>
              <w:r>
                <w:tab/>
                <w:delText>Stimulationsverlust/​Reizschwellenanstieg</w:delText>
              </w:r>
            </w:del>
          </w:p>
          <w:p w14:paraId="26A35D33" w14:textId="77777777" w:rsidR="000F0644" w:rsidRPr="00743DF3" w:rsidRDefault="007A0E5C" w:rsidP="00177070">
            <w:pPr>
              <w:pStyle w:val="Tabellentext"/>
              <w:ind w:left="453" w:hanging="340"/>
              <w:rPr>
                <w:del w:id="848" w:author="IQTIG" w:date="2020-04-28T19:37:00Z"/>
              </w:rPr>
            </w:pPr>
            <w:del w:id="849" w:author="IQTIG" w:date="2020-04-28T19:37:00Z">
              <w:r>
                <w:delText>8 =</w:delText>
              </w:r>
              <w:r>
                <w:tab/>
                <w:delText>Infektion</w:delText>
              </w:r>
            </w:del>
          </w:p>
          <w:p w14:paraId="643B3BD3" w14:textId="77777777" w:rsidR="000F0644" w:rsidRPr="00743DF3" w:rsidRDefault="007A0E5C" w:rsidP="00177070">
            <w:pPr>
              <w:pStyle w:val="Tabellentext"/>
              <w:ind w:left="453" w:hanging="340"/>
              <w:rPr>
                <w:del w:id="850" w:author="IQTIG" w:date="2020-04-28T19:37:00Z"/>
              </w:rPr>
            </w:pPr>
            <w:del w:id="851" w:author="IQTIG" w:date="2020-04-28T19:37:00Z">
              <w:r>
                <w:delText>9 =</w:delText>
              </w:r>
              <w:r>
                <w:tab/>
                <w:delText>Myokardperforation</w:delText>
              </w:r>
            </w:del>
          </w:p>
          <w:p w14:paraId="4F7306BC" w14:textId="77777777" w:rsidR="000F0644" w:rsidRPr="00743DF3" w:rsidRDefault="007A0E5C" w:rsidP="00177070">
            <w:pPr>
              <w:pStyle w:val="Tabellentext"/>
              <w:ind w:left="453" w:hanging="340"/>
              <w:rPr>
                <w:del w:id="852" w:author="IQTIG" w:date="2020-04-28T19:37:00Z"/>
              </w:rPr>
            </w:pPr>
            <w:del w:id="853" w:author="IQTIG" w:date="2020-04-28T19:37:00Z">
              <w:r>
                <w:delText>99 =</w:delText>
              </w:r>
              <w:r>
                <w:tab/>
                <w:delText>sonstige</w:delText>
              </w:r>
            </w:del>
          </w:p>
        </w:tc>
        <w:tc>
          <w:tcPr>
            <w:tcW w:w="1328" w:type="pct"/>
          </w:tcPr>
          <w:p w14:paraId="0AD64885" w14:textId="77777777" w:rsidR="000F0644" w:rsidRPr="00743DF3" w:rsidRDefault="007A0E5C" w:rsidP="000361A4">
            <w:pPr>
              <w:pStyle w:val="Tabellentext"/>
              <w:rPr>
                <w:del w:id="854" w:author="IQTIG" w:date="2020-04-28T19:37:00Z"/>
              </w:rPr>
            </w:pPr>
            <w:del w:id="855" w:author="IQTIG" w:date="2020-04-28T19:37:00Z">
              <w:r>
                <w:delText>DEFIASONVE3INDIK</w:delText>
              </w:r>
            </w:del>
          </w:p>
        </w:tc>
      </w:tr>
      <w:tr w:rsidR="00275B01" w:rsidRPr="00743DF3" w14:paraId="58790153" w14:textId="77777777" w:rsidTr="00133FB8">
        <w:trPr>
          <w:cnfStyle w:val="000000100000" w:firstRow="0" w:lastRow="0" w:firstColumn="0" w:lastColumn="0" w:oddVBand="0" w:evenVBand="0" w:oddHBand="1" w:evenHBand="0" w:firstRowFirstColumn="0" w:firstRowLastColumn="0" w:lastRowFirstColumn="0" w:lastRowLastColumn="0"/>
          <w:trHeight w:val="409"/>
          <w:del w:id="856" w:author="IQTIG" w:date="2020-04-28T19:37:00Z"/>
        </w:trPr>
        <w:tc>
          <w:tcPr>
            <w:tcW w:w="626" w:type="pct"/>
          </w:tcPr>
          <w:p w14:paraId="3C6ED59D" w14:textId="77777777" w:rsidR="000F0644" w:rsidRPr="00743DF3" w:rsidRDefault="007A0E5C" w:rsidP="000361A4">
            <w:pPr>
              <w:pStyle w:val="Tabellentext"/>
              <w:rPr>
                <w:del w:id="857" w:author="IQTIG" w:date="2020-04-28T19:37:00Z"/>
              </w:rPr>
            </w:pPr>
            <w:del w:id="858" w:author="IQTIG" w:date="2020-04-28T19:37:00Z">
              <w:r>
                <w:delText>46:B</w:delText>
              </w:r>
            </w:del>
          </w:p>
        </w:tc>
        <w:tc>
          <w:tcPr>
            <w:tcW w:w="1075" w:type="pct"/>
          </w:tcPr>
          <w:p w14:paraId="0305CF71" w14:textId="77777777" w:rsidR="000F0644" w:rsidRPr="00743DF3" w:rsidRDefault="007A0E5C" w:rsidP="000361A4">
            <w:pPr>
              <w:pStyle w:val="Tabellentext"/>
              <w:rPr>
                <w:del w:id="859" w:author="IQTIG" w:date="2020-04-28T19:37:00Z"/>
              </w:rPr>
            </w:pPr>
            <w:del w:id="860" w:author="IQTIG" w:date="2020-04-28T19:37:00Z">
              <w:r>
                <w:delText>Zeitabstand zur Implantation der revidierten, explantierten bzw. stillgelegten dritten Ventrikelsonde</w:delText>
              </w:r>
            </w:del>
          </w:p>
        </w:tc>
        <w:tc>
          <w:tcPr>
            <w:tcW w:w="326" w:type="pct"/>
          </w:tcPr>
          <w:p w14:paraId="10F3C8A4" w14:textId="77777777" w:rsidR="000F0644" w:rsidRPr="00743DF3" w:rsidRDefault="007A0E5C" w:rsidP="000361A4">
            <w:pPr>
              <w:pStyle w:val="Tabellentext"/>
              <w:rPr>
                <w:del w:id="861" w:author="IQTIG" w:date="2020-04-28T19:37:00Z"/>
              </w:rPr>
            </w:pPr>
            <w:del w:id="862" w:author="IQTIG" w:date="2020-04-28T19:37:00Z">
              <w:r>
                <w:delText>K</w:delText>
              </w:r>
            </w:del>
          </w:p>
        </w:tc>
        <w:tc>
          <w:tcPr>
            <w:tcW w:w="1646" w:type="pct"/>
          </w:tcPr>
          <w:p w14:paraId="736503F5" w14:textId="77777777" w:rsidR="000F0644" w:rsidRPr="00743DF3" w:rsidRDefault="007A0E5C" w:rsidP="00177070">
            <w:pPr>
              <w:pStyle w:val="Tabellentext"/>
              <w:ind w:left="453" w:hanging="340"/>
              <w:rPr>
                <w:del w:id="863" w:author="IQTIG" w:date="2020-04-28T19:37:00Z"/>
              </w:rPr>
            </w:pPr>
            <w:del w:id="864" w:author="IQTIG" w:date="2020-04-28T19:37:00Z">
              <w:r>
                <w:delText>1 =</w:delText>
              </w:r>
              <w:r>
                <w:tab/>
                <w:delText>&lt;= 1 Jahr</w:delText>
              </w:r>
            </w:del>
          </w:p>
          <w:p w14:paraId="0555D0AF" w14:textId="77777777" w:rsidR="000F0644" w:rsidRPr="00743DF3" w:rsidRDefault="007A0E5C" w:rsidP="00177070">
            <w:pPr>
              <w:pStyle w:val="Tabellentext"/>
              <w:ind w:left="453" w:hanging="340"/>
              <w:rPr>
                <w:del w:id="865" w:author="IQTIG" w:date="2020-04-28T19:37:00Z"/>
              </w:rPr>
            </w:pPr>
            <w:del w:id="866" w:author="IQTIG" w:date="2020-04-28T19:37:00Z">
              <w:r>
                <w:delText>2 =</w:delText>
              </w:r>
              <w:r>
                <w:tab/>
                <w:delText>&gt; 1 Jahr</w:delText>
              </w:r>
            </w:del>
          </w:p>
          <w:p w14:paraId="483374A8" w14:textId="77777777" w:rsidR="000F0644" w:rsidRPr="00743DF3" w:rsidRDefault="007A0E5C" w:rsidP="00177070">
            <w:pPr>
              <w:pStyle w:val="Tabellentext"/>
              <w:ind w:left="453" w:hanging="340"/>
              <w:rPr>
                <w:del w:id="867" w:author="IQTIG" w:date="2020-04-28T19:37:00Z"/>
              </w:rPr>
            </w:pPr>
            <w:del w:id="868" w:author="IQTIG" w:date="2020-04-28T19:37:00Z">
              <w:r>
                <w:delText>9 =</w:delText>
              </w:r>
              <w:r>
                <w:tab/>
                <w:delText>unbekannt</w:delText>
              </w:r>
            </w:del>
          </w:p>
        </w:tc>
        <w:tc>
          <w:tcPr>
            <w:tcW w:w="1328" w:type="pct"/>
          </w:tcPr>
          <w:p w14:paraId="790F3BE0" w14:textId="77777777" w:rsidR="000F0644" w:rsidRPr="00743DF3" w:rsidRDefault="007A0E5C" w:rsidP="000361A4">
            <w:pPr>
              <w:pStyle w:val="Tabellentext"/>
              <w:rPr>
                <w:del w:id="869" w:author="IQTIG" w:date="2020-04-28T19:37:00Z"/>
              </w:rPr>
            </w:pPr>
            <w:del w:id="870" w:author="IQTIG" w:date="2020-04-28T19:37:00Z">
              <w:r>
                <w:delText>SONVE3ZEITIMPL</w:delText>
              </w:r>
            </w:del>
          </w:p>
        </w:tc>
      </w:tr>
      <w:tr w:rsidR="00275B01" w:rsidRPr="00743DF3" w14:paraId="47484E99" w14:textId="77777777" w:rsidTr="00133FB8">
        <w:trPr>
          <w:cnfStyle w:val="000000010000" w:firstRow="0" w:lastRow="0" w:firstColumn="0" w:lastColumn="0" w:oddVBand="0" w:evenVBand="0" w:oddHBand="0" w:evenHBand="1" w:firstRowFirstColumn="0" w:firstRowLastColumn="0" w:lastRowFirstColumn="0" w:lastRowLastColumn="0"/>
          <w:trHeight w:val="409"/>
          <w:del w:id="871" w:author="IQTIG" w:date="2020-04-28T19:37:00Z"/>
        </w:trPr>
        <w:tc>
          <w:tcPr>
            <w:tcW w:w="626" w:type="pct"/>
          </w:tcPr>
          <w:p w14:paraId="3534BE38" w14:textId="77777777" w:rsidR="000F0644" w:rsidRPr="00743DF3" w:rsidRDefault="007A0E5C" w:rsidP="000361A4">
            <w:pPr>
              <w:pStyle w:val="Tabellentext"/>
              <w:rPr>
                <w:del w:id="872" w:author="IQTIG" w:date="2020-04-28T19:37:00Z"/>
              </w:rPr>
            </w:pPr>
            <w:del w:id="873" w:author="IQTIG" w:date="2020-04-28T19:37:00Z">
              <w:r>
                <w:delText>51:B</w:delText>
              </w:r>
            </w:del>
          </w:p>
        </w:tc>
        <w:tc>
          <w:tcPr>
            <w:tcW w:w="1075" w:type="pct"/>
          </w:tcPr>
          <w:p w14:paraId="437247DB" w14:textId="77777777" w:rsidR="000F0644" w:rsidRPr="00743DF3" w:rsidRDefault="007A0E5C" w:rsidP="000361A4">
            <w:pPr>
              <w:pStyle w:val="Tabellentext"/>
              <w:rPr>
                <w:del w:id="874" w:author="IQTIG" w:date="2020-04-28T19:37:00Z"/>
              </w:rPr>
            </w:pPr>
            <w:del w:id="875" w:author="IQTIG" w:date="2020-04-28T19:37:00Z">
              <w:r>
                <w:delText>Problem</w:delText>
              </w:r>
            </w:del>
          </w:p>
        </w:tc>
        <w:tc>
          <w:tcPr>
            <w:tcW w:w="326" w:type="pct"/>
          </w:tcPr>
          <w:p w14:paraId="123B6A6A" w14:textId="77777777" w:rsidR="000F0644" w:rsidRPr="00743DF3" w:rsidRDefault="007A0E5C" w:rsidP="000361A4">
            <w:pPr>
              <w:pStyle w:val="Tabellentext"/>
              <w:rPr>
                <w:del w:id="876" w:author="IQTIG" w:date="2020-04-28T19:37:00Z"/>
              </w:rPr>
            </w:pPr>
            <w:del w:id="877" w:author="IQTIG" w:date="2020-04-28T19:37:00Z">
              <w:r>
                <w:delText>K</w:delText>
              </w:r>
            </w:del>
          </w:p>
        </w:tc>
        <w:tc>
          <w:tcPr>
            <w:tcW w:w="1646" w:type="pct"/>
          </w:tcPr>
          <w:p w14:paraId="0C6E0D6C" w14:textId="77777777" w:rsidR="000F0644" w:rsidRPr="00743DF3" w:rsidRDefault="007A0E5C" w:rsidP="00177070">
            <w:pPr>
              <w:pStyle w:val="Tabellentext"/>
              <w:ind w:left="453" w:hanging="340"/>
              <w:rPr>
                <w:del w:id="878" w:author="IQTIG" w:date="2020-04-28T19:37:00Z"/>
              </w:rPr>
            </w:pPr>
            <w:del w:id="879" w:author="IQTIG" w:date="2020-04-28T19:37:00Z">
              <w:r>
                <w:delText>0 =</w:delText>
              </w:r>
              <w:r>
                <w:tab/>
                <w:delText>Systemumstellung</w:delText>
              </w:r>
            </w:del>
          </w:p>
          <w:p w14:paraId="7505A273" w14:textId="77777777" w:rsidR="000F0644" w:rsidRPr="00743DF3" w:rsidRDefault="007A0E5C" w:rsidP="00177070">
            <w:pPr>
              <w:pStyle w:val="Tabellentext"/>
              <w:ind w:left="453" w:hanging="340"/>
              <w:rPr>
                <w:del w:id="880" w:author="IQTIG" w:date="2020-04-28T19:37:00Z"/>
              </w:rPr>
            </w:pPr>
            <w:del w:id="881" w:author="IQTIG" w:date="2020-04-28T19:37:00Z">
              <w:r>
                <w:delText>1 =</w:delText>
              </w:r>
              <w:r>
                <w:tab/>
                <w:delText>Dislokation</w:delText>
              </w:r>
            </w:del>
          </w:p>
          <w:p w14:paraId="74361B26" w14:textId="77777777" w:rsidR="000F0644" w:rsidRPr="00743DF3" w:rsidRDefault="007A0E5C" w:rsidP="00177070">
            <w:pPr>
              <w:pStyle w:val="Tabellentext"/>
              <w:ind w:left="453" w:hanging="340"/>
              <w:rPr>
                <w:del w:id="882" w:author="IQTIG" w:date="2020-04-28T19:37:00Z"/>
              </w:rPr>
            </w:pPr>
            <w:del w:id="883" w:author="IQTIG" w:date="2020-04-28T19:37:00Z">
              <w:r>
                <w:delText>2 =</w:delText>
              </w:r>
              <w:r>
                <w:tab/>
                <w:delText>Sondenbruch/​Isolationsdefekt</w:delText>
              </w:r>
            </w:del>
          </w:p>
          <w:p w14:paraId="5ABC66EE" w14:textId="77777777" w:rsidR="000F0644" w:rsidRPr="00743DF3" w:rsidRDefault="007A0E5C" w:rsidP="00177070">
            <w:pPr>
              <w:pStyle w:val="Tabellentext"/>
              <w:ind w:left="453" w:hanging="340"/>
              <w:rPr>
                <w:del w:id="884" w:author="IQTIG" w:date="2020-04-28T19:37:00Z"/>
              </w:rPr>
            </w:pPr>
            <w:del w:id="885" w:author="IQTIG" w:date="2020-04-28T19:37:00Z">
              <w:r>
                <w:delText>3 =</w:delText>
              </w:r>
              <w:r>
                <w:tab/>
                <w:delText>fehlerhafte Konnektion</w:delText>
              </w:r>
            </w:del>
          </w:p>
          <w:p w14:paraId="08C5A87C" w14:textId="77777777" w:rsidR="000F0644" w:rsidRPr="00743DF3" w:rsidRDefault="007A0E5C" w:rsidP="00177070">
            <w:pPr>
              <w:pStyle w:val="Tabellentext"/>
              <w:ind w:left="453" w:hanging="340"/>
              <w:rPr>
                <w:del w:id="886" w:author="IQTIG" w:date="2020-04-28T19:37:00Z"/>
              </w:rPr>
            </w:pPr>
            <w:del w:id="887" w:author="IQTIG" w:date="2020-04-28T19:37:00Z">
              <w:r>
                <w:delText>4 =</w:delText>
              </w:r>
              <w:r>
                <w:tab/>
                <w:delText>Infektion</w:delText>
              </w:r>
            </w:del>
          </w:p>
          <w:p w14:paraId="21DD3F5E" w14:textId="77777777" w:rsidR="000F0644" w:rsidRPr="00743DF3" w:rsidRDefault="007A0E5C" w:rsidP="00177070">
            <w:pPr>
              <w:pStyle w:val="Tabellentext"/>
              <w:ind w:left="453" w:hanging="340"/>
              <w:rPr>
                <w:del w:id="888" w:author="IQTIG" w:date="2020-04-28T19:37:00Z"/>
              </w:rPr>
            </w:pPr>
            <w:del w:id="889" w:author="IQTIG" w:date="2020-04-28T19:37:00Z">
              <w:r>
                <w:delText>5 =</w:delText>
              </w:r>
              <w:r>
                <w:tab/>
                <w:delText>Myokardperforation</w:delText>
              </w:r>
            </w:del>
          </w:p>
          <w:p w14:paraId="3FD4B3F8" w14:textId="77777777" w:rsidR="000F0644" w:rsidRPr="00743DF3" w:rsidRDefault="007A0E5C" w:rsidP="00177070">
            <w:pPr>
              <w:pStyle w:val="Tabellentext"/>
              <w:ind w:left="453" w:hanging="340"/>
              <w:rPr>
                <w:del w:id="890" w:author="IQTIG" w:date="2020-04-28T19:37:00Z"/>
              </w:rPr>
            </w:pPr>
            <w:del w:id="891" w:author="IQTIG" w:date="2020-04-28T19:37:00Z">
              <w:r>
                <w:delText>6 =</w:delText>
              </w:r>
              <w:r>
                <w:tab/>
                <w:delText>ineffektive Defibrillation</w:delText>
              </w:r>
            </w:del>
          </w:p>
          <w:p w14:paraId="5E08FB1F" w14:textId="77777777" w:rsidR="000F0644" w:rsidRPr="00743DF3" w:rsidRDefault="007A0E5C" w:rsidP="00177070">
            <w:pPr>
              <w:pStyle w:val="Tabellentext"/>
              <w:ind w:left="453" w:hanging="340"/>
              <w:rPr>
                <w:del w:id="892" w:author="IQTIG" w:date="2020-04-28T19:37:00Z"/>
              </w:rPr>
            </w:pPr>
            <w:del w:id="893" w:author="IQTIG" w:date="2020-04-28T19:37:00Z">
              <w:r>
                <w:delText>9 =</w:delText>
              </w:r>
              <w:r>
                <w:tab/>
                <w:delText>sonstige</w:delText>
              </w:r>
            </w:del>
          </w:p>
        </w:tc>
        <w:tc>
          <w:tcPr>
            <w:tcW w:w="1328" w:type="pct"/>
          </w:tcPr>
          <w:p w14:paraId="1996BFC9" w14:textId="77777777" w:rsidR="000F0644" w:rsidRPr="00743DF3" w:rsidRDefault="007A0E5C" w:rsidP="000361A4">
            <w:pPr>
              <w:pStyle w:val="Tabellentext"/>
              <w:rPr>
                <w:del w:id="894" w:author="IQTIG" w:date="2020-04-28T19:37:00Z"/>
              </w:rPr>
            </w:pPr>
            <w:del w:id="895" w:author="IQTIG" w:date="2020-04-28T19:37:00Z">
              <w:r>
                <w:delText>DEFIASONANDINDIK</w:delText>
              </w:r>
            </w:del>
          </w:p>
        </w:tc>
      </w:tr>
      <w:tr w:rsidR="00275B01" w:rsidRPr="00743DF3" w14:paraId="736490D6" w14:textId="77777777" w:rsidTr="00133FB8">
        <w:trPr>
          <w:cnfStyle w:val="000000100000" w:firstRow="0" w:lastRow="0" w:firstColumn="0" w:lastColumn="0" w:oddVBand="0" w:evenVBand="0" w:oddHBand="1" w:evenHBand="0" w:firstRowFirstColumn="0" w:firstRowLastColumn="0" w:lastRowFirstColumn="0" w:lastRowLastColumn="0"/>
          <w:trHeight w:val="409"/>
          <w:del w:id="896" w:author="IQTIG" w:date="2020-04-28T19:37:00Z"/>
        </w:trPr>
        <w:tc>
          <w:tcPr>
            <w:tcW w:w="626" w:type="pct"/>
          </w:tcPr>
          <w:p w14:paraId="3BFC0F7C" w14:textId="77777777" w:rsidR="000F0644" w:rsidRPr="00743DF3" w:rsidRDefault="007A0E5C" w:rsidP="000361A4">
            <w:pPr>
              <w:pStyle w:val="Tabellentext"/>
              <w:rPr>
                <w:del w:id="897" w:author="IQTIG" w:date="2020-04-28T19:37:00Z"/>
              </w:rPr>
            </w:pPr>
            <w:del w:id="898" w:author="IQTIG" w:date="2020-04-28T19:37:00Z">
              <w:r>
                <w:delText>52:B</w:delText>
              </w:r>
            </w:del>
          </w:p>
        </w:tc>
        <w:tc>
          <w:tcPr>
            <w:tcW w:w="1075" w:type="pct"/>
          </w:tcPr>
          <w:p w14:paraId="4FEAE1F6" w14:textId="77777777" w:rsidR="000F0644" w:rsidRPr="00743DF3" w:rsidRDefault="007A0E5C" w:rsidP="000361A4">
            <w:pPr>
              <w:pStyle w:val="Tabellentext"/>
              <w:rPr>
                <w:del w:id="899" w:author="IQTIG" w:date="2020-04-28T19:37:00Z"/>
              </w:rPr>
            </w:pPr>
            <w:del w:id="900" w:author="IQTIG" w:date="2020-04-28T19:37:00Z">
              <w:r>
                <w:delText>Zeitabstand zur Implantation der revidierten, explantierten bzw. stillgelegten anderen Defibrillationssonde(n)</w:delText>
              </w:r>
            </w:del>
          </w:p>
        </w:tc>
        <w:tc>
          <w:tcPr>
            <w:tcW w:w="326" w:type="pct"/>
          </w:tcPr>
          <w:p w14:paraId="00EB7303" w14:textId="77777777" w:rsidR="000F0644" w:rsidRPr="00743DF3" w:rsidRDefault="007A0E5C" w:rsidP="000361A4">
            <w:pPr>
              <w:pStyle w:val="Tabellentext"/>
              <w:rPr>
                <w:del w:id="901" w:author="IQTIG" w:date="2020-04-28T19:37:00Z"/>
              </w:rPr>
            </w:pPr>
            <w:del w:id="902" w:author="IQTIG" w:date="2020-04-28T19:37:00Z">
              <w:r>
                <w:delText>K</w:delText>
              </w:r>
            </w:del>
          </w:p>
        </w:tc>
        <w:tc>
          <w:tcPr>
            <w:tcW w:w="1646" w:type="pct"/>
          </w:tcPr>
          <w:p w14:paraId="63A7E8FE" w14:textId="77777777" w:rsidR="000F0644" w:rsidRPr="00743DF3" w:rsidRDefault="007A0E5C" w:rsidP="00177070">
            <w:pPr>
              <w:pStyle w:val="Tabellentext"/>
              <w:ind w:left="453" w:hanging="340"/>
              <w:rPr>
                <w:del w:id="903" w:author="IQTIG" w:date="2020-04-28T19:37:00Z"/>
              </w:rPr>
            </w:pPr>
            <w:del w:id="904" w:author="IQTIG" w:date="2020-04-28T19:37:00Z">
              <w:r>
                <w:delText>1 =</w:delText>
              </w:r>
              <w:r>
                <w:tab/>
                <w:delText>&lt;= 1 Jahr</w:delText>
              </w:r>
            </w:del>
          </w:p>
          <w:p w14:paraId="3BA24D3D" w14:textId="77777777" w:rsidR="000F0644" w:rsidRPr="00743DF3" w:rsidRDefault="007A0E5C" w:rsidP="00177070">
            <w:pPr>
              <w:pStyle w:val="Tabellentext"/>
              <w:ind w:left="453" w:hanging="340"/>
              <w:rPr>
                <w:del w:id="905" w:author="IQTIG" w:date="2020-04-28T19:37:00Z"/>
              </w:rPr>
            </w:pPr>
            <w:del w:id="906" w:author="IQTIG" w:date="2020-04-28T19:37:00Z">
              <w:r>
                <w:delText>2 =</w:delText>
              </w:r>
              <w:r>
                <w:tab/>
                <w:delText>&gt; 1 Jahr</w:delText>
              </w:r>
            </w:del>
          </w:p>
          <w:p w14:paraId="5C79F0DB" w14:textId="77777777" w:rsidR="000F0644" w:rsidRPr="00743DF3" w:rsidRDefault="007A0E5C" w:rsidP="00177070">
            <w:pPr>
              <w:pStyle w:val="Tabellentext"/>
              <w:ind w:left="453" w:hanging="340"/>
              <w:rPr>
                <w:del w:id="907" w:author="IQTIG" w:date="2020-04-28T19:37:00Z"/>
              </w:rPr>
            </w:pPr>
            <w:del w:id="908" w:author="IQTIG" w:date="2020-04-28T19:37:00Z">
              <w:r>
                <w:delText>9 =</w:delText>
              </w:r>
              <w:r>
                <w:tab/>
                <w:delText>unbekannt</w:delText>
              </w:r>
            </w:del>
          </w:p>
        </w:tc>
        <w:tc>
          <w:tcPr>
            <w:tcW w:w="1328" w:type="pct"/>
          </w:tcPr>
          <w:p w14:paraId="4D19D747" w14:textId="77777777" w:rsidR="000F0644" w:rsidRPr="00743DF3" w:rsidRDefault="007A0E5C" w:rsidP="000361A4">
            <w:pPr>
              <w:pStyle w:val="Tabellentext"/>
              <w:rPr>
                <w:del w:id="909" w:author="IQTIG" w:date="2020-04-28T19:37:00Z"/>
              </w:rPr>
            </w:pPr>
            <w:del w:id="910" w:author="IQTIG" w:date="2020-04-28T19:37:00Z">
              <w:r>
                <w:delText>SONASZEITIMPL</w:delText>
              </w:r>
            </w:del>
          </w:p>
        </w:tc>
      </w:tr>
      <w:tr w:rsidR="00275B01" w:rsidRPr="00743DF3" w14:paraId="0F39E8D6" w14:textId="77777777" w:rsidTr="00133FB8">
        <w:trPr>
          <w:cnfStyle w:val="000000010000" w:firstRow="0" w:lastRow="0" w:firstColumn="0" w:lastColumn="0" w:oddVBand="0" w:evenVBand="0" w:oddHBand="0" w:evenHBand="1" w:firstRowFirstColumn="0" w:firstRowLastColumn="0" w:lastRowFirstColumn="0" w:lastRowLastColumn="0"/>
          <w:trHeight w:val="409"/>
          <w:del w:id="911" w:author="IQTIG" w:date="2020-04-28T19:37:00Z"/>
        </w:trPr>
        <w:tc>
          <w:tcPr>
            <w:tcW w:w="626" w:type="pct"/>
          </w:tcPr>
          <w:p w14:paraId="74155DF8" w14:textId="77777777" w:rsidR="000F0644" w:rsidRPr="00743DF3" w:rsidRDefault="007A0E5C" w:rsidP="000361A4">
            <w:pPr>
              <w:pStyle w:val="Tabellentext"/>
              <w:rPr>
                <w:del w:id="912" w:author="IQTIG" w:date="2020-04-28T19:37:00Z"/>
              </w:rPr>
            </w:pPr>
            <w:del w:id="913" w:author="IQTIG" w:date="2020-04-28T19:37:00Z">
              <w:r>
                <w:delText>EF*</w:delText>
              </w:r>
            </w:del>
          </w:p>
        </w:tc>
        <w:tc>
          <w:tcPr>
            <w:tcW w:w="1075" w:type="pct"/>
          </w:tcPr>
          <w:p w14:paraId="72C2F996" w14:textId="77777777" w:rsidR="000F0644" w:rsidRPr="00743DF3" w:rsidRDefault="007A0E5C" w:rsidP="000361A4">
            <w:pPr>
              <w:pStyle w:val="Tabellentext"/>
              <w:rPr>
                <w:del w:id="914" w:author="IQTIG" w:date="2020-04-28T19:37:00Z"/>
              </w:rPr>
            </w:pPr>
            <w:del w:id="915" w:author="IQTIG" w:date="2020-04-28T19:37:00Z">
              <w:r>
                <w:delText>Quartal der Operation</w:delText>
              </w:r>
            </w:del>
          </w:p>
        </w:tc>
        <w:tc>
          <w:tcPr>
            <w:tcW w:w="326" w:type="pct"/>
          </w:tcPr>
          <w:p w14:paraId="3CEDF17E" w14:textId="77777777" w:rsidR="000F0644" w:rsidRPr="00743DF3" w:rsidRDefault="007A0E5C" w:rsidP="000361A4">
            <w:pPr>
              <w:pStyle w:val="Tabellentext"/>
              <w:rPr>
                <w:del w:id="916" w:author="IQTIG" w:date="2020-04-28T19:37:00Z"/>
              </w:rPr>
            </w:pPr>
            <w:del w:id="917" w:author="IQTIG" w:date="2020-04-28T19:37:00Z">
              <w:r>
                <w:delText>-</w:delText>
              </w:r>
            </w:del>
          </w:p>
        </w:tc>
        <w:tc>
          <w:tcPr>
            <w:tcW w:w="1646" w:type="pct"/>
          </w:tcPr>
          <w:p w14:paraId="0F564E4F" w14:textId="77777777" w:rsidR="000F0644" w:rsidRPr="00743DF3" w:rsidRDefault="007A0E5C" w:rsidP="00177070">
            <w:pPr>
              <w:pStyle w:val="Tabellentext"/>
              <w:ind w:left="453" w:hanging="340"/>
              <w:rPr>
                <w:del w:id="918" w:author="IQTIG" w:date="2020-04-28T19:37:00Z"/>
              </w:rPr>
            </w:pPr>
            <w:del w:id="919" w:author="IQTIG" w:date="2020-04-28T19:37:00Z">
              <w:r>
                <w:delText>quartal(OPDATUM)</w:delText>
              </w:r>
            </w:del>
          </w:p>
        </w:tc>
        <w:tc>
          <w:tcPr>
            <w:tcW w:w="1328" w:type="pct"/>
          </w:tcPr>
          <w:p w14:paraId="7D06F6E0" w14:textId="77777777" w:rsidR="000F0644" w:rsidRPr="00743DF3" w:rsidRDefault="007A0E5C" w:rsidP="000361A4">
            <w:pPr>
              <w:pStyle w:val="Tabellentext"/>
              <w:rPr>
                <w:del w:id="920" w:author="IQTIG" w:date="2020-04-28T19:37:00Z"/>
              </w:rPr>
            </w:pPr>
            <w:del w:id="921" w:author="IQTIG" w:date="2020-04-28T19:37:00Z">
              <w:r>
                <w:delText>opquartal</w:delText>
              </w:r>
            </w:del>
          </w:p>
        </w:tc>
      </w:tr>
    </w:tbl>
    <w:p w14:paraId="3BA61E27" w14:textId="77777777" w:rsidR="00A53F02" w:rsidRDefault="007A0E5C" w:rsidP="00A53F02">
      <w:pPr>
        <w:spacing w:after="0"/>
        <w:rPr>
          <w:del w:id="922" w:author="IQTIG" w:date="2020-04-28T19:37:00Z"/>
          <w:sz w:val="14"/>
          <w:szCs w:val="14"/>
        </w:rPr>
      </w:pPr>
      <w:del w:id="923" w:author="IQTIG" w:date="2020-04-28T19:37:00Z">
        <w:r w:rsidRPr="003021AF">
          <w:rPr>
            <w:sz w:val="14"/>
            <w:szCs w:val="14"/>
          </w:rPr>
          <w:delText>*Ersatzfeld im Exportformat</w:delText>
        </w:r>
      </w:del>
    </w:p>
    <w:p w14:paraId="6EDF91C9" w14:textId="77777777" w:rsidR="007809D6" w:rsidRDefault="007809D6">
      <w:pPr>
        <w:rPr>
          <w:del w:id="924" w:author="IQTIG" w:date="2020-04-28T19:37:00Z"/>
        </w:rPr>
        <w:sectPr w:rsidR="007809D6" w:rsidSect="00163BAC">
          <w:headerReference w:type="even" r:id="rId47"/>
          <w:headerReference w:type="default" r:id="rId48"/>
          <w:footerReference w:type="even" r:id="rId49"/>
          <w:footerReference w:type="default" r:id="rId50"/>
          <w:headerReference w:type="first" r:id="rId51"/>
          <w:footerReference w:type="first" r:id="rId52"/>
          <w:pgSz w:w="11906" w:h="16838"/>
          <w:pgMar w:top="1418" w:right="1134" w:bottom="1418" w:left="1701" w:header="454" w:footer="737" w:gutter="0"/>
          <w:cols w:space="708"/>
          <w:docGrid w:linePitch="360"/>
        </w:sectPr>
      </w:pPr>
    </w:p>
    <w:p w14:paraId="11E8C123" w14:textId="77777777" w:rsidR="0094520C" w:rsidRDefault="007A0E5C" w:rsidP="0094520C">
      <w:pPr>
        <w:pStyle w:val="Absatzberschriftebene2nurinNavigation"/>
        <w:rPr>
          <w:del w:id="925" w:author="IQTIG" w:date="2020-04-28T19:37:00Z"/>
        </w:rPr>
      </w:pPr>
      <w:del w:id="926" w:author="IQTIG" w:date="2020-04-28T19:37:00Z">
        <w:r>
          <w:delText>Eigenschaften und Berechnung</w:delText>
        </w:r>
      </w:del>
    </w:p>
    <w:tbl>
      <w:tblPr>
        <w:tblStyle w:val="IQTIGStandarderste-Spalte"/>
        <w:tblW w:w="0" w:type="auto"/>
        <w:tblLook w:val="0680" w:firstRow="0" w:lastRow="0" w:firstColumn="1" w:lastColumn="0" w:noHBand="1" w:noVBand="1"/>
      </w:tblPr>
      <w:tblGrid>
        <w:gridCol w:w="3119"/>
        <w:gridCol w:w="5885"/>
      </w:tblGrid>
      <w:tr w:rsidR="000517F0" w14:paraId="1468CC99" w14:textId="77777777" w:rsidTr="00025F80">
        <w:trPr>
          <w:trHeight w:val="221"/>
          <w:del w:id="927" w:author="IQTIG" w:date="2020-04-28T19:37:00Z"/>
        </w:trPr>
        <w:tc>
          <w:tcPr>
            <w:cnfStyle w:val="001000000000" w:firstRow="0" w:lastRow="0" w:firstColumn="1" w:lastColumn="0" w:oddVBand="0" w:evenVBand="0" w:oddHBand="0" w:evenHBand="0" w:firstRowFirstColumn="0" w:firstRowLastColumn="0" w:lastRowFirstColumn="0" w:lastRowLastColumn="0"/>
            <w:tcW w:w="3119" w:type="dxa"/>
          </w:tcPr>
          <w:p w14:paraId="29460B99" w14:textId="77777777" w:rsidR="000517F0" w:rsidRPr="000517F0" w:rsidRDefault="007A0E5C" w:rsidP="009A4847">
            <w:pPr>
              <w:pStyle w:val="Tabellenkopf"/>
              <w:rPr>
                <w:del w:id="928" w:author="IQTIG" w:date="2020-04-28T19:37:00Z"/>
              </w:rPr>
            </w:pPr>
            <w:del w:id="929" w:author="IQTIG" w:date="2020-04-28T19:37:00Z">
              <w:r>
                <w:delText>ID</w:delText>
              </w:r>
            </w:del>
          </w:p>
        </w:tc>
        <w:tc>
          <w:tcPr>
            <w:tcW w:w="5885" w:type="dxa"/>
          </w:tcPr>
          <w:p w14:paraId="7F37A2AD" w14:textId="77777777" w:rsidR="000517F0" w:rsidRDefault="007A0E5C" w:rsidP="000517F0">
            <w:pPr>
              <w:pStyle w:val="Tabellentext"/>
              <w:cnfStyle w:val="000000000000" w:firstRow="0" w:lastRow="0" w:firstColumn="0" w:lastColumn="0" w:oddVBand="0" w:evenVBand="0" w:oddHBand="0" w:evenHBand="0" w:firstRowFirstColumn="0" w:firstRowLastColumn="0" w:lastRowFirstColumn="0" w:lastRowLastColumn="0"/>
              <w:rPr>
                <w:del w:id="930" w:author="IQTIG" w:date="2020-04-28T19:37:00Z"/>
              </w:rPr>
            </w:pPr>
            <w:del w:id="931" w:author="IQTIG" w:date="2020-04-28T19:37:00Z">
              <w:r>
                <w:delText>52001</w:delText>
              </w:r>
            </w:del>
          </w:p>
        </w:tc>
      </w:tr>
      <w:tr w:rsidR="000955B5" w14:paraId="25C7DFC0" w14:textId="77777777" w:rsidTr="00025F80">
        <w:trPr>
          <w:trHeight w:val="221"/>
          <w:del w:id="932" w:author="IQTIG" w:date="2020-04-28T19:37:00Z"/>
        </w:trPr>
        <w:tc>
          <w:tcPr>
            <w:cnfStyle w:val="001000000000" w:firstRow="0" w:lastRow="0" w:firstColumn="1" w:lastColumn="0" w:oddVBand="0" w:evenVBand="0" w:oddHBand="0" w:evenHBand="0" w:firstRowFirstColumn="0" w:firstRowLastColumn="0" w:lastRowFirstColumn="0" w:lastRowLastColumn="0"/>
            <w:tcW w:w="3119" w:type="dxa"/>
          </w:tcPr>
          <w:p w14:paraId="137DC5E7" w14:textId="77777777" w:rsidR="000955B5" w:rsidRDefault="007A0E5C" w:rsidP="009A4847">
            <w:pPr>
              <w:pStyle w:val="Tabellenkopf"/>
              <w:rPr>
                <w:del w:id="933" w:author="IQTIG" w:date="2020-04-28T19:37:00Z"/>
              </w:rPr>
            </w:pPr>
            <w:del w:id="934" w:author="IQTIG" w:date="2020-04-28T19:37:00Z">
              <w:r>
                <w:delText>Bezeichnung</w:delText>
              </w:r>
            </w:del>
          </w:p>
        </w:tc>
        <w:tc>
          <w:tcPr>
            <w:tcW w:w="5885" w:type="dxa"/>
          </w:tcPr>
          <w:p w14:paraId="5B1DEADC" w14:textId="77777777" w:rsidR="000955B5" w:rsidRDefault="007A0E5C" w:rsidP="000517F0">
            <w:pPr>
              <w:pStyle w:val="Tabellentext"/>
              <w:cnfStyle w:val="000000000000" w:firstRow="0" w:lastRow="0" w:firstColumn="0" w:lastColumn="0" w:oddVBand="0" w:evenVBand="0" w:oddHBand="0" w:evenHBand="0" w:firstRowFirstColumn="0" w:firstRowLastColumn="0" w:lastRowFirstColumn="0" w:lastRowLastColumn="0"/>
              <w:rPr>
                <w:del w:id="935" w:author="IQTIG" w:date="2020-04-28T19:37:00Z"/>
              </w:rPr>
            </w:pPr>
            <w:del w:id="936" w:author="IQTIG" w:date="2020-04-28T19:37:00Z">
              <w:r>
                <w:delText>Prozedurassoziiertes Problem (Sonden- oder Taschenproblem) als Indikation zum Folgeeingriff</w:delText>
              </w:r>
            </w:del>
          </w:p>
        </w:tc>
      </w:tr>
      <w:tr w:rsidR="000955B5" w14:paraId="6DEFD6EC" w14:textId="77777777" w:rsidTr="00025F80">
        <w:trPr>
          <w:trHeight w:val="221"/>
          <w:del w:id="937" w:author="IQTIG" w:date="2020-04-28T19:37:00Z"/>
        </w:trPr>
        <w:tc>
          <w:tcPr>
            <w:cnfStyle w:val="001000000000" w:firstRow="0" w:lastRow="0" w:firstColumn="1" w:lastColumn="0" w:oddVBand="0" w:evenVBand="0" w:oddHBand="0" w:evenHBand="0" w:firstRowFirstColumn="0" w:firstRowLastColumn="0" w:lastRowFirstColumn="0" w:lastRowLastColumn="0"/>
            <w:tcW w:w="3119" w:type="dxa"/>
          </w:tcPr>
          <w:p w14:paraId="7FDF9CD1" w14:textId="77777777" w:rsidR="000955B5" w:rsidRDefault="007A0E5C" w:rsidP="009A4847">
            <w:pPr>
              <w:pStyle w:val="Tabellenkopf"/>
              <w:rPr>
                <w:del w:id="938" w:author="IQTIG" w:date="2020-04-28T19:37:00Z"/>
              </w:rPr>
            </w:pPr>
            <w:del w:id="939" w:author="IQTIG" w:date="2020-04-28T19:37:00Z">
              <w:r>
                <w:delText>Indikatortyp</w:delText>
              </w:r>
            </w:del>
          </w:p>
        </w:tc>
        <w:tc>
          <w:tcPr>
            <w:tcW w:w="5885" w:type="dxa"/>
          </w:tcPr>
          <w:p w14:paraId="408FF67C" w14:textId="77777777" w:rsidR="000955B5" w:rsidRDefault="007A0E5C" w:rsidP="000517F0">
            <w:pPr>
              <w:pStyle w:val="Tabellentext"/>
              <w:cnfStyle w:val="000000000000" w:firstRow="0" w:lastRow="0" w:firstColumn="0" w:lastColumn="0" w:oddVBand="0" w:evenVBand="0" w:oddHBand="0" w:evenHBand="0" w:firstRowFirstColumn="0" w:firstRowLastColumn="0" w:lastRowFirstColumn="0" w:lastRowLastColumn="0"/>
              <w:rPr>
                <w:del w:id="940" w:author="IQTIG" w:date="2020-04-28T19:37:00Z"/>
              </w:rPr>
            </w:pPr>
            <w:del w:id="941" w:author="IQTIG" w:date="2020-04-28T19:37:00Z">
              <w:r>
                <w:delText>Ergebnisindikator</w:delText>
              </w:r>
            </w:del>
          </w:p>
        </w:tc>
      </w:tr>
      <w:tr w:rsidR="000955B5" w14:paraId="10F88F35" w14:textId="77777777" w:rsidTr="00025F80">
        <w:trPr>
          <w:trHeight w:val="221"/>
          <w:del w:id="942" w:author="IQTIG" w:date="2020-04-28T19:37:00Z"/>
        </w:trPr>
        <w:tc>
          <w:tcPr>
            <w:cnfStyle w:val="001000000000" w:firstRow="0" w:lastRow="0" w:firstColumn="1" w:lastColumn="0" w:oddVBand="0" w:evenVBand="0" w:oddHBand="0" w:evenHBand="0" w:firstRowFirstColumn="0" w:firstRowLastColumn="0" w:lastRowFirstColumn="0" w:lastRowLastColumn="0"/>
            <w:tcW w:w="3119" w:type="dxa"/>
          </w:tcPr>
          <w:p w14:paraId="251520CF" w14:textId="77777777" w:rsidR="000955B5" w:rsidRDefault="007A0E5C" w:rsidP="000955B5">
            <w:pPr>
              <w:pStyle w:val="Tabellenkopf"/>
              <w:rPr>
                <w:del w:id="943" w:author="IQTIG" w:date="2020-04-28T19:37:00Z"/>
              </w:rPr>
            </w:pPr>
            <w:del w:id="944" w:author="IQTIG" w:date="2020-04-28T19:37:00Z">
              <w:r>
                <w:delText>Art des Wertes</w:delText>
              </w:r>
            </w:del>
          </w:p>
        </w:tc>
        <w:tc>
          <w:tcPr>
            <w:tcW w:w="5885" w:type="dxa"/>
          </w:tcPr>
          <w:p w14:paraId="36986F74" w14:textId="77777777" w:rsidR="000955B5" w:rsidRDefault="007A0E5C" w:rsidP="000955B5">
            <w:pPr>
              <w:pStyle w:val="Tabellentext"/>
              <w:cnfStyle w:val="000000000000" w:firstRow="0" w:lastRow="0" w:firstColumn="0" w:lastColumn="0" w:oddVBand="0" w:evenVBand="0" w:oddHBand="0" w:evenHBand="0" w:firstRowFirstColumn="0" w:firstRowLastColumn="0" w:lastRowFirstColumn="0" w:lastRowLastColumn="0"/>
              <w:rPr>
                <w:del w:id="945" w:author="IQTIG" w:date="2020-04-28T19:37:00Z"/>
              </w:rPr>
            </w:pPr>
            <w:del w:id="946" w:author="IQTIG" w:date="2020-04-28T19:37:00Z">
              <w:r>
                <w:delText>Qualitätsindikator</w:delText>
              </w:r>
            </w:del>
          </w:p>
        </w:tc>
      </w:tr>
      <w:tr w:rsidR="000955B5" w14:paraId="01820F1D" w14:textId="77777777" w:rsidTr="00025F80">
        <w:trPr>
          <w:trHeight w:val="221"/>
          <w:del w:id="947" w:author="IQTIG" w:date="2020-04-28T19:37:00Z"/>
        </w:trPr>
        <w:tc>
          <w:tcPr>
            <w:cnfStyle w:val="001000000000" w:firstRow="0" w:lastRow="0" w:firstColumn="1" w:lastColumn="0" w:oddVBand="0" w:evenVBand="0" w:oddHBand="0" w:evenHBand="0" w:firstRowFirstColumn="0" w:firstRowLastColumn="0" w:lastRowFirstColumn="0" w:lastRowLastColumn="0"/>
            <w:tcW w:w="3119" w:type="dxa"/>
          </w:tcPr>
          <w:p w14:paraId="2A9AA478" w14:textId="77777777" w:rsidR="000955B5" w:rsidRDefault="007A0E5C" w:rsidP="000955B5">
            <w:pPr>
              <w:pStyle w:val="Tabellenkopf"/>
              <w:rPr>
                <w:del w:id="948" w:author="IQTIG" w:date="2020-04-28T19:37:00Z"/>
              </w:rPr>
            </w:pPr>
            <w:del w:id="949" w:author="IQTIG" w:date="2020-04-28T19:37:00Z">
              <w:r>
                <w:delText>Bezug zum Verfahren</w:delText>
              </w:r>
            </w:del>
          </w:p>
        </w:tc>
        <w:tc>
          <w:tcPr>
            <w:tcW w:w="5885" w:type="dxa"/>
          </w:tcPr>
          <w:p w14:paraId="09A45CA0" w14:textId="77777777" w:rsidR="000955B5" w:rsidRDefault="007A0E5C" w:rsidP="000955B5">
            <w:pPr>
              <w:pStyle w:val="Tabellentext"/>
              <w:cnfStyle w:val="000000000000" w:firstRow="0" w:lastRow="0" w:firstColumn="0" w:lastColumn="0" w:oddVBand="0" w:evenVBand="0" w:oddHBand="0" w:evenHBand="0" w:firstRowFirstColumn="0" w:firstRowLastColumn="0" w:lastRowFirstColumn="0" w:lastRowLastColumn="0"/>
              <w:rPr>
                <w:del w:id="950" w:author="IQTIG" w:date="2020-04-28T19:37:00Z"/>
              </w:rPr>
            </w:pPr>
            <w:del w:id="951" w:author="IQTIG" w:date="2020-04-28T19:37:00Z">
              <w:r>
                <w:delText>DeQS</w:delText>
              </w:r>
            </w:del>
          </w:p>
        </w:tc>
      </w:tr>
      <w:tr w:rsidR="000955B5" w14:paraId="05EA3AD7" w14:textId="77777777" w:rsidTr="00025F80">
        <w:trPr>
          <w:trHeight w:val="221"/>
          <w:del w:id="952" w:author="IQTIG" w:date="2020-04-28T19:37:00Z"/>
        </w:trPr>
        <w:tc>
          <w:tcPr>
            <w:cnfStyle w:val="001000000000" w:firstRow="0" w:lastRow="0" w:firstColumn="1" w:lastColumn="0" w:oddVBand="0" w:evenVBand="0" w:oddHBand="0" w:evenHBand="0" w:firstRowFirstColumn="0" w:firstRowLastColumn="0" w:lastRowFirstColumn="0" w:lastRowLastColumn="0"/>
            <w:tcW w:w="3119" w:type="dxa"/>
          </w:tcPr>
          <w:p w14:paraId="758A8CB8" w14:textId="77777777" w:rsidR="000955B5" w:rsidRDefault="007A0E5C" w:rsidP="000955B5">
            <w:pPr>
              <w:pStyle w:val="Tabellenkopf"/>
              <w:rPr>
                <w:del w:id="953" w:author="IQTIG" w:date="2020-04-28T19:37:00Z"/>
              </w:rPr>
            </w:pPr>
            <w:del w:id="954" w:author="IQTIG" w:date="2020-04-28T19:37:00Z">
              <w:r>
                <w:delText>Bewertungsart</w:delText>
              </w:r>
            </w:del>
          </w:p>
        </w:tc>
        <w:tc>
          <w:tcPr>
            <w:tcW w:w="5885" w:type="dxa"/>
          </w:tcPr>
          <w:p w14:paraId="5F457018" w14:textId="77777777" w:rsidR="000955B5" w:rsidRDefault="007A0E5C" w:rsidP="000955B5">
            <w:pPr>
              <w:pStyle w:val="Tabellentext"/>
              <w:cnfStyle w:val="000000000000" w:firstRow="0" w:lastRow="0" w:firstColumn="0" w:lastColumn="0" w:oddVBand="0" w:evenVBand="0" w:oddHBand="0" w:evenHBand="0" w:firstRowFirstColumn="0" w:firstRowLastColumn="0" w:lastRowFirstColumn="0" w:lastRowLastColumn="0"/>
              <w:rPr>
                <w:del w:id="955" w:author="IQTIG" w:date="2020-04-28T19:37:00Z"/>
              </w:rPr>
            </w:pPr>
            <w:del w:id="956" w:author="IQTIG" w:date="2020-04-28T19:37:00Z">
              <w:r>
                <w:delText>Quote</w:delText>
              </w:r>
            </w:del>
          </w:p>
        </w:tc>
      </w:tr>
      <w:tr w:rsidR="000955B5" w14:paraId="3B322217" w14:textId="77777777" w:rsidTr="00025F80">
        <w:trPr>
          <w:trHeight w:val="221"/>
          <w:del w:id="957" w:author="IQTIG" w:date="2020-04-28T19:37:00Z"/>
        </w:trPr>
        <w:tc>
          <w:tcPr>
            <w:cnfStyle w:val="001000000000" w:firstRow="0" w:lastRow="0" w:firstColumn="1" w:lastColumn="0" w:oddVBand="0" w:evenVBand="0" w:oddHBand="0" w:evenHBand="0" w:firstRowFirstColumn="0" w:firstRowLastColumn="0" w:lastRowFirstColumn="0" w:lastRowLastColumn="0"/>
            <w:tcW w:w="3119" w:type="dxa"/>
          </w:tcPr>
          <w:p w14:paraId="05DFEFB9" w14:textId="77777777" w:rsidR="000955B5" w:rsidRDefault="007A0E5C" w:rsidP="000955B5">
            <w:pPr>
              <w:pStyle w:val="Tabellenkopf"/>
              <w:rPr>
                <w:del w:id="958" w:author="IQTIG" w:date="2020-04-28T19:37:00Z"/>
              </w:rPr>
            </w:pPr>
            <w:del w:id="959" w:author="IQTIG" w:date="2020-04-28T19:37:00Z">
              <w:r>
                <w:delText>Referenzbereich 2018</w:delText>
              </w:r>
            </w:del>
          </w:p>
        </w:tc>
        <w:tc>
          <w:tcPr>
            <w:tcW w:w="5885" w:type="dxa"/>
          </w:tcPr>
          <w:p w14:paraId="7AFC46B9" w14:textId="77777777" w:rsidR="000955B5" w:rsidRDefault="007A0E5C" w:rsidP="000955B5">
            <w:pPr>
              <w:pStyle w:val="Tabellentext"/>
              <w:cnfStyle w:val="000000000000" w:firstRow="0" w:lastRow="0" w:firstColumn="0" w:lastColumn="0" w:oddVBand="0" w:evenVBand="0" w:oddHBand="0" w:evenHBand="0" w:firstRowFirstColumn="0" w:firstRowLastColumn="0" w:lastRowFirstColumn="0" w:lastRowLastColumn="0"/>
              <w:rPr>
                <w:del w:id="960" w:author="IQTIG" w:date="2020-04-28T19:37:00Z"/>
              </w:rPr>
            </w:pPr>
            <w:del w:id="961" w:author="IQTIG" w:date="2020-04-28T19:37:00Z">
              <w:r>
                <w:delText>≤ 6,00 %</w:delText>
              </w:r>
            </w:del>
          </w:p>
        </w:tc>
      </w:tr>
      <w:tr w:rsidR="000955B5" w14:paraId="2A52CA42" w14:textId="77777777" w:rsidTr="00025F80">
        <w:trPr>
          <w:trHeight w:val="221"/>
          <w:del w:id="962" w:author="IQTIG" w:date="2020-04-28T19:37:00Z"/>
        </w:trPr>
        <w:tc>
          <w:tcPr>
            <w:cnfStyle w:val="001000000000" w:firstRow="0" w:lastRow="0" w:firstColumn="1" w:lastColumn="0" w:oddVBand="0" w:evenVBand="0" w:oddHBand="0" w:evenHBand="0" w:firstRowFirstColumn="0" w:firstRowLastColumn="0" w:lastRowFirstColumn="0" w:lastRowLastColumn="0"/>
            <w:tcW w:w="3119" w:type="dxa"/>
          </w:tcPr>
          <w:p w14:paraId="0D52A200" w14:textId="77777777" w:rsidR="000955B5" w:rsidRDefault="007A0E5C" w:rsidP="00CA48E9">
            <w:pPr>
              <w:pStyle w:val="Tabellenkopf"/>
              <w:rPr>
                <w:del w:id="963" w:author="IQTIG" w:date="2020-04-28T19:37:00Z"/>
              </w:rPr>
            </w:pPr>
            <w:del w:id="964" w:author="IQTIG" w:date="2020-04-28T19:37:00Z">
              <w:r w:rsidRPr="00E37ACC">
                <w:delText xml:space="preserve">Referenzbereich </w:delText>
              </w:r>
              <w:r>
                <w:delText>2017</w:delText>
              </w:r>
            </w:del>
          </w:p>
        </w:tc>
        <w:tc>
          <w:tcPr>
            <w:tcW w:w="5885" w:type="dxa"/>
          </w:tcPr>
          <w:p w14:paraId="361DA514" w14:textId="77777777" w:rsidR="000955B5" w:rsidRDefault="007A0E5C" w:rsidP="000955B5">
            <w:pPr>
              <w:pStyle w:val="Tabellentext"/>
              <w:cnfStyle w:val="000000000000" w:firstRow="0" w:lastRow="0" w:firstColumn="0" w:lastColumn="0" w:oddVBand="0" w:evenVBand="0" w:oddHBand="0" w:evenHBand="0" w:firstRowFirstColumn="0" w:firstRowLastColumn="0" w:lastRowFirstColumn="0" w:lastRowLastColumn="0"/>
              <w:rPr>
                <w:del w:id="965" w:author="IQTIG" w:date="2020-04-28T19:37:00Z"/>
              </w:rPr>
            </w:pPr>
            <w:del w:id="966" w:author="IQTIG" w:date="2020-04-28T19:37:00Z">
              <w:r>
                <w:delText>≤ 6,00 %</w:delText>
              </w:r>
            </w:del>
          </w:p>
        </w:tc>
      </w:tr>
      <w:tr w:rsidR="000955B5" w14:paraId="3689E689" w14:textId="77777777" w:rsidTr="00025F80">
        <w:trPr>
          <w:trHeight w:val="221"/>
          <w:del w:id="967" w:author="IQTIG" w:date="2020-04-28T19:37:00Z"/>
        </w:trPr>
        <w:tc>
          <w:tcPr>
            <w:cnfStyle w:val="001000000000" w:firstRow="0" w:lastRow="0" w:firstColumn="1" w:lastColumn="0" w:oddVBand="0" w:evenVBand="0" w:oddHBand="0" w:evenHBand="0" w:firstRowFirstColumn="0" w:firstRowLastColumn="0" w:lastRowFirstColumn="0" w:lastRowLastColumn="0"/>
            <w:tcW w:w="3119" w:type="dxa"/>
          </w:tcPr>
          <w:p w14:paraId="4525FF39" w14:textId="77777777" w:rsidR="000955B5" w:rsidRDefault="007A0E5C" w:rsidP="000955B5">
            <w:pPr>
              <w:pStyle w:val="Tabellenkopf"/>
              <w:rPr>
                <w:del w:id="968" w:author="IQTIG" w:date="2020-04-28T19:37:00Z"/>
              </w:rPr>
            </w:pPr>
            <w:del w:id="969" w:author="IQTIG" w:date="2020-04-28T19:37:00Z">
              <w:r>
                <w:delText>Erläuterung zum Referenzbereich 2018</w:delText>
              </w:r>
            </w:del>
          </w:p>
        </w:tc>
        <w:tc>
          <w:tcPr>
            <w:tcW w:w="5885" w:type="dxa"/>
          </w:tcPr>
          <w:p w14:paraId="5DBCFEDA" w14:textId="77777777" w:rsidR="000955B5" w:rsidRDefault="007A0E5C" w:rsidP="000955B5">
            <w:pPr>
              <w:pStyle w:val="Tabellentext"/>
              <w:cnfStyle w:val="000000000000" w:firstRow="0" w:lastRow="0" w:firstColumn="0" w:lastColumn="0" w:oddVBand="0" w:evenVBand="0" w:oddHBand="0" w:evenHBand="0" w:firstRowFirstColumn="0" w:firstRowLastColumn="0" w:lastRowFirstColumn="0" w:lastRowLastColumn="0"/>
              <w:rPr>
                <w:del w:id="970" w:author="IQTIG" w:date="2020-04-28T19:37:00Z"/>
              </w:rPr>
            </w:pPr>
            <w:del w:id="971" w:author="IQTIG" w:date="2020-04-28T19:37:00Z">
              <w:r>
                <w:delText>-</w:delText>
              </w:r>
            </w:del>
          </w:p>
        </w:tc>
      </w:tr>
      <w:tr w:rsidR="000955B5" w14:paraId="0C4F3532" w14:textId="77777777" w:rsidTr="00025F80">
        <w:trPr>
          <w:trHeight w:val="221"/>
          <w:del w:id="972" w:author="IQTIG" w:date="2020-04-28T19:37:00Z"/>
        </w:trPr>
        <w:tc>
          <w:tcPr>
            <w:cnfStyle w:val="001000000000" w:firstRow="0" w:lastRow="0" w:firstColumn="1" w:lastColumn="0" w:oddVBand="0" w:evenVBand="0" w:oddHBand="0" w:evenHBand="0" w:firstRowFirstColumn="0" w:firstRowLastColumn="0" w:lastRowFirstColumn="0" w:lastRowLastColumn="0"/>
            <w:tcW w:w="3119" w:type="dxa"/>
          </w:tcPr>
          <w:p w14:paraId="635DDA7A" w14:textId="77777777" w:rsidR="000955B5" w:rsidRDefault="007A0E5C" w:rsidP="000955B5">
            <w:pPr>
              <w:pStyle w:val="Tabellenkopf"/>
              <w:rPr>
                <w:del w:id="973" w:author="IQTIG" w:date="2020-04-28T19:37:00Z"/>
              </w:rPr>
            </w:pPr>
            <w:del w:id="974" w:author="IQTIG" w:date="2020-04-28T19:37:00Z">
              <w:r>
                <w:delText>Erläuterung zum Strukturierten Dialog bzw. Stellungnahmeverfahren 2018</w:delText>
              </w:r>
            </w:del>
          </w:p>
        </w:tc>
        <w:tc>
          <w:tcPr>
            <w:tcW w:w="5885" w:type="dxa"/>
          </w:tcPr>
          <w:p w14:paraId="229369D1" w14:textId="77777777" w:rsidR="000955B5" w:rsidRDefault="007A0E5C" w:rsidP="000955B5">
            <w:pPr>
              <w:pStyle w:val="Tabellentext"/>
              <w:cnfStyle w:val="000000000000" w:firstRow="0" w:lastRow="0" w:firstColumn="0" w:lastColumn="0" w:oddVBand="0" w:evenVBand="0" w:oddHBand="0" w:evenHBand="0" w:firstRowFirstColumn="0" w:firstRowLastColumn="0" w:lastRowFirstColumn="0" w:lastRowLastColumn="0"/>
              <w:rPr>
                <w:del w:id="975" w:author="IQTIG" w:date="2020-04-28T19:37:00Z"/>
              </w:rPr>
            </w:pPr>
            <w:del w:id="976" w:author="IQTIG" w:date="2020-04-28T19:37:00Z">
              <w:r>
                <w:delText>-</w:delText>
              </w:r>
            </w:del>
          </w:p>
        </w:tc>
      </w:tr>
      <w:tr w:rsidR="000955B5" w14:paraId="0EABA4D0" w14:textId="77777777" w:rsidTr="00025F80">
        <w:trPr>
          <w:trHeight w:val="221"/>
          <w:del w:id="977" w:author="IQTIG" w:date="2020-04-28T19:37:00Z"/>
        </w:trPr>
        <w:tc>
          <w:tcPr>
            <w:cnfStyle w:val="001000000000" w:firstRow="0" w:lastRow="0" w:firstColumn="1" w:lastColumn="0" w:oddVBand="0" w:evenVBand="0" w:oddHBand="0" w:evenHBand="0" w:firstRowFirstColumn="0" w:firstRowLastColumn="0" w:lastRowFirstColumn="0" w:lastRowLastColumn="0"/>
            <w:tcW w:w="3119" w:type="dxa"/>
          </w:tcPr>
          <w:p w14:paraId="55B87077" w14:textId="77777777" w:rsidR="000955B5" w:rsidRDefault="007A0E5C" w:rsidP="000955B5">
            <w:pPr>
              <w:pStyle w:val="Tabellenkopf"/>
              <w:rPr>
                <w:del w:id="978" w:author="IQTIG" w:date="2020-04-28T19:37:00Z"/>
              </w:rPr>
            </w:pPr>
            <w:del w:id="979" w:author="IQTIG" w:date="2020-04-28T19:37:00Z">
              <w:r w:rsidRPr="00E37ACC">
                <w:delText>Methode der Risikoadjustierung</w:delText>
              </w:r>
            </w:del>
          </w:p>
        </w:tc>
        <w:tc>
          <w:tcPr>
            <w:tcW w:w="5885" w:type="dxa"/>
          </w:tcPr>
          <w:p w14:paraId="1FBF7301" w14:textId="77777777" w:rsidR="000955B5" w:rsidRDefault="007A0E5C" w:rsidP="000955B5">
            <w:pPr>
              <w:pStyle w:val="Tabellentext"/>
              <w:cnfStyle w:val="000000000000" w:firstRow="0" w:lastRow="0" w:firstColumn="0" w:lastColumn="0" w:oddVBand="0" w:evenVBand="0" w:oddHBand="0" w:evenHBand="0" w:firstRowFirstColumn="0" w:firstRowLastColumn="0" w:lastRowFirstColumn="0" w:lastRowLastColumn="0"/>
              <w:rPr>
                <w:del w:id="980" w:author="IQTIG" w:date="2020-04-28T19:37:00Z"/>
              </w:rPr>
            </w:pPr>
            <w:del w:id="981" w:author="IQTIG" w:date="2020-04-28T19:37:00Z">
              <w:r>
                <w:delText>Keine weitere Risikoadjustierung</w:delText>
              </w:r>
            </w:del>
          </w:p>
        </w:tc>
      </w:tr>
      <w:tr w:rsidR="000955B5" w14:paraId="0930F28D" w14:textId="77777777" w:rsidTr="00025F80">
        <w:trPr>
          <w:trHeight w:val="221"/>
          <w:del w:id="982" w:author="IQTIG" w:date="2020-04-28T19:37:00Z"/>
        </w:trPr>
        <w:tc>
          <w:tcPr>
            <w:cnfStyle w:val="001000000000" w:firstRow="0" w:lastRow="0" w:firstColumn="1" w:lastColumn="0" w:oddVBand="0" w:evenVBand="0" w:oddHBand="0" w:evenHBand="0" w:firstRowFirstColumn="0" w:firstRowLastColumn="0" w:lastRowFirstColumn="0" w:lastRowLastColumn="0"/>
            <w:tcW w:w="3119" w:type="dxa"/>
          </w:tcPr>
          <w:p w14:paraId="69DE82EC" w14:textId="77777777" w:rsidR="000955B5" w:rsidRPr="00E37ACC" w:rsidRDefault="007A0E5C" w:rsidP="000955B5">
            <w:pPr>
              <w:pStyle w:val="Tabellenkopf"/>
              <w:rPr>
                <w:del w:id="983" w:author="IQTIG" w:date="2020-04-28T19:37:00Z"/>
              </w:rPr>
            </w:pPr>
            <w:del w:id="984" w:author="IQTIG" w:date="2020-04-28T19:37:00Z">
              <w:r>
                <w:delText>Erläuterung der Risikoadjustierung</w:delText>
              </w:r>
            </w:del>
          </w:p>
        </w:tc>
        <w:tc>
          <w:tcPr>
            <w:tcW w:w="5885" w:type="dxa"/>
          </w:tcPr>
          <w:p w14:paraId="18517CE4" w14:textId="77777777" w:rsidR="000955B5" w:rsidRDefault="007A0E5C" w:rsidP="000955B5">
            <w:pPr>
              <w:pStyle w:val="Tabellentext"/>
              <w:cnfStyle w:val="000000000000" w:firstRow="0" w:lastRow="0" w:firstColumn="0" w:lastColumn="0" w:oddVBand="0" w:evenVBand="0" w:oddHBand="0" w:evenHBand="0" w:firstRowFirstColumn="0" w:firstRowLastColumn="0" w:lastRowFirstColumn="0" w:lastRowLastColumn="0"/>
              <w:rPr>
                <w:del w:id="985" w:author="IQTIG" w:date="2020-04-28T19:37:00Z"/>
              </w:rPr>
            </w:pPr>
            <w:del w:id="986" w:author="IQTIG" w:date="2020-04-28T19:37:00Z">
              <w:r>
                <w:delText>-</w:delText>
              </w:r>
            </w:del>
          </w:p>
        </w:tc>
      </w:tr>
      <w:tr w:rsidR="000955B5" w14:paraId="156CBABA" w14:textId="77777777" w:rsidTr="00025F80">
        <w:trPr>
          <w:trHeight w:val="221"/>
          <w:del w:id="987" w:author="IQTIG" w:date="2020-04-28T19:37:00Z"/>
        </w:trPr>
        <w:tc>
          <w:tcPr>
            <w:cnfStyle w:val="001000000000" w:firstRow="0" w:lastRow="0" w:firstColumn="1" w:lastColumn="0" w:oddVBand="0" w:evenVBand="0" w:oddHBand="0" w:evenHBand="0" w:firstRowFirstColumn="0" w:firstRowLastColumn="0" w:lastRowFirstColumn="0" w:lastRowLastColumn="0"/>
            <w:tcW w:w="3119" w:type="dxa"/>
          </w:tcPr>
          <w:p w14:paraId="35D5B5C8" w14:textId="77777777" w:rsidR="000955B5" w:rsidRPr="00E37ACC" w:rsidRDefault="007A0E5C" w:rsidP="000955B5">
            <w:pPr>
              <w:pStyle w:val="Tabellenkopf"/>
              <w:rPr>
                <w:del w:id="988" w:author="IQTIG" w:date="2020-04-28T19:37:00Z"/>
              </w:rPr>
            </w:pPr>
            <w:del w:id="989" w:author="IQTIG" w:date="2020-04-28T19:37:00Z">
              <w:r w:rsidRPr="00E37ACC">
                <w:delText>Rechenregeln</w:delText>
              </w:r>
            </w:del>
          </w:p>
        </w:tc>
        <w:tc>
          <w:tcPr>
            <w:tcW w:w="5885" w:type="dxa"/>
          </w:tcPr>
          <w:p w14:paraId="62AB9A16" w14:textId="77777777" w:rsidR="000955B5" w:rsidRPr="00897EAC" w:rsidRDefault="007A0E5C" w:rsidP="000955B5">
            <w:pPr>
              <w:pStyle w:val="Tabellentext"/>
              <w:cnfStyle w:val="000000000000" w:firstRow="0" w:lastRow="0" w:firstColumn="0" w:lastColumn="0" w:oddVBand="0" w:evenVBand="0" w:oddHBand="0" w:evenHBand="0" w:firstRowFirstColumn="0" w:firstRowLastColumn="0" w:lastRowFirstColumn="0" w:lastRowLastColumn="0"/>
              <w:rPr>
                <w:del w:id="990" w:author="IQTIG" w:date="2020-04-28T19:37:00Z"/>
                <w:rStyle w:val="Fett"/>
              </w:rPr>
            </w:pPr>
            <w:del w:id="991" w:author="IQTIG" w:date="2020-04-28T19:37:00Z">
              <w:r w:rsidRPr="00897EAC">
                <w:rPr>
                  <w:rStyle w:val="Fett"/>
                </w:rPr>
                <w:delText>Zähler</w:delText>
              </w:r>
            </w:del>
          </w:p>
          <w:p w14:paraId="6C43356D" w14:textId="77777777" w:rsidR="000955B5" w:rsidRDefault="007A0E5C" w:rsidP="000955B5">
            <w:pPr>
              <w:pStyle w:val="Tabellentext"/>
              <w:cnfStyle w:val="000000000000" w:firstRow="0" w:lastRow="0" w:firstColumn="0" w:lastColumn="0" w:oddVBand="0" w:evenVBand="0" w:oddHBand="0" w:evenHBand="0" w:firstRowFirstColumn="0" w:firstRowLastColumn="0" w:lastRowFirstColumn="0" w:lastRowLastColumn="0"/>
              <w:rPr>
                <w:del w:id="992" w:author="IQTIG" w:date="2020-04-28T19:37:00Z"/>
              </w:rPr>
            </w:pPr>
            <w:del w:id="993" w:author="IQTIG" w:date="2020-04-28T19:37:00Z">
              <w:r>
                <w:delText xml:space="preserve">Patienten, bei denen ein Taschenproblem oder Sondenproblem nach vorangegangener ICD- oder Schrittmacher-Operation in derselben Einrichtung aufgetreten ist </w:delText>
              </w:r>
              <w:r>
                <w:br/>
                <w:delText xml:space="preserve"> </w:delText>
              </w:r>
              <w:r>
                <w:br/>
                <w:delText xml:space="preserve">Die folgenden Komplikationen werden berücksichtigt: </w:delText>
              </w:r>
              <w:r>
                <w:br/>
                <w:delText xml:space="preserve"> </w:delText>
              </w:r>
              <w:r>
                <w:br/>
                <w:delText xml:space="preserve">- Taschenprobleme: Taschenhämatom oder sonstiges Taschenproblem, sofern die Implantation des Aggregats im Erfassungsjahr oder im Vorjahr stattfand </w:delText>
              </w:r>
              <w:r>
                <w:br/>
                <w:delText xml:space="preserve"> </w:delText>
              </w:r>
              <w:r>
                <w:br/>
                <w:delText>- Sondenprobleme: Dislokation, Sondenbruch/Isolationsdefekt, fehlerhafte Konnektion, Zwerchfellzucken, Oversensing, Undersensing, Stimulationsverlust/Reizschwellenanstieg, Myokardperforation oder sonstiges Sondenproblem; die genannten Probleme werden berücksichtigt, sofern die Implantation der betroffenen Sonde nicht länger als 1 Jahr zurückliegt</w:delText>
              </w:r>
            </w:del>
          </w:p>
          <w:p w14:paraId="696584F7" w14:textId="77777777" w:rsidR="000955B5" w:rsidRPr="00897EAC" w:rsidRDefault="007A0E5C" w:rsidP="000955B5">
            <w:pPr>
              <w:pStyle w:val="Tabellentext"/>
              <w:cnfStyle w:val="000000000000" w:firstRow="0" w:lastRow="0" w:firstColumn="0" w:lastColumn="0" w:oddVBand="0" w:evenVBand="0" w:oddHBand="0" w:evenHBand="0" w:firstRowFirstColumn="0" w:firstRowLastColumn="0" w:lastRowFirstColumn="0" w:lastRowLastColumn="0"/>
              <w:rPr>
                <w:del w:id="994" w:author="IQTIG" w:date="2020-04-28T19:37:00Z"/>
                <w:rStyle w:val="Fett"/>
              </w:rPr>
            </w:pPr>
            <w:del w:id="995" w:author="IQTIG" w:date="2020-04-28T19:37:00Z">
              <w:r w:rsidRPr="00897EAC">
                <w:rPr>
                  <w:rStyle w:val="Fett"/>
                </w:rPr>
                <w:delText>Nenner</w:delText>
              </w:r>
            </w:del>
          </w:p>
          <w:p w14:paraId="76AAE6FF" w14:textId="77777777" w:rsidR="000955B5" w:rsidRDefault="007A0E5C" w:rsidP="000955B5">
            <w:pPr>
              <w:pStyle w:val="Tabellentext"/>
              <w:cnfStyle w:val="000000000000" w:firstRow="0" w:lastRow="0" w:firstColumn="0" w:lastColumn="0" w:oddVBand="0" w:evenVBand="0" w:oddHBand="0" w:evenHBand="0" w:firstRowFirstColumn="0" w:firstRowLastColumn="0" w:lastRowFirstColumn="0" w:lastRowLastColumn="0"/>
              <w:rPr>
                <w:del w:id="996" w:author="IQTIG" w:date="2020-04-28T19:37:00Z"/>
              </w:rPr>
            </w:pPr>
            <w:del w:id="997" w:author="IQTIG" w:date="2020-04-28T19:37:00Z">
              <w:r>
                <w:delText>Alle Patienten mit Defibrillator-Implantation (09/4) oder -Aggregatwechsel (09/5)</w:delText>
              </w:r>
            </w:del>
          </w:p>
        </w:tc>
      </w:tr>
      <w:tr w:rsidR="000955B5" w14:paraId="4F0BC06D" w14:textId="77777777" w:rsidTr="00025F80">
        <w:trPr>
          <w:trHeight w:val="221"/>
          <w:del w:id="998" w:author="IQTIG" w:date="2020-04-28T19:37:00Z"/>
        </w:trPr>
        <w:tc>
          <w:tcPr>
            <w:cnfStyle w:val="001000000000" w:firstRow="0" w:lastRow="0" w:firstColumn="1" w:lastColumn="0" w:oddVBand="0" w:evenVBand="0" w:oddHBand="0" w:evenHBand="0" w:firstRowFirstColumn="0" w:firstRowLastColumn="0" w:lastRowFirstColumn="0" w:lastRowLastColumn="0"/>
            <w:tcW w:w="3119" w:type="dxa"/>
          </w:tcPr>
          <w:p w14:paraId="07442F3D" w14:textId="77777777" w:rsidR="000955B5" w:rsidRPr="00E37ACC" w:rsidRDefault="007A0E5C" w:rsidP="000955B5">
            <w:pPr>
              <w:pStyle w:val="Tabellenkopf"/>
              <w:rPr>
                <w:del w:id="999" w:author="IQTIG" w:date="2020-04-28T19:37:00Z"/>
              </w:rPr>
            </w:pPr>
            <w:del w:id="1000" w:author="IQTIG" w:date="2020-04-28T19:37:00Z">
              <w:r w:rsidRPr="00E37ACC">
                <w:delText>Erläuterung der Rechenregel</w:delText>
              </w:r>
            </w:del>
          </w:p>
        </w:tc>
        <w:tc>
          <w:tcPr>
            <w:tcW w:w="5885" w:type="dxa"/>
          </w:tcPr>
          <w:p w14:paraId="5DD4FD71" w14:textId="77777777" w:rsidR="000955B5" w:rsidRDefault="007A0E5C" w:rsidP="000955B5">
            <w:pPr>
              <w:pStyle w:val="Tabellentext"/>
              <w:cnfStyle w:val="000000000000" w:firstRow="0" w:lastRow="0" w:firstColumn="0" w:lastColumn="0" w:oddVBand="0" w:evenVBand="0" w:oddHBand="0" w:evenHBand="0" w:firstRowFirstColumn="0" w:firstRowLastColumn="0" w:lastRowFirstColumn="0" w:lastRowLastColumn="0"/>
              <w:rPr>
                <w:del w:id="1001" w:author="IQTIG" w:date="2020-04-28T19:37:00Z"/>
              </w:rPr>
            </w:pPr>
            <w:del w:id="1002" w:author="IQTIG" w:date="2020-04-28T19:37:00Z">
              <w:r>
                <w:delText xml:space="preserve">Nenner: </w:delText>
              </w:r>
              <w:r>
                <w:br/>
                <w:delText>Annäherung an das Implantationsvolumen der Klinik(en), die ICD-Revisionen/-Systemwechsel/-Explantationen (09/6) gemeldet haben.</w:delText>
              </w:r>
            </w:del>
          </w:p>
        </w:tc>
      </w:tr>
      <w:tr w:rsidR="000955B5" w14:paraId="53229C64" w14:textId="77777777" w:rsidTr="00025F80">
        <w:trPr>
          <w:trHeight w:val="221"/>
          <w:del w:id="1003" w:author="IQTIG" w:date="2020-04-28T19:37:00Z"/>
        </w:trPr>
        <w:tc>
          <w:tcPr>
            <w:cnfStyle w:val="001000000000" w:firstRow="0" w:lastRow="0" w:firstColumn="1" w:lastColumn="0" w:oddVBand="0" w:evenVBand="0" w:oddHBand="0" w:evenHBand="0" w:firstRowFirstColumn="0" w:firstRowLastColumn="0" w:lastRowFirstColumn="0" w:lastRowLastColumn="0"/>
            <w:tcW w:w="3119" w:type="dxa"/>
          </w:tcPr>
          <w:p w14:paraId="10E1F06A" w14:textId="77777777" w:rsidR="000955B5" w:rsidRPr="00E37ACC" w:rsidRDefault="007A0E5C" w:rsidP="000955B5">
            <w:pPr>
              <w:pStyle w:val="Tabellenkopf"/>
              <w:rPr>
                <w:del w:id="1004" w:author="IQTIG" w:date="2020-04-28T19:37:00Z"/>
              </w:rPr>
            </w:pPr>
            <w:del w:id="1005" w:author="IQTIG" w:date="2020-04-28T19:37:00Z">
              <w:r w:rsidRPr="00E37ACC">
                <w:delText>Teildatensatzbezug</w:delText>
              </w:r>
            </w:del>
          </w:p>
        </w:tc>
        <w:tc>
          <w:tcPr>
            <w:tcW w:w="5885" w:type="dxa"/>
          </w:tcPr>
          <w:p w14:paraId="46D0CBAE" w14:textId="77777777" w:rsidR="000955B5" w:rsidRDefault="007A0E5C" w:rsidP="000955B5">
            <w:pPr>
              <w:pStyle w:val="Tabellentext"/>
              <w:cnfStyle w:val="000000000000" w:firstRow="0" w:lastRow="0" w:firstColumn="0" w:lastColumn="0" w:oddVBand="0" w:evenVBand="0" w:oddHBand="0" w:evenHBand="0" w:firstRowFirstColumn="0" w:firstRowLastColumn="0" w:lastRowFirstColumn="0" w:lastRowLastColumn="0"/>
              <w:rPr>
                <w:del w:id="1006" w:author="IQTIG" w:date="2020-04-28T19:37:00Z"/>
              </w:rPr>
            </w:pPr>
            <w:del w:id="1007" w:author="IQTIG" w:date="2020-04-28T19:37:00Z">
              <w:r>
                <w:delText>09/6:B; 09/4:B; 09/5:B</w:delText>
              </w:r>
            </w:del>
          </w:p>
        </w:tc>
      </w:tr>
      <w:tr w:rsidR="00CA3AE5" w14:paraId="45AE457A" w14:textId="77777777" w:rsidTr="00025F80">
        <w:trPr>
          <w:trHeight w:val="221"/>
          <w:del w:id="1008" w:author="IQTIG" w:date="2020-04-28T19:37:00Z"/>
        </w:trPr>
        <w:tc>
          <w:tcPr>
            <w:cnfStyle w:val="001000000000" w:firstRow="0" w:lastRow="0" w:firstColumn="1" w:lastColumn="0" w:oddVBand="0" w:evenVBand="0" w:oddHBand="0" w:evenHBand="0" w:firstRowFirstColumn="0" w:firstRowLastColumn="0" w:lastRowFirstColumn="0" w:lastRowLastColumn="0"/>
            <w:tcW w:w="3119" w:type="dxa"/>
          </w:tcPr>
          <w:p w14:paraId="71D67B6C" w14:textId="77777777" w:rsidR="00CA3AE5" w:rsidRPr="00E37ACC" w:rsidRDefault="007A0E5C" w:rsidP="00CA3AE5">
            <w:pPr>
              <w:pStyle w:val="Tabellenkopf"/>
              <w:rPr>
                <w:del w:id="1009" w:author="IQTIG" w:date="2020-04-28T19:37:00Z"/>
              </w:rPr>
            </w:pPr>
            <w:del w:id="1010" w:author="IQTIG" w:date="2020-04-28T19:37:00Z">
              <w:r>
                <w:delText>Formel</w:delText>
              </w:r>
            </w:del>
          </w:p>
        </w:tc>
        <w:tc>
          <w:tcPr>
            <w:tcW w:w="5885" w:type="dxa"/>
          </w:tcPr>
          <w:p w14:paraId="4C49C8EF" w14:textId="77777777" w:rsidR="00CA3AE5" w:rsidRPr="00955893" w:rsidRDefault="007A0E5C" w:rsidP="00657052">
            <w:pPr>
              <w:pStyle w:val="CodeOhneSilbentrennung"/>
              <w:cnfStyle w:val="000000000000" w:firstRow="0" w:lastRow="0" w:firstColumn="0" w:lastColumn="0" w:oddVBand="0" w:evenVBand="0" w:oddHBand="0" w:evenHBand="0" w:firstRowFirstColumn="0" w:firstRowLastColumn="0" w:lastRowFirstColumn="0" w:lastRowLastColumn="0"/>
              <w:rPr>
                <w:del w:id="1011" w:author="IQTIG" w:date="2020-04-28T19:37:00Z"/>
                <w:rStyle w:val="Code"/>
              </w:rPr>
            </w:pPr>
            <w:del w:id="1012" w:author="IQTIG" w:date="2020-04-28T19:37:00Z">
              <w:r>
                <w:rPr>
                  <w:rStyle w:val="Code"/>
                </w:rPr>
                <w:delText xml:space="preserve">numerator &lt;- evaluate( </w:delText>
              </w:r>
              <w:r>
                <w:rPr>
                  <w:rStyle w:val="Code"/>
                </w:rPr>
                <w:br/>
                <w:delText xml:space="preserve">    ORTLETZTEOP %in% c(1, 3) &amp; </w:delText>
              </w:r>
              <w:r>
                <w:rPr>
                  <w:rStyle w:val="Code"/>
                </w:rPr>
                <w:br/>
                <w:delText xml:space="preserve">        ( </w:delText>
              </w:r>
              <w:r>
                <w:rPr>
                  <w:rStyle w:val="Code"/>
                </w:rPr>
                <w:br/>
                <w:delText xml:space="preserve">        (TASCHENPROBLEM %in% c(1, 9) &amp;  </w:delText>
              </w:r>
              <w:r>
                <w:rPr>
                  <w:rStyle w:val="Code"/>
                </w:rPr>
                <w:br/>
                <w:delText xml:space="preserve">        fn_LaufzeitICDAggregat %in% c(0, 1)) | </w:delText>
              </w:r>
              <w:r>
                <w:rPr>
                  <w:rStyle w:val="Code"/>
                </w:rPr>
                <w:br/>
                <w:delText xml:space="preserve">        fn_FruehKomplVorhofsonde | </w:delText>
              </w:r>
              <w:r>
                <w:rPr>
                  <w:rStyle w:val="Code"/>
                </w:rPr>
                <w:br/>
                <w:delText xml:space="preserve">        fn_FruehKomplVentrikelsonde1 | </w:delText>
              </w:r>
              <w:r>
                <w:rPr>
                  <w:rStyle w:val="Code"/>
                </w:rPr>
                <w:br/>
                <w:delText xml:space="preserve">        fn_FruehKomplVentrikelsonde2 | </w:delText>
              </w:r>
              <w:r>
                <w:rPr>
                  <w:rStyle w:val="Code"/>
                </w:rPr>
                <w:br/>
                <w:delText xml:space="preserve">        fn_FruehKomplVentrikelsonde3 | </w:delText>
              </w:r>
              <w:r>
                <w:rPr>
                  <w:rStyle w:val="Code"/>
                </w:rPr>
                <w:br/>
                <w:delText xml:space="preserve">        fn_FruehKomplAndereSonde </w:delText>
              </w:r>
              <w:r>
                <w:rPr>
                  <w:rStyle w:val="Code"/>
                </w:rPr>
                <w:br/>
                <w:delText xml:space="preserve">        ) </w:delText>
              </w:r>
              <w:r>
                <w:rPr>
                  <w:rStyle w:val="Code"/>
                </w:rPr>
                <w:br/>
                <w:delText xml:space="preserve">) </w:delText>
              </w:r>
              <w:r>
                <w:rPr>
                  <w:rStyle w:val="Code"/>
                </w:rPr>
                <w:br/>
                <w:delText xml:space="preserve"> </w:delText>
              </w:r>
              <w:r>
                <w:rPr>
                  <w:rStyle w:val="Code"/>
                </w:rPr>
                <w:br/>
                <w:delText xml:space="preserve">denominator &lt;- sum_results( </w:delText>
              </w:r>
              <w:r>
                <w:rPr>
                  <w:rStyle w:val="Code"/>
                </w:rPr>
                <w:br/>
              </w:r>
              <w:r>
                <w:rPr>
                  <w:rStyle w:val="Code"/>
                </w:rPr>
                <w:tab/>
                <w:delText xml:space="preserve">import_results(module = "09/4",  </w:delText>
              </w:r>
              <w:r>
                <w:rPr>
                  <w:rStyle w:val="Code"/>
                </w:rPr>
                <w:br/>
              </w:r>
              <w:r>
                <w:rPr>
                  <w:rStyle w:val="Code"/>
                </w:rPr>
                <w:tab/>
                <w:delText xml:space="preserve">id = "50003_52001"), </w:delText>
              </w:r>
              <w:r>
                <w:rPr>
                  <w:rStyle w:val="Code"/>
                </w:rPr>
                <w:br/>
              </w:r>
              <w:r>
                <w:rPr>
                  <w:rStyle w:val="Code"/>
                </w:rPr>
                <w:tab/>
                <w:delText xml:space="preserve">import_results(module = "09/5",  </w:delText>
              </w:r>
              <w:r>
                <w:rPr>
                  <w:rStyle w:val="Code"/>
                </w:rPr>
                <w:br/>
              </w:r>
              <w:r>
                <w:rPr>
                  <w:rStyle w:val="Code"/>
                </w:rPr>
                <w:tab/>
                <w:delText xml:space="preserve">id = "52308_52001") </w:delText>
              </w:r>
              <w:r>
                <w:rPr>
                  <w:rStyle w:val="Code"/>
                </w:rPr>
                <w:br/>
                <w:delText xml:space="preserve">) </w:delText>
              </w:r>
              <w:r>
                <w:rPr>
                  <w:rStyle w:val="Code"/>
                </w:rPr>
                <w:br/>
                <w:delText xml:space="preserve"> </w:delText>
              </w:r>
              <w:r>
                <w:rPr>
                  <w:rStyle w:val="Code"/>
                </w:rPr>
                <w:br/>
                <w:delText xml:space="preserve">quotient_indicator(numerator = numerator, denominator = denominator,  </w:delText>
              </w:r>
              <w:r>
                <w:rPr>
                  <w:rStyle w:val="Code"/>
                </w:rPr>
                <w:br/>
                <w:delText>units_from = "denominator")</w:delText>
              </w:r>
            </w:del>
          </w:p>
        </w:tc>
      </w:tr>
      <w:tr w:rsidR="00CA3AE5" w14:paraId="72FF3BE3" w14:textId="77777777" w:rsidTr="00603EF8">
        <w:trPr>
          <w:trHeight w:val="835"/>
          <w:del w:id="1013" w:author="IQTIG" w:date="2020-04-28T19:37:00Z"/>
        </w:trPr>
        <w:tc>
          <w:tcPr>
            <w:cnfStyle w:val="001000000000" w:firstRow="0" w:lastRow="0" w:firstColumn="1" w:lastColumn="0" w:oddVBand="0" w:evenVBand="0" w:oddHBand="0" w:evenHBand="0" w:firstRowFirstColumn="0" w:firstRowLastColumn="0" w:lastRowFirstColumn="0" w:lastRowLastColumn="0"/>
            <w:tcW w:w="3119" w:type="dxa"/>
          </w:tcPr>
          <w:p w14:paraId="49AC2C31" w14:textId="77777777" w:rsidR="00CA3AE5" w:rsidRPr="00E37ACC" w:rsidRDefault="007A0E5C" w:rsidP="00CA3AE5">
            <w:pPr>
              <w:pStyle w:val="Tabellenkopf"/>
              <w:rPr>
                <w:del w:id="1014" w:author="IQTIG" w:date="2020-04-28T19:37:00Z"/>
              </w:rPr>
            </w:pPr>
            <w:del w:id="1015" w:author="IQTIG" w:date="2020-04-28T19:37:00Z">
              <w:r>
                <w:delText>Kalkulatorische Kennzahlen</w:delText>
              </w:r>
            </w:del>
          </w:p>
        </w:tc>
        <w:tc>
          <w:tcPr>
            <w:tcW w:w="5885" w:type="dxa"/>
          </w:tcPr>
          <w:tbl>
            <w:tblPr>
              <w:tblStyle w:val="IQTIGStandard"/>
              <w:tblW w:w="5880" w:type="dxa"/>
              <w:tblCellMar>
                <w:top w:w="28" w:type="dxa"/>
              </w:tblCellMar>
              <w:tblLook w:val="0620" w:firstRow="1" w:lastRow="0" w:firstColumn="0" w:lastColumn="0" w:noHBand="1" w:noVBand="1"/>
            </w:tblPr>
            <w:tblGrid>
              <w:gridCol w:w="2125"/>
              <w:gridCol w:w="3755"/>
            </w:tblGrid>
            <w:tr w:rsidR="00CA3AE5" w:rsidRPr="009E2B0C" w14:paraId="38D0853C" w14:textId="77777777" w:rsidTr="003B19A5">
              <w:trPr>
                <w:cnfStyle w:val="100000000000" w:firstRow="1" w:lastRow="0" w:firstColumn="0" w:lastColumn="0" w:oddVBand="0" w:evenVBand="0" w:oddHBand="0" w:evenHBand="0" w:firstRowFirstColumn="0" w:firstRowLastColumn="0" w:lastRowFirstColumn="0" w:lastRowLastColumn="0"/>
                <w:cantSplit/>
                <w:del w:id="1016" w:author="IQTIG" w:date="2020-04-28T19:37:00Z"/>
              </w:trPr>
              <w:tc>
                <w:tcPr>
                  <w:tcW w:w="5880" w:type="dxa"/>
                  <w:gridSpan w:val="2"/>
                  <w:tcBorders>
                    <w:top w:val="single" w:sz="4" w:space="0" w:color="BFBFBF" w:themeColor="background1" w:themeShade="BF"/>
                    <w:bottom w:val="single" w:sz="4" w:space="0" w:color="BFBFBF" w:themeColor="background1" w:themeShade="BF"/>
                  </w:tcBorders>
                  <w:vAlign w:val="center"/>
                </w:tcPr>
                <w:p w14:paraId="6D282997" w14:textId="77777777" w:rsidR="00CA3AE5" w:rsidRPr="00A20477" w:rsidRDefault="003C6680" w:rsidP="00CA3AE5">
                  <w:pPr>
                    <w:pStyle w:val="Tabellenkopf"/>
                    <w:rPr>
                      <w:del w:id="1017" w:author="IQTIG" w:date="2020-04-28T19:37:00Z"/>
                      <w:szCs w:val="18"/>
                    </w:rPr>
                  </w:pPr>
                </w:p>
              </w:tc>
            </w:tr>
            <w:tr w:rsidR="00CA3AE5" w:rsidRPr="00743DF3" w14:paraId="69111FA9" w14:textId="77777777" w:rsidTr="00A51F22">
              <w:trPr>
                <w:del w:id="1018" w:author="IQTIG" w:date="2020-04-28T19:37:00Z"/>
              </w:trPr>
              <w:tc>
                <w:tcPr>
                  <w:tcW w:w="2125" w:type="dxa"/>
                  <w:tcBorders>
                    <w:top w:val="single" w:sz="4" w:space="0" w:color="BFBFBF" w:themeColor="background1" w:themeShade="BF"/>
                  </w:tcBorders>
                  <w:vAlign w:val="center"/>
                </w:tcPr>
                <w:p w14:paraId="3294208B" w14:textId="77777777" w:rsidR="00CA3AE5" w:rsidRDefault="007A0E5C" w:rsidP="00CA3AE5">
                  <w:pPr>
                    <w:pStyle w:val="Tabellentext"/>
                    <w:rPr>
                      <w:del w:id="1019" w:author="IQTIG" w:date="2020-04-28T19:37:00Z"/>
                      <w:szCs w:val="18"/>
                    </w:rPr>
                  </w:pPr>
                  <w:del w:id="1020" w:author="IQTIG" w:date="2020-04-28T19:37:00Z">
                    <w:r>
                      <w:rPr>
                        <w:szCs w:val="18"/>
                      </w:rPr>
                      <w:delText>Art des Wertes</w:delText>
                    </w:r>
                  </w:del>
                </w:p>
              </w:tc>
              <w:tc>
                <w:tcPr>
                  <w:tcW w:w="3755" w:type="dxa"/>
                  <w:tcBorders>
                    <w:top w:val="single" w:sz="4" w:space="0" w:color="BFBFBF" w:themeColor="background1" w:themeShade="BF"/>
                  </w:tcBorders>
                  <w:vAlign w:val="center"/>
                </w:tcPr>
                <w:p w14:paraId="77B154DA" w14:textId="77777777" w:rsidR="00CA3AE5" w:rsidRPr="00CD53BC" w:rsidRDefault="007A0E5C" w:rsidP="004217A9">
                  <w:pPr>
                    <w:pStyle w:val="Tabellentext"/>
                    <w:rPr>
                      <w:del w:id="1021" w:author="IQTIG" w:date="2020-04-28T19:37:00Z"/>
                      <w:szCs w:val="18"/>
                    </w:rPr>
                  </w:pPr>
                  <w:del w:id="1022" w:author="IQTIG" w:date="2020-04-28T19:37:00Z">
                    <w:r>
                      <w:rPr>
                        <w:szCs w:val="18"/>
                      </w:rPr>
                      <w:delText>Kalkulatorische Kennzahl</w:delText>
                    </w:r>
                  </w:del>
                </w:p>
              </w:tc>
            </w:tr>
            <w:tr w:rsidR="00CA3AE5" w:rsidRPr="00743DF3" w14:paraId="634977E6" w14:textId="77777777" w:rsidTr="00A51F22">
              <w:trPr>
                <w:del w:id="1023" w:author="IQTIG" w:date="2020-04-28T19:37:00Z"/>
              </w:trPr>
              <w:tc>
                <w:tcPr>
                  <w:tcW w:w="2125" w:type="dxa"/>
                  <w:vAlign w:val="center"/>
                </w:tcPr>
                <w:p w14:paraId="50F888F6" w14:textId="77777777" w:rsidR="00CA3AE5" w:rsidRPr="00A20477" w:rsidRDefault="007A0E5C" w:rsidP="00CA3AE5">
                  <w:pPr>
                    <w:pStyle w:val="Tabellentext"/>
                    <w:rPr>
                      <w:del w:id="1024" w:author="IQTIG" w:date="2020-04-28T19:37:00Z"/>
                      <w:szCs w:val="18"/>
                    </w:rPr>
                  </w:pPr>
                  <w:del w:id="1025" w:author="IQTIG" w:date="2020-04-28T19:37:00Z">
                    <w:r>
                      <w:rPr>
                        <w:szCs w:val="18"/>
                      </w:rPr>
                      <w:delText>Kennzahl-ID</w:delText>
                    </w:r>
                  </w:del>
                </w:p>
              </w:tc>
              <w:tc>
                <w:tcPr>
                  <w:tcW w:w="3755" w:type="dxa"/>
                  <w:vAlign w:val="center"/>
                </w:tcPr>
                <w:p w14:paraId="69AB14CA" w14:textId="77777777" w:rsidR="00CA3AE5" w:rsidRPr="001258DD" w:rsidRDefault="007A0E5C" w:rsidP="004217A9">
                  <w:pPr>
                    <w:pStyle w:val="Tabellentext"/>
                    <w:rPr>
                      <w:del w:id="1026" w:author="IQTIG" w:date="2020-04-28T19:37:00Z"/>
                      <w:color w:val="000000"/>
                      <w:szCs w:val="18"/>
                      <w:lang w:eastAsia="de-DE"/>
                    </w:rPr>
                  </w:pPr>
                  <w:del w:id="1027" w:author="IQTIG" w:date="2020-04-28T19:37:00Z">
                    <w:r>
                      <w:rPr>
                        <w:color w:val="000000"/>
                        <w:szCs w:val="18"/>
                      </w:rPr>
                      <w:delText>50003_52001</w:delText>
                    </w:r>
                  </w:del>
                </w:p>
              </w:tc>
            </w:tr>
            <w:tr w:rsidR="00CA3AE5" w:rsidRPr="00743DF3" w14:paraId="1E622BAE" w14:textId="77777777" w:rsidTr="00A51F22">
              <w:trPr>
                <w:del w:id="1028" w:author="IQTIG" w:date="2020-04-28T19:37:00Z"/>
              </w:trPr>
              <w:tc>
                <w:tcPr>
                  <w:tcW w:w="2125" w:type="dxa"/>
                  <w:vAlign w:val="center"/>
                </w:tcPr>
                <w:p w14:paraId="1489AFB0" w14:textId="77777777" w:rsidR="00CA3AE5" w:rsidRDefault="007A0E5C" w:rsidP="00CA3AE5">
                  <w:pPr>
                    <w:pStyle w:val="Tabellentext"/>
                    <w:rPr>
                      <w:del w:id="1029" w:author="IQTIG" w:date="2020-04-28T19:37:00Z"/>
                      <w:szCs w:val="18"/>
                    </w:rPr>
                  </w:pPr>
                  <w:del w:id="1030" w:author="IQTIG" w:date="2020-04-28T19:37:00Z">
                    <w:r>
                      <w:rPr>
                        <w:szCs w:val="18"/>
                      </w:rPr>
                      <w:delText>Bezug zu QS-Ergebnissen</w:delText>
                    </w:r>
                  </w:del>
                </w:p>
              </w:tc>
              <w:tc>
                <w:tcPr>
                  <w:tcW w:w="3755" w:type="dxa"/>
                  <w:vAlign w:val="center"/>
                </w:tcPr>
                <w:p w14:paraId="0125B374" w14:textId="77777777" w:rsidR="00CA3AE5" w:rsidRDefault="007A0E5C" w:rsidP="004217A9">
                  <w:pPr>
                    <w:pStyle w:val="Tabellentext"/>
                    <w:rPr>
                      <w:del w:id="1031" w:author="IQTIG" w:date="2020-04-28T19:37:00Z"/>
                      <w:szCs w:val="18"/>
                    </w:rPr>
                  </w:pPr>
                  <w:del w:id="1032" w:author="IQTIG" w:date="2020-04-28T19:37:00Z">
                    <w:r>
                      <w:rPr>
                        <w:szCs w:val="18"/>
                      </w:rPr>
                      <w:delText>52001</w:delText>
                    </w:r>
                  </w:del>
                </w:p>
              </w:tc>
            </w:tr>
            <w:tr w:rsidR="00CA3AE5" w:rsidRPr="00743DF3" w14:paraId="2B516F8E" w14:textId="77777777" w:rsidTr="00A51F22">
              <w:trPr>
                <w:del w:id="1033" w:author="IQTIG" w:date="2020-04-28T19:37:00Z"/>
              </w:trPr>
              <w:tc>
                <w:tcPr>
                  <w:tcW w:w="2125" w:type="dxa"/>
                  <w:vAlign w:val="center"/>
                </w:tcPr>
                <w:p w14:paraId="37327114" w14:textId="77777777" w:rsidR="00CA3AE5" w:rsidRDefault="007A0E5C" w:rsidP="00CA3AE5">
                  <w:pPr>
                    <w:pStyle w:val="Tabellentext"/>
                    <w:rPr>
                      <w:del w:id="1034" w:author="IQTIG" w:date="2020-04-28T19:37:00Z"/>
                      <w:szCs w:val="18"/>
                    </w:rPr>
                  </w:pPr>
                  <w:del w:id="1035" w:author="IQTIG" w:date="2020-04-28T19:37:00Z">
                    <w:r>
                      <w:rPr>
                        <w:szCs w:val="18"/>
                      </w:rPr>
                      <w:delText>Bezug zum Verfahren</w:delText>
                    </w:r>
                  </w:del>
                </w:p>
              </w:tc>
              <w:tc>
                <w:tcPr>
                  <w:tcW w:w="3755" w:type="dxa"/>
                  <w:vAlign w:val="center"/>
                </w:tcPr>
                <w:p w14:paraId="2528DA75" w14:textId="77777777" w:rsidR="00CA3AE5" w:rsidRDefault="007A0E5C" w:rsidP="004217A9">
                  <w:pPr>
                    <w:pStyle w:val="Tabellentext"/>
                    <w:rPr>
                      <w:del w:id="1036" w:author="IQTIG" w:date="2020-04-28T19:37:00Z"/>
                      <w:szCs w:val="18"/>
                    </w:rPr>
                  </w:pPr>
                  <w:del w:id="1037" w:author="IQTIG" w:date="2020-04-28T19:37:00Z">
                    <w:r>
                      <w:rPr>
                        <w:szCs w:val="18"/>
                      </w:rPr>
                      <w:delText>DeQS</w:delText>
                    </w:r>
                  </w:del>
                </w:p>
              </w:tc>
            </w:tr>
            <w:tr w:rsidR="00CA3AE5" w:rsidRPr="00743DF3" w14:paraId="7BD40DE8" w14:textId="77777777" w:rsidTr="00A51F22">
              <w:trPr>
                <w:del w:id="1038" w:author="IQTIG" w:date="2020-04-28T19:37:00Z"/>
              </w:trPr>
              <w:tc>
                <w:tcPr>
                  <w:tcW w:w="2125" w:type="dxa"/>
                  <w:tcBorders>
                    <w:bottom w:val="single" w:sz="4" w:space="0" w:color="BFBFBF" w:themeColor="background1" w:themeShade="BF"/>
                  </w:tcBorders>
                  <w:vAlign w:val="center"/>
                </w:tcPr>
                <w:p w14:paraId="6E316523" w14:textId="77777777" w:rsidR="00CA3AE5" w:rsidRDefault="007A0E5C" w:rsidP="00CA3AE5">
                  <w:pPr>
                    <w:pStyle w:val="Tabellentext"/>
                    <w:rPr>
                      <w:del w:id="1039" w:author="IQTIG" w:date="2020-04-28T19:37:00Z"/>
                      <w:szCs w:val="18"/>
                    </w:rPr>
                  </w:pPr>
                  <w:del w:id="1040" w:author="IQTIG" w:date="2020-04-28T19:37:00Z">
                    <w:r>
                      <w:rPr>
                        <w:szCs w:val="18"/>
                      </w:rPr>
                      <w:delText>Sortierung</w:delText>
                    </w:r>
                  </w:del>
                </w:p>
              </w:tc>
              <w:tc>
                <w:tcPr>
                  <w:tcW w:w="3755" w:type="dxa"/>
                  <w:vAlign w:val="center"/>
                </w:tcPr>
                <w:p w14:paraId="7801E5A6" w14:textId="77777777" w:rsidR="00CA3AE5" w:rsidRDefault="007A0E5C" w:rsidP="004217A9">
                  <w:pPr>
                    <w:pStyle w:val="Tabellentext"/>
                    <w:rPr>
                      <w:del w:id="1041" w:author="IQTIG" w:date="2020-04-28T19:37:00Z"/>
                      <w:szCs w:val="18"/>
                    </w:rPr>
                  </w:pPr>
                  <w:del w:id="1042" w:author="IQTIG" w:date="2020-04-28T19:37:00Z">
                    <w:r>
                      <w:rPr>
                        <w:szCs w:val="18"/>
                      </w:rPr>
                      <w:delText>-</w:delText>
                    </w:r>
                  </w:del>
                </w:p>
              </w:tc>
            </w:tr>
            <w:tr w:rsidR="00CA3AE5" w:rsidRPr="00743DF3" w14:paraId="451F632B" w14:textId="77777777" w:rsidTr="00A51F22">
              <w:trPr>
                <w:del w:id="1043" w:author="IQTIG" w:date="2020-04-28T19:37:00Z"/>
              </w:trPr>
              <w:tc>
                <w:tcPr>
                  <w:tcW w:w="2125" w:type="dxa"/>
                  <w:tcBorders>
                    <w:top w:val="single" w:sz="4" w:space="0" w:color="BFBFBF" w:themeColor="background1" w:themeShade="BF"/>
                  </w:tcBorders>
                  <w:vAlign w:val="center"/>
                </w:tcPr>
                <w:p w14:paraId="1126802F" w14:textId="77777777" w:rsidR="00CA3AE5" w:rsidRDefault="007A0E5C" w:rsidP="00CA3AE5">
                  <w:pPr>
                    <w:pStyle w:val="Tabellentext"/>
                    <w:rPr>
                      <w:del w:id="1044" w:author="IQTIG" w:date="2020-04-28T19:37:00Z"/>
                      <w:szCs w:val="18"/>
                    </w:rPr>
                  </w:pPr>
                  <w:del w:id="1045" w:author="IQTIG" w:date="2020-04-28T19:37:00Z">
                    <w:r>
                      <w:rPr>
                        <w:szCs w:val="18"/>
                      </w:rPr>
                      <w:delText>Rechenregel</w:delText>
                    </w:r>
                  </w:del>
                </w:p>
              </w:tc>
              <w:tc>
                <w:tcPr>
                  <w:tcW w:w="3755" w:type="dxa"/>
                  <w:vAlign w:val="center"/>
                </w:tcPr>
                <w:p w14:paraId="0D104B24" w14:textId="77777777" w:rsidR="00CA3AE5" w:rsidRDefault="007A0E5C" w:rsidP="004217A9">
                  <w:pPr>
                    <w:pStyle w:val="Tabellentext"/>
                    <w:rPr>
                      <w:del w:id="1046" w:author="IQTIG" w:date="2020-04-28T19:37:00Z"/>
                      <w:szCs w:val="18"/>
                    </w:rPr>
                  </w:pPr>
                  <w:del w:id="1047" w:author="IQTIG" w:date="2020-04-28T19:37:00Z">
                    <w:r>
                      <w:rPr>
                        <w:szCs w:val="18"/>
                      </w:rPr>
                      <w:delText>alle Patienten in 09/4</w:delText>
                    </w:r>
                  </w:del>
                </w:p>
              </w:tc>
            </w:tr>
            <w:tr w:rsidR="00CA3AE5" w:rsidRPr="00743DF3" w14:paraId="7D6F70CD" w14:textId="77777777" w:rsidTr="00A51F22">
              <w:trPr>
                <w:cantSplit/>
                <w:del w:id="1048" w:author="IQTIG" w:date="2020-04-28T19:37:00Z"/>
              </w:trPr>
              <w:tc>
                <w:tcPr>
                  <w:tcW w:w="2125" w:type="dxa"/>
                  <w:tcBorders>
                    <w:top w:val="single" w:sz="4" w:space="0" w:color="BFBFBF" w:themeColor="background1" w:themeShade="BF"/>
                  </w:tcBorders>
                  <w:vAlign w:val="center"/>
                </w:tcPr>
                <w:p w14:paraId="602C4036" w14:textId="77777777" w:rsidR="00CA3AE5" w:rsidRPr="00A20477" w:rsidRDefault="007A0E5C" w:rsidP="00CA3AE5">
                  <w:pPr>
                    <w:pStyle w:val="Tabellentext"/>
                    <w:rPr>
                      <w:del w:id="1049" w:author="IQTIG" w:date="2020-04-28T19:37:00Z"/>
                      <w:szCs w:val="18"/>
                    </w:rPr>
                  </w:pPr>
                  <w:del w:id="1050" w:author="IQTIG" w:date="2020-04-28T19:37:00Z">
                    <w:r>
                      <w:rPr>
                        <w:szCs w:val="18"/>
                      </w:rPr>
                      <w:delText>Operator</w:delText>
                    </w:r>
                  </w:del>
                </w:p>
              </w:tc>
              <w:tc>
                <w:tcPr>
                  <w:tcW w:w="3755" w:type="dxa"/>
                  <w:tcBorders>
                    <w:top w:val="single" w:sz="4" w:space="0" w:color="BFBFBF" w:themeColor="background1" w:themeShade="BF"/>
                  </w:tcBorders>
                  <w:vAlign w:val="center"/>
                </w:tcPr>
                <w:p w14:paraId="1CA83E6C" w14:textId="77777777" w:rsidR="00CA3AE5" w:rsidRPr="00CD53BC" w:rsidRDefault="007A0E5C" w:rsidP="004217A9">
                  <w:pPr>
                    <w:pStyle w:val="Tabellentext"/>
                    <w:rPr>
                      <w:del w:id="1051" w:author="IQTIG" w:date="2020-04-28T19:37:00Z"/>
                      <w:szCs w:val="18"/>
                    </w:rPr>
                  </w:pPr>
                  <w:del w:id="1052" w:author="IQTIG" w:date="2020-04-28T19:37:00Z">
                    <w:r>
                      <w:rPr>
                        <w:szCs w:val="18"/>
                      </w:rPr>
                      <w:delText>Anzahl</w:delText>
                    </w:r>
                  </w:del>
                </w:p>
              </w:tc>
            </w:tr>
            <w:tr w:rsidR="00CA3AE5" w:rsidRPr="00743DF3" w14:paraId="0D620CCC" w14:textId="77777777" w:rsidTr="00A51F22">
              <w:trPr>
                <w:cantSplit/>
                <w:del w:id="1053" w:author="IQTIG" w:date="2020-04-28T19:37:00Z"/>
              </w:trPr>
              <w:tc>
                <w:tcPr>
                  <w:tcW w:w="2125" w:type="dxa"/>
                  <w:vAlign w:val="center"/>
                </w:tcPr>
                <w:p w14:paraId="374751D3" w14:textId="77777777" w:rsidR="00CA3AE5" w:rsidRDefault="007A0E5C" w:rsidP="00CA3AE5">
                  <w:pPr>
                    <w:pStyle w:val="Tabellentext"/>
                    <w:rPr>
                      <w:del w:id="1054" w:author="IQTIG" w:date="2020-04-28T19:37:00Z"/>
                      <w:szCs w:val="18"/>
                    </w:rPr>
                  </w:pPr>
                  <w:del w:id="1055" w:author="IQTIG" w:date="2020-04-28T19:37:00Z">
                    <w:r>
                      <w:rPr>
                        <w:szCs w:val="18"/>
                      </w:rPr>
                      <w:delText>Teildatensatzbezug</w:delText>
                    </w:r>
                  </w:del>
                </w:p>
              </w:tc>
              <w:tc>
                <w:tcPr>
                  <w:tcW w:w="3755" w:type="dxa"/>
                  <w:vAlign w:val="center"/>
                </w:tcPr>
                <w:p w14:paraId="461ACE1D" w14:textId="77777777" w:rsidR="00CA3AE5" w:rsidRPr="001C3626" w:rsidRDefault="007A0E5C" w:rsidP="004217A9">
                  <w:pPr>
                    <w:pStyle w:val="Tabellentext"/>
                    <w:rPr>
                      <w:del w:id="1056" w:author="IQTIG" w:date="2020-04-28T19:37:00Z"/>
                      <w:szCs w:val="18"/>
                    </w:rPr>
                  </w:pPr>
                  <w:del w:id="1057" w:author="IQTIG" w:date="2020-04-28T19:37:00Z">
                    <w:r>
                      <w:rPr>
                        <w:szCs w:val="18"/>
                      </w:rPr>
                      <w:delText>09/4:B</w:delText>
                    </w:r>
                  </w:del>
                </w:p>
              </w:tc>
            </w:tr>
            <w:tr w:rsidR="00CA3AE5" w:rsidRPr="00743DF3" w14:paraId="5958E170" w14:textId="77777777" w:rsidTr="00A51F22">
              <w:trPr>
                <w:del w:id="1058" w:author="IQTIG" w:date="2020-04-28T19:37:00Z"/>
              </w:trPr>
              <w:tc>
                <w:tcPr>
                  <w:tcW w:w="2125" w:type="dxa"/>
                  <w:vAlign w:val="center"/>
                </w:tcPr>
                <w:p w14:paraId="0591B4EC" w14:textId="77777777" w:rsidR="00CA3AE5" w:rsidRDefault="007A0E5C" w:rsidP="00CA3AE5">
                  <w:pPr>
                    <w:pStyle w:val="Tabellentext"/>
                    <w:rPr>
                      <w:del w:id="1059" w:author="IQTIG" w:date="2020-04-28T19:37:00Z"/>
                      <w:szCs w:val="18"/>
                    </w:rPr>
                  </w:pPr>
                  <w:del w:id="1060" w:author="IQTIG" w:date="2020-04-28T19:37:00Z">
                    <w:r>
                      <w:rPr>
                        <w:szCs w:val="18"/>
                      </w:rPr>
                      <w:delText>Zähler</w:delText>
                    </w:r>
                  </w:del>
                </w:p>
              </w:tc>
              <w:tc>
                <w:tcPr>
                  <w:tcW w:w="3755" w:type="dxa"/>
                </w:tcPr>
                <w:p w14:paraId="41D667CC" w14:textId="77777777" w:rsidR="00CA3AE5" w:rsidRPr="00955893" w:rsidRDefault="007A0E5C" w:rsidP="004217A9">
                  <w:pPr>
                    <w:pStyle w:val="CodeOhneSilbentrennung"/>
                    <w:rPr>
                      <w:del w:id="1061" w:author="IQTIG" w:date="2020-04-28T19:37:00Z"/>
                      <w:rStyle w:val="Code"/>
                    </w:rPr>
                  </w:pPr>
                  <w:del w:id="1062" w:author="IQTIG" w:date="2020-04-28T19:37:00Z">
                    <w:r>
                      <w:rPr>
                        <w:rStyle w:val="Code"/>
                      </w:rPr>
                      <w:delText>TRUE</w:delText>
                    </w:r>
                  </w:del>
                </w:p>
              </w:tc>
            </w:tr>
            <w:tr w:rsidR="00CA3AE5" w:rsidRPr="00743DF3" w14:paraId="58DC22BB" w14:textId="77777777" w:rsidTr="00A51F22">
              <w:trPr>
                <w:del w:id="1063" w:author="IQTIG" w:date="2020-04-28T19:37:00Z"/>
              </w:trPr>
              <w:tc>
                <w:tcPr>
                  <w:tcW w:w="2125" w:type="dxa"/>
                  <w:vAlign w:val="center"/>
                </w:tcPr>
                <w:p w14:paraId="41CD67D8" w14:textId="77777777" w:rsidR="00CA3AE5" w:rsidRDefault="007A0E5C" w:rsidP="00CA3AE5">
                  <w:pPr>
                    <w:pStyle w:val="Tabellentext"/>
                    <w:rPr>
                      <w:del w:id="1064" w:author="IQTIG" w:date="2020-04-28T19:37:00Z"/>
                      <w:szCs w:val="18"/>
                    </w:rPr>
                  </w:pPr>
                  <w:del w:id="1065" w:author="IQTIG" w:date="2020-04-28T19:37:00Z">
                    <w:r>
                      <w:rPr>
                        <w:szCs w:val="18"/>
                      </w:rPr>
                      <w:delText>Nenner</w:delText>
                    </w:r>
                  </w:del>
                </w:p>
              </w:tc>
              <w:tc>
                <w:tcPr>
                  <w:tcW w:w="3755" w:type="dxa"/>
                </w:tcPr>
                <w:p w14:paraId="0015A15D" w14:textId="77777777" w:rsidR="00CA3AE5" w:rsidRPr="00955893" w:rsidRDefault="007A0E5C" w:rsidP="004217A9">
                  <w:pPr>
                    <w:pStyle w:val="CodeOhneSilbentrennung"/>
                    <w:rPr>
                      <w:del w:id="1066" w:author="IQTIG" w:date="2020-04-28T19:37:00Z"/>
                      <w:rStyle w:val="Code"/>
                    </w:rPr>
                  </w:pPr>
                  <w:del w:id="1067" w:author="IQTIG" w:date="2020-04-28T19:37:00Z">
                    <w:r>
                      <w:rPr>
                        <w:rStyle w:val="Code"/>
                      </w:rPr>
                      <w:delText>TRUE</w:delText>
                    </w:r>
                  </w:del>
                </w:p>
              </w:tc>
            </w:tr>
            <w:tr w:rsidR="00CA3AE5" w:rsidRPr="00AC590F" w14:paraId="35C8B410" w14:textId="77777777" w:rsidTr="00A51F22">
              <w:trPr>
                <w:cantSplit/>
                <w:del w:id="1068" w:author="IQTIG" w:date="2020-04-28T19:37:00Z"/>
              </w:trPr>
              <w:tc>
                <w:tcPr>
                  <w:tcW w:w="2125" w:type="dxa"/>
                  <w:vAlign w:val="center"/>
                </w:tcPr>
                <w:p w14:paraId="102D57C0" w14:textId="77777777" w:rsidR="00CA3AE5" w:rsidRPr="00AC590F" w:rsidRDefault="007A0E5C" w:rsidP="00CA3AE5">
                  <w:pPr>
                    <w:pStyle w:val="Tabellentext"/>
                    <w:rPr>
                      <w:del w:id="1069" w:author="IQTIG" w:date="2020-04-28T19:37:00Z"/>
                      <w:rFonts w:cstheme="minorHAnsi"/>
                      <w:szCs w:val="18"/>
                    </w:rPr>
                  </w:pPr>
                  <w:del w:id="1070" w:author="IQTIG" w:date="2020-04-28T19:37:00Z">
                    <w:r w:rsidRPr="00AC590F">
                      <w:rPr>
                        <w:rFonts w:cs="Calibri"/>
                        <w:szCs w:val="18"/>
                      </w:rPr>
                      <w:delText>Darstellung</w:delText>
                    </w:r>
                  </w:del>
                </w:p>
              </w:tc>
              <w:tc>
                <w:tcPr>
                  <w:tcW w:w="3755" w:type="dxa"/>
                  <w:vAlign w:val="center"/>
                </w:tcPr>
                <w:p w14:paraId="368C0C82" w14:textId="77777777" w:rsidR="00CA3AE5" w:rsidRPr="00AC590F" w:rsidRDefault="007A0E5C" w:rsidP="004217A9">
                  <w:pPr>
                    <w:pStyle w:val="Tabellentext"/>
                    <w:rPr>
                      <w:del w:id="1071" w:author="IQTIG" w:date="2020-04-28T19:37:00Z"/>
                      <w:rStyle w:val="Code"/>
                      <w:rFonts w:asciiTheme="minorHAnsi" w:hAnsiTheme="minorHAnsi" w:cstheme="minorHAnsi"/>
                    </w:rPr>
                  </w:pPr>
                  <w:del w:id="1072" w:author="IQTIG" w:date="2020-04-28T19:37:00Z">
                    <w:r>
                      <w:rPr>
                        <w:rStyle w:val="Code"/>
                        <w:rFonts w:ascii="Calibri" w:hAnsi="Calibri" w:cs="Calibri"/>
                      </w:rPr>
                      <w:delText>-</w:delText>
                    </w:r>
                  </w:del>
                </w:p>
              </w:tc>
            </w:tr>
            <w:tr w:rsidR="00CA3AE5" w:rsidRPr="00AC590F" w14:paraId="6E5D811E" w14:textId="77777777" w:rsidTr="00A51F22">
              <w:trPr>
                <w:cantSplit/>
                <w:del w:id="1073" w:author="IQTIG" w:date="2020-04-28T19:37:00Z"/>
              </w:trPr>
              <w:tc>
                <w:tcPr>
                  <w:tcW w:w="2125" w:type="dxa"/>
                  <w:tcBorders>
                    <w:bottom w:val="single" w:sz="4" w:space="0" w:color="BFBFBF" w:themeColor="background1" w:themeShade="BF"/>
                  </w:tcBorders>
                  <w:vAlign w:val="center"/>
                </w:tcPr>
                <w:p w14:paraId="6FB0A5AC" w14:textId="77777777" w:rsidR="00CA3AE5" w:rsidRPr="00AC590F" w:rsidRDefault="007A0E5C" w:rsidP="00CA3AE5">
                  <w:pPr>
                    <w:pStyle w:val="Tabellentext"/>
                    <w:rPr>
                      <w:del w:id="1074" w:author="IQTIG" w:date="2020-04-28T19:37:00Z"/>
                      <w:rFonts w:cstheme="minorHAnsi"/>
                      <w:szCs w:val="18"/>
                    </w:rPr>
                  </w:pPr>
                  <w:del w:id="1075" w:author="IQTIG" w:date="2020-04-28T19:37:00Z">
                    <w:r w:rsidRPr="00AC590F">
                      <w:rPr>
                        <w:rFonts w:cs="Calibri"/>
                        <w:szCs w:val="18"/>
                      </w:rPr>
                      <w:delText>Grafik</w:delText>
                    </w:r>
                  </w:del>
                </w:p>
              </w:tc>
              <w:tc>
                <w:tcPr>
                  <w:tcW w:w="3755" w:type="dxa"/>
                  <w:tcBorders>
                    <w:bottom w:val="single" w:sz="4" w:space="0" w:color="BFBFBF" w:themeColor="background1" w:themeShade="BF"/>
                  </w:tcBorders>
                  <w:vAlign w:val="center"/>
                </w:tcPr>
                <w:p w14:paraId="66D0ABD9" w14:textId="77777777" w:rsidR="00CA3AE5" w:rsidRPr="00AC590F" w:rsidRDefault="007A0E5C" w:rsidP="004217A9">
                  <w:pPr>
                    <w:pStyle w:val="Tabellentext"/>
                    <w:rPr>
                      <w:del w:id="1076" w:author="IQTIG" w:date="2020-04-28T19:37:00Z"/>
                      <w:rFonts w:cstheme="minorHAnsi"/>
                      <w:szCs w:val="18"/>
                    </w:rPr>
                  </w:pPr>
                  <w:del w:id="1077" w:author="IQTIG" w:date="2020-04-28T19:37:00Z">
                    <w:r>
                      <w:rPr>
                        <w:rFonts w:cs="Calibri"/>
                        <w:szCs w:val="18"/>
                      </w:rPr>
                      <w:delText>-</w:delText>
                    </w:r>
                  </w:del>
                </w:p>
              </w:tc>
            </w:tr>
          </w:tbl>
          <w:p w14:paraId="142F3B36" w14:textId="77777777" w:rsidR="00CA3AE5" w:rsidRPr="00E3098F" w:rsidRDefault="003C6680" w:rsidP="00CA3AE5">
            <w:pPr>
              <w:pStyle w:val="Tabellentext"/>
              <w:ind w:left="0"/>
              <w:cnfStyle w:val="000000000000" w:firstRow="0" w:lastRow="0" w:firstColumn="0" w:lastColumn="0" w:oddVBand="0" w:evenVBand="0" w:oddHBand="0" w:evenHBand="0" w:firstRowFirstColumn="0" w:firstRowLastColumn="0" w:lastRowFirstColumn="0" w:lastRowLastColumn="0"/>
              <w:rPr>
                <w:del w:id="1078" w:author="IQTIG" w:date="2020-04-28T19:37:00Z"/>
                <w:sz w:val="6"/>
                <w:szCs w:val="6"/>
              </w:rPr>
            </w:pPr>
          </w:p>
        </w:tc>
      </w:tr>
      <w:tr w:rsidR="00CA3AE5" w14:paraId="046228C8" w14:textId="77777777" w:rsidTr="00603EF8">
        <w:trPr>
          <w:trHeight w:val="835"/>
          <w:del w:id="1079" w:author="IQTIG" w:date="2020-04-28T19:37:00Z"/>
        </w:trPr>
        <w:tc>
          <w:tcPr>
            <w:cnfStyle w:val="001000000000" w:firstRow="0" w:lastRow="0" w:firstColumn="1" w:lastColumn="0" w:oddVBand="0" w:evenVBand="0" w:oddHBand="0" w:evenHBand="0" w:firstRowFirstColumn="0" w:firstRowLastColumn="0" w:lastRowFirstColumn="0" w:lastRowLastColumn="0"/>
            <w:tcW w:w="3119" w:type="dxa"/>
          </w:tcPr>
          <w:p w14:paraId="44A97949" w14:textId="77777777" w:rsidR="00CA3AE5" w:rsidRPr="00E37ACC" w:rsidRDefault="003C6680" w:rsidP="00CA3AE5">
            <w:pPr>
              <w:pStyle w:val="Tabellenkopf"/>
              <w:rPr>
                <w:del w:id="1080" w:author="IQTIG" w:date="2020-04-28T19:37:00Z"/>
              </w:rPr>
            </w:pPr>
          </w:p>
        </w:tc>
        <w:tc>
          <w:tcPr>
            <w:tcW w:w="5885" w:type="dxa"/>
          </w:tcPr>
          <w:tbl>
            <w:tblPr>
              <w:tblStyle w:val="IQTIGStandard"/>
              <w:tblW w:w="5880" w:type="dxa"/>
              <w:tblCellMar>
                <w:top w:w="28" w:type="dxa"/>
              </w:tblCellMar>
              <w:tblLook w:val="0620" w:firstRow="1" w:lastRow="0" w:firstColumn="0" w:lastColumn="0" w:noHBand="1" w:noVBand="1"/>
            </w:tblPr>
            <w:tblGrid>
              <w:gridCol w:w="2125"/>
              <w:gridCol w:w="3755"/>
            </w:tblGrid>
            <w:tr w:rsidR="00CA3AE5" w:rsidRPr="009E2B0C" w14:paraId="4B8162AD" w14:textId="77777777" w:rsidTr="003B19A5">
              <w:trPr>
                <w:cnfStyle w:val="100000000000" w:firstRow="1" w:lastRow="0" w:firstColumn="0" w:lastColumn="0" w:oddVBand="0" w:evenVBand="0" w:oddHBand="0" w:evenHBand="0" w:firstRowFirstColumn="0" w:firstRowLastColumn="0" w:lastRowFirstColumn="0" w:lastRowLastColumn="0"/>
                <w:cantSplit/>
                <w:del w:id="1081" w:author="IQTIG" w:date="2020-04-28T19:37:00Z"/>
              </w:trPr>
              <w:tc>
                <w:tcPr>
                  <w:tcW w:w="5880" w:type="dxa"/>
                  <w:gridSpan w:val="2"/>
                  <w:tcBorders>
                    <w:top w:val="single" w:sz="4" w:space="0" w:color="BFBFBF" w:themeColor="background1" w:themeShade="BF"/>
                    <w:bottom w:val="single" w:sz="4" w:space="0" w:color="BFBFBF" w:themeColor="background1" w:themeShade="BF"/>
                  </w:tcBorders>
                  <w:vAlign w:val="center"/>
                </w:tcPr>
                <w:p w14:paraId="349ECF3F" w14:textId="77777777" w:rsidR="00CA3AE5" w:rsidRPr="00A20477" w:rsidRDefault="003C6680" w:rsidP="00CA3AE5">
                  <w:pPr>
                    <w:pStyle w:val="Tabellenkopf"/>
                    <w:rPr>
                      <w:del w:id="1082" w:author="IQTIG" w:date="2020-04-28T19:37:00Z"/>
                      <w:szCs w:val="18"/>
                    </w:rPr>
                  </w:pPr>
                </w:p>
              </w:tc>
            </w:tr>
            <w:tr w:rsidR="00CA3AE5" w:rsidRPr="00743DF3" w14:paraId="2B9EE709" w14:textId="77777777" w:rsidTr="00A51F22">
              <w:trPr>
                <w:del w:id="1083" w:author="IQTIG" w:date="2020-04-28T19:37:00Z"/>
              </w:trPr>
              <w:tc>
                <w:tcPr>
                  <w:tcW w:w="2125" w:type="dxa"/>
                  <w:tcBorders>
                    <w:top w:val="single" w:sz="4" w:space="0" w:color="BFBFBF" w:themeColor="background1" w:themeShade="BF"/>
                  </w:tcBorders>
                  <w:vAlign w:val="center"/>
                </w:tcPr>
                <w:p w14:paraId="3DB368EE" w14:textId="77777777" w:rsidR="00CA3AE5" w:rsidRDefault="007A0E5C" w:rsidP="00CA3AE5">
                  <w:pPr>
                    <w:pStyle w:val="Tabellentext"/>
                    <w:rPr>
                      <w:del w:id="1084" w:author="IQTIG" w:date="2020-04-28T19:37:00Z"/>
                      <w:szCs w:val="18"/>
                    </w:rPr>
                  </w:pPr>
                  <w:del w:id="1085" w:author="IQTIG" w:date="2020-04-28T19:37:00Z">
                    <w:r>
                      <w:rPr>
                        <w:szCs w:val="18"/>
                      </w:rPr>
                      <w:delText>Art des Wertes</w:delText>
                    </w:r>
                  </w:del>
                </w:p>
              </w:tc>
              <w:tc>
                <w:tcPr>
                  <w:tcW w:w="3755" w:type="dxa"/>
                  <w:tcBorders>
                    <w:top w:val="single" w:sz="4" w:space="0" w:color="BFBFBF" w:themeColor="background1" w:themeShade="BF"/>
                  </w:tcBorders>
                  <w:vAlign w:val="center"/>
                </w:tcPr>
                <w:p w14:paraId="26CD4363" w14:textId="77777777" w:rsidR="00CA3AE5" w:rsidRPr="00CD53BC" w:rsidRDefault="007A0E5C" w:rsidP="004217A9">
                  <w:pPr>
                    <w:pStyle w:val="Tabellentext"/>
                    <w:rPr>
                      <w:del w:id="1086" w:author="IQTIG" w:date="2020-04-28T19:37:00Z"/>
                      <w:szCs w:val="18"/>
                    </w:rPr>
                  </w:pPr>
                  <w:del w:id="1087" w:author="IQTIG" w:date="2020-04-28T19:37:00Z">
                    <w:r>
                      <w:rPr>
                        <w:szCs w:val="18"/>
                      </w:rPr>
                      <w:delText>Kalkulatorische Kennzahl</w:delText>
                    </w:r>
                  </w:del>
                </w:p>
              </w:tc>
            </w:tr>
            <w:tr w:rsidR="00CA3AE5" w:rsidRPr="00743DF3" w14:paraId="3AFE77A7" w14:textId="77777777" w:rsidTr="00A51F22">
              <w:trPr>
                <w:del w:id="1088" w:author="IQTIG" w:date="2020-04-28T19:37:00Z"/>
              </w:trPr>
              <w:tc>
                <w:tcPr>
                  <w:tcW w:w="2125" w:type="dxa"/>
                  <w:vAlign w:val="center"/>
                </w:tcPr>
                <w:p w14:paraId="0A121558" w14:textId="77777777" w:rsidR="00CA3AE5" w:rsidRPr="00A20477" w:rsidRDefault="007A0E5C" w:rsidP="00CA3AE5">
                  <w:pPr>
                    <w:pStyle w:val="Tabellentext"/>
                    <w:rPr>
                      <w:del w:id="1089" w:author="IQTIG" w:date="2020-04-28T19:37:00Z"/>
                      <w:szCs w:val="18"/>
                    </w:rPr>
                  </w:pPr>
                  <w:del w:id="1090" w:author="IQTIG" w:date="2020-04-28T19:37:00Z">
                    <w:r>
                      <w:rPr>
                        <w:szCs w:val="18"/>
                      </w:rPr>
                      <w:delText>Kennzahl-ID</w:delText>
                    </w:r>
                  </w:del>
                </w:p>
              </w:tc>
              <w:tc>
                <w:tcPr>
                  <w:tcW w:w="3755" w:type="dxa"/>
                  <w:vAlign w:val="center"/>
                </w:tcPr>
                <w:p w14:paraId="72C998F9" w14:textId="77777777" w:rsidR="00CA3AE5" w:rsidRPr="001258DD" w:rsidRDefault="007A0E5C" w:rsidP="004217A9">
                  <w:pPr>
                    <w:pStyle w:val="Tabellentext"/>
                    <w:rPr>
                      <w:del w:id="1091" w:author="IQTIG" w:date="2020-04-28T19:37:00Z"/>
                      <w:color w:val="000000"/>
                      <w:szCs w:val="18"/>
                      <w:lang w:eastAsia="de-DE"/>
                    </w:rPr>
                  </w:pPr>
                  <w:del w:id="1092" w:author="IQTIG" w:date="2020-04-28T19:37:00Z">
                    <w:r>
                      <w:rPr>
                        <w:color w:val="000000"/>
                        <w:szCs w:val="18"/>
                      </w:rPr>
                      <w:delText>52308_52001</w:delText>
                    </w:r>
                  </w:del>
                </w:p>
              </w:tc>
            </w:tr>
            <w:tr w:rsidR="00CA3AE5" w:rsidRPr="00743DF3" w14:paraId="7A89D0DF" w14:textId="77777777" w:rsidTr="00A51F22">
              <w:trPr>
                <w:del w:id="1093" w:author="IQTIG" w:date="2020-04-28T19:37:00Z"/>
              </w:trPr>
              <w:tc>
                <w:tcPr>
                  <w:tcW w:w="2125" w:type="dxa"/>
                  <w:vAlign w:val="center"/>
                </w:tcPr>
                <w:p w14:paraId="4F410A6C" w14:textId="77777777" w:rsidR="00CA3AE5" w:rsidRDefault="007A0E5C" w:rsidP="00CA3AE5">
                  <w:pPr>
                    <w:pStyle w:val="Tabellentext"/>
                    <w:rPr>
                      <w:del w:id="1094" w:author="IQTIG" w:date="2020-04-28T19:37:00Z"/>
                      <w:szCs w:val="18"/>
                    </w:rPr>
                  </w:pPr>
                  <w:del w:id="1095" w:author="IQTIG" w:date="2020-04-28T19:37:00Z">
                    <w:r>
                      <w:rPr>
                        <w:szCs w:val="18"/>
                      </w:rPr>
                      <w:delText>Bezug zu QS-Ergebnissen</w:delText>
                    </w:r>
                  </w:del>
                </w:p>
              </w:tc>
              <w:tc>
                <w:tcPr>
                  <w:tcW w:w="3755" w:type="dxa"/>
                  <w:vAlign w:val="center"/>
                </w:tcPr>
                <w:p w14:paraId="0D39B963" w14:textId="77777777" w:rsidR="00CA3AE5" w:rsidRDefault="007A0E5C" w:rsidP="004217A9">
                  <w:pPr>
                    <w:pStyle w:val="Tabellentext"/>
                    <w:rPr>
                      <w:del w:id="1096" w:author="IQTIG" w:date="2020-04-28T19:37:00Z"/>
                      <w:szCs w:val="18"/>
                    </w:rPr>
                  </w:pPr>
                  <w:del w:id="1097" w:author="IQTIG" w:date="2020-04-28T19:37:00Z">
                    <w:r>
                      <w:rPr>
                        <w:szCs w:val="18"/>
                      </w:rPr>
                      <w:delText>52001</w:delText>
                    </w:r>
                  </w:del>
                </w:p>
              </w:tc>
            </w:tr>
            <w:tr w:rsidR="00CA3AE5" w:rsidRPr="00743DF3" w14:paraId="461E4DB0" w14:textId="77777777" w:rsidTr="00A51F22">
              <w:trPr>
                <w:del w:id="1098" w:author="IQTIG" w:date="2020-04-28T19:37:00Z"/>
              </w:trPr>
              <w:tc>
                <w:tcPr>
                  <w:tcW w:w="2125" w:type="dxa"/>
                  <w:vAlign w:val="center"/>
                </w:tcPr>
                <w:p w14:paraId="141EE6E9" w14:textId="77777777" w:rsidR="00CA3AE5" w:rsidRDefault="007A0E5C" w:rsidP="00CA3AE5">
                  <w:pPr>
                    <w:pStyle w:val="Tabellentext"/>
                    <w:rPr>
                      <w:del w:id="1099" w:author="IQTIG" w:date="2020-04-28T19:37:00Z"/>
                      <w:szCs w:val="18"/>
                    </w:rPr>
                  </w:pPr>
                  <w:del w:id="1100" w:author="IQTIG" w:date="2020-04-28T19:37:00Z">
                    <w:r>
                      <w:rPr>
                        <w:szCs w:val="18"/>
                      </w:rPr>
                      <w:delText>Bezug zum Verfahren</w:delText>
                    </w:r>
                  </w:del>
                </w:p>
              </w:tc>
              <w:tc>
                <w:tcPr>
                  <w:tcW w:w="3755" w:type="dxa"/>
                  <w:vAlign w:val="center"/>
                </w:tcPr>
                <w:p w14:paraId="008D41B4" w14:textId="77777777" w:rsidR="00CA3AE5" w:rsidRDefault="007A0E5C" w:rsidP="004217A9">
                  <w:pPr>
                    <w:pStyle w:val="Tabellentext"/>
                    <w:rPr>
                      <w:del w:id="1101" w:author="IQTIG" w:date="2020-04-28T19:37:00Z"/>
                      <w:szCs w:val="18"/>
                    </w:rPr>
                  </w:pPr>
                  <w:del w:id="1102" w:author="IQTIG" w:date="2020-04-28T19:37:00Z">
                    <w:r>
                      <w:rPr>
                        <w:szCs w:val="18"/>
                      </w:rPr>
                      <w:delText>DeQS</w:delText>
                    </w:r>
                  </w:del>
                </w:p>
              </w:tc>
            </w:tr>
            <w:tr w:rsidR="00CA3AE5" w:rsidRPr="00743DF3" w14:paraId="525FE37D" w14:textId="77777777" w:rsidTr="00A51F22">
              <w:trPr>
                <w:del w:id="1103" w:author="IQTIG" w:date="2020-04-28T19:37:00Z"/>
              </w:trPr>
              <w:tc>
                <w:tcPr>
                  <w:tcW w:w="2125" w:type="dxa"/>
                  <w:tcBorders>
                    <w:bottom w:val="single" w:sz="4" w:space="0" w:color="BFBFBF" w:themeColor="background1" w:themeShade="BF"/>
                  </w:tcBorders>
                  <w:vAlign w:val="center"/>
                </w:tcPr>
                <w:p w14:paraId="139734BB" w14:textId="77777777" w:rsidR="00CA3AE5" w:rsidRDefault="007A0E5C" w:rsidP="00CA3AE5">
                  <w:pPr>
                    <w:pStyle w:val="Tabellentext"/>
                    <w:rPr>
                      <w:del w:id="1104" w:author="IQTIG" w:date="2020-04-28T19:37:00Z"/>
                      <w:szCs w:val="18"/>
                    </w:rPr>
                  </w:pPr>
                  <w:del w:id="1105" w:author="IQTIG" w:date="2020-04-28T19:37:00Z">
                    <w:r>
                      <w:rPr>
                        <w:szCs w:val="18"/>
                      </w:rPr>
                      <w:delText>Sortierung</w:delText>
                    </w:r>
                  </w:del>
                </w:p>
              </w:tc>
              <w:tc>
                <w:tcPr>
                  <w:tcW w:w="3755" w:type="dxa"/>
                  <w:vAlign w:val="center"/>
                </w:tcPr>
                <w:p w14:paraId="2ACE9611" w14:textId="77777777" w:rsidR="00CA3AE5" w:rsidRDefault="007A0E5C" w:rsidP="004217A9">
                  <w:pPr>
                    <w:pStyle w:val="Tabellentext"/>
                    <w:rPr>
                      <w:del w:id="1106" w:author="IQTIG" w:date="2020-04-28T19:37:00Z"/>
                      <w:szCs w:val="18"/>
                    </w:rPr>
                  </w:pPr>
                  <w:del w:id="1107" w:author="IQTIG" w:date="2020-04-28T19:37:00Z">
                    <w:r>
                      <w:rPr>
                        <w:szCs w:val="18"/>
                      </w:rPr>
                      <w:delText>-</w:delText>
                    </w:r>
                  </w:del>
                </w:p>
              </w:tc>
            </w:tr>
            <w:tr w:rsidR="00CA3AE5" w:rsidRPr="00743DF3" w14:paraId="64659E42" w14:textId="77777777" w:rsidTr="00A51F22">
              <w:trPr>
                <w:del w:id="1108" w:author="IQTIG" w:date="2020-04-28T19:37:00Z"/>
              </w:trPr>
              <w:tc>
                <w:tcPr>
                  <w:tcW w:w="2125" w:type="dxa"/>
                  <w:tcBorders>
                    <w:top w:val="single" w:sz="4" w:space="0" w:color="BFBFBF" w:themeColor="background1" w:themeShade="BF"/>
                  </w:tcBorders>
                  <w:vAlign w:val="center"/>
                </w:tcPr>
                <w:p w14:paraId="43A72008" w14:textId="77777777" w:rsidR="00CA3AE5" w:rsidRDefault="007A0E5C" w:rsidP="00CA3AE5">
                  <w:pPr>
                    <w:pStyle w:val="Tabellentext"/>
                    <w:rPr>
                      <w:del w:id="1109" w:author="IQTIG" w:date="2020-04-28T19:37:00Z"/>
                      <w:szCs w:val="18"/>
                    </w:rPr>
                  </w:pPr>
                  <w:del w:id="1110" w:author="IQTIG" w:date="2020-04-28T19:37:00Z">
                    <w:r>
                      <w:rPr>
                        <w:szCs w:val="18"/>
                      </w:rPr>
                      <w:delText>Rechenregel</w:delText>
                    </w:r>
                  </w:del>
                </w:p>
              </w:tc>
              <w:tc>
                <w:tcPr>
                  <w:tcW w:w="3755" w:type="dxa"/>
                  <w:vAlign w:val="center"/>
                </w:tcPr>
                <w:p w14:paraId="7D84A2C7" w14:textId="77777777" w:rsidR="00CA3AE5" w:rsidRDefault="007A0E5C" w:rsidP="004217A9">
                  <w:pPr>
                    <w:pStyle w:val="Tabellentext"/>
                    <w:rPr>
                      <w:del w:id="1111" w:author="IQTIG" w:date="2020-04-28T19:37:00Z"/>
                      <w:szCs w:val="18"/>
                    </w:rPr>
                  </w:pPr>
                  <w:del w:id="1112" w:author="IQTIG" w:date="2020-04-28T19:37:00Z">
                    <w:r>
                      <w:rPr>
                        <w:szCs w:val="18"/>
                      </w:rPr>
                      <w:delText>alle Patienten in 09/5</w:delText>
                    </w:r>
                  </w:del>
                </w:p>
              </w:tc>
            </w:tr>
            <w:tr w:rsidR="00CA3AE5" w:rsidRPr="00743DF3" w14:paraId="573CB572" w14:textId="77777777" w:rsidTr="00A51F22">
              <w:trPr>
                <w:cantSplit/>
                <w:del w:id="1113" w:author="IQTIG" w:date="2020-04-28T19:37:00Z"/>
              </w:trPr>
              <w:tc>
                <w:tcPr>
                  <w:tcW w:w="2125" w:type="dxa"/>
                  <w:tcBorders>
                    <w:top w:val="single" w:sz="4" w:space="0" w:color="BFBFBF" w:themeColor="background1" w:themeShade="BF"/>
                  </w:tcBorders>
                  <w:vAlign w:val="center"/>
                </w:tcPr>
                <w:p w14:paraId="29752E75" w14:textId="77777777" w:rsidR="00CA3AE5" w:rsidRPr="00A20477" w:rsidRDefault="007A0E5C" w:rsidP="00CA3AE5">
                  <w:pPr>
                    <w:pStyle w:val="Tabellentext"/>
                    <w:rPr>
                      <w:del w:id="1114" w:author="IQTIG" w:date="2020-04-28T19:37:00Z"/>
                      <w:szCs w:val="18"/>
                    </w:rPr>
                  </w:pPr>
                  <w:del w:id="1115" w:author="IQTIG" w:date="2020-04-28T19:37:00Z">
                    <w:r>
                      <w:rPr>
                        <w:szCs w:val="18"/>
                      </w:rPr>
                      <w:delText>Operator</w:delText>
                    </w:r>
                  </w:del>
                </w:p>
              </w:tc>
              <w:tc>
                <w:tcPr>
                  <w:tcW w:w="3755" w:type="dxa"/>
                  <w:tcBorders>
                    <w:top w:val="single" w:sz="4" w:space="0" w:color="BFBFBF" w:themeColor="background1" w:themeShade="BF"/>
                  </w:tcBorders>
                  <w:vAlign w:val="center"/>
                </w:tcPr>
                <w:p w14:paraId="0F84083D" w14:textId="77777777" w:rsidR="00CA3AE5" w:rsidRPr="00CD53BC" w:rsidRDefault="007A0E5C" w:rsidP="004217A9">
                  <w:pPr>
                    <w:pStyle w:val="Tabellentext"/>
                    <w:rPr>
                      <w:del w:id="1116" w:author="IQTIG" w:date="2020-04-28T19:37:00Z"/>
                      <w:szCs w:val="18"/>
                    </w:rPr>
                  </w:pPr>
                  <w:del w:id="1117" w:author="IQTIG" w:date="2020-04-28T19:37:00Z">
                    <w:r>
                      <w:rPr>
                        <w:szCs w:val="18"/>
                      </w:rPr>
                      <w:delText>Anzahl</w:delText>
                    </w:r>
                  </w:del>
                </w:p>
              </w:tc>
            </w:tr>
            <w:tr w:rsidR="00CA3AE5" w:rsidRPr="00743DF3" w14:paraId="56E2B635" w14:textId="77777777" w:rsidTr="00A51F22">
              <w:trPr>
                <w:cantSplit/>
                <w:del w:id="1118" w:author="IQTIG" w:date="2020-04-28T19:37:00Z"/>
              </w:trPr>
              <w:tc>
                <w:tcPr>
                  <w:tcW w:w="2125" w:type="dxa"/>
                  <w:vAlign w:val="center"/>
                </w:tcPr>
                <w:p w14:paraId="4F09B379" w14:textId="77777777" w:rsidR="00CA3AE5" w:rsidRDefault="007A0E5C" w:rsidP="00CA3AE5">
                  <w:pPr>
                    <w:pStyle w:val="Tabellentext"/>
                    <w:rPr>
                      <w:del w:id="1119" w:author="IQTIG" w:date="2020-04-28T19:37:00Z"/>
                      <w:szCs w:val="18"/>
                    </w:rPr>
                  </w:pPr>
                  <w:del w:id="1120" w:author="IQTIG" w:date="2020-04-28T19:37:00Z">
                    <w:r>
                      <w:rPr>
                        <w:szCs w:val="18"/>
                      </w:rPr>
                      <w:delText>Teildatensatzbezug</w:delText>
                    </w:r>
                  </w:del>
                </w:p>
              </w:tc>
              <w:tc>
                <w:tcPr>
                  <w:tcW w:w="3755" w:type="dxa"/>
                  <w:vAlign w:val="center"/>
                </w:tcPr>
                <w:p w14:paraId="423719B9" w14:textId="77777777" w:rsidR="00CA3AE5" w:rsidRPr="001C3626" w:rsidRDefault="007A0E5C" w:rsidP="004217A9">
                  <w:pPr>
                    <w:pStyle w:val="Tabellentext"/>
                    <w:rPr>
                      <w:del w:id="1121" w:author="IQTIG" w:date="2020-04-28T19:37:00Z"/>
                      <w:szCs w:val="18"/>
                    </w:rPr>
                  </w:pPr>
                  <w:del w:id="1122" w:author="IQTIG" w:date="2020-04-28T19:37:00Z">
                    <w:r>
                      <w:rPr>
                        <w:szCs w:val="18"/>
                      </w:rPr>
                      <w:delText>09/5:B</w:delText>
                    </w:r>
                  </w:del>
                </w:p>
              </w:tc>
            </w:tr>
            <w:tr w:rsidR="00CA3AE5" w:rsidRPr="00743DF3" w14:paraId="1D1F1A29" w14:textId="77777777" w:rsidTr="00A51F22">
              <w:trPr>
                <w:del w:id="1123" w:author="IQTIG" w:date="2020-04-28T19:37:00Z"/>
              </w:trPr>
              <w:tc>
                <w:tcPr>
                  <w:tcW w:w="2125" w:type="dxa"/>
                  <w:vAlign w:val="center"/>
                </w:tcPr>
                <w:p w14:paraId="5274ED96" w14:textId="77777777" w:rsidR="00CA3AE5" w:rsidRDefault="007A0E5C" w:rsidP="00CA3AE5">
                  <w:pPr>
                    <w:pStyle w:val="Tabellentext"/>
                    <w:rPr>
                      <w:del w:id="1124" w:author="IQTIG" w:date="2020-04-28T19:37:00Z"/>
                      <w:szCs w:val="18"/>
                    </w:rPr>
                  </w:pPr>
                  <w:del w:id="1125" w:author="IQTIG" w:date="2020-04-28T19:37:00Z">
                    <w:r>
                      <w:rPr>
                        <w:szCs w:val="18"/>
                      </w:rPr>
                      <w:delText>Zähler</w:delText>
                    </w:r>
                  </w:del>
                </w:p>
              </w:tc>
              <w:tc>
                <w:tcPr>
                  <w:tcW w:w="3755" w:type="dxa"/>
                </w:tcPr>
                <w:p w14:paraId="6ACB87A1" w14:textId="77777777" w:rsidR="00CA3AE5" w:rsidRPr="00955893" w:rsidRDefault="007A0E5C" w:rsidP="004217A9">
                  <w:pPr>
                    <w:pStyle w:val="CodeOhneSilbentrennung"/>
                    <w:rPr>
                      <w:del w:id="1126" w:author="IQTIG" w:date="2020-04-28T19:37:00Z"/>
                      <w:rStyle w:val="Code"/>
                    </w:rPr>
                  </w:pPr>
                  <w:del w:id="1127" w:author="IQTIG" w:date="2020-04-28T19:37:00Z">
                    <w:r>
                      <w:rPr>
                        <w:rStyle w:val="Code"/>
                      </w:rPr>
                      <w:delText>TRUE</w:delText>
                    </w:r>
                  </w:del>
                </w:p>
              </w:tc>
            </w:tr>
            <w:tr w:rsidR="00CA3AE5" w:rsidRPr="00743DF3" w14:paraId="7B53787F" w14:textId="77777777" w:rsidTr="00A51F22">
              <w:trPr>
                <w:del w:id="1128" w:author="IQTIG" w:date="2020-04-28T19:37:00Z"/>
              </w:trPr>
              <w:tc>
                <w:tcPr>
                  <w:tcW w:w="2125" w:type="dxa"/>
                  <w:vAlign w:val="center"/>
                </w:tcPr>
                <w:p w14:paraId="4D3B554F" w14:textId="77777777" w:rsidR="00CA3AE5" w:rsidRDefault="007A0E5C" w:rsidP="00CA3AE5">
                  <w:pPr>
                    <w:pStyle w:val="Tabellentext"/>
                    <w:rPr>
                      <w:del w:id="1129" w:author="IQTIG" w:date="2020-04-28T19:37:00Z"/>
                      <w:szCs w:val="18"/>
                    </w:rPr>
                  </w:pPr>
                  <w:del w:id="1130" w:author="IQTIG" w:date="2020-04-28T19:37:00Z">
                    <w:r>
                      <w:rPr>
                        <w:szCs w:val="18"/>
                      </w:rPr>
                      <w:delText>Nenner</w:delText>
                    </w:r>
                  </w:del>
                </w:p>
              </w:tc>
              <w:tc>
                <w:tcPr>
                  <w:tcW w:w="3755" w:type="dxa"/>
                </w:tcPr>
                <w:p w14:paraId="78449D4D" w14:textId="77777777" w:rsidR="00CA3AE5" w:rsidRPr="00955893" w:rsidRDefault="007A0E5C" w:rsidP="004217A9">
                  <w:pPr>
                    <w:pStyle w:val="CodeOhneSilbentrennung"/>
                    <w:rPr>
                      <w:del w:id="1131" w:author="IQTIG" w:date="2020-04-28T19:37:00Z"/>
                      <w:rStyle w:val="Code"/>
                    </w:rPr>
                  </w:pPr>
                  <w:del w:id="1132" w:author="IQTIG" w:date="2020-04-28T19:37:00Z">
                    <w:r>
                      <w:rPr>
                        <w:rStyle w:val="Code"/>
                      </w:rPr>
                      <w:delText>TRUE</w:delText>
                    </w:r>
                  </w:del>
                </w:p>
              </w:tc>
            </w:tr>
            <w:tr w:rsidR="00CA3AE5" w:rsidRPr="00AC590F" w14:paraId="4C0B050E" w14:textId="77777777" w:rsidTr="00A51F22">
              <w:trPr>
                <w:cantSplit/>
                <w:del w:id="1133" w:author="IQTIG" w:date="2020-04-28T19:37:00Z"/>
              </w:trPr>
              <w:tc>
                <w:tcPr>
                  <w:tcW w:w="2125" w:type="dxa"/>
                  <w:vAlign w:val="center"/>
                </w:tcPr>
                <w:p w14:paraId="4C42A522" w14:textId="77777777" w:rsidR="00CA3AE5" w:rsidRPr="00AC590F" w:rsidRDefault="007A0E5C" w:rsidP="00CA3AE5">
                  <w:pPr>
                    <w:pStyle w:val="Tabellentext"/>
                    <w:rPr>
                      <w:del w:id="1134" w:author="IQTIG" w:date="2020-04-28T19:37:00Z"/>
                      <w:rFonts w:cstheme="minorHAnsi"/>
                      <w:szCs w:val="18"/>
                    </w:rPr>
                  </w:pPr>
                  <w:del w:id="1135" w:author="IQTIG" w:date="2020-04-28T19:37:00Z">
                    <w:r w:rsidRPr="00AC590F">
                      <w:rPr>
                        <w:rFonts w:cs="Calibri"/>
                        <w:szCs w:val="18"/>
                      </w:rPr>
                      <w:delText>Darstellung</w:delText>
                    </w:r>
                  </w:del>
                </w:p>
              </w:tc>
              <w:tc>
                <w:tcPr>
                  <w:tcW w:w="3755" w:type="dxa"/>
                  <w:vAlign w:val="center"/>
                </w:tcPr>
                <w:p w14:paraId="33C5F314" w14:textId="77777777" w:rsidR="00CA3AE5" w:rsidRPr="00AC590F" w:rsidRDefault="007A0E5C" w:rsidP="004217A9">
                  <w:pPr>
                    <w:pStyle w:val="Tabellentext"/>
                    <w:rPr>
                      <w:del w:id="1136" w:author="IQTIG" w:date="2020-04-28T19:37:00Z"/>
                      <w:rStyle w:val="Code"/>
                      <w:rFonts w:asciiTheme="minorHAnsi" w:hAnsiTheme="minorHAnsi" w:cstheme="minorHAnsi"/>
                    </w:rPr>
                  </w:pPr>
                  <w:del w:id="1137" w:author="IQTIG" w:date="2020-04-28T19:37:00Z">
                    <w:r>
                      <w:rPr>
                        <w:rStyle w:val="Code"/>
                        <w:rFonts w:ascii="Calibri" w:hAnsi="Calibri" w:cs="Calibri"/>
                      </w:rPr>
                      <w:delText>-</w:delText>
                    </w:r>
                  </w:del>
                </w:p>
              </w:tc>
            </w:tr>
            <w:tr w:rsidR="00CA3AE5" w:rsidRPr="00AC590F" w14:paraId="171DDAEE" w14:textId="77777777" w:rsidTr="00A51F22">
              <w:trPr>
                <w:cantSplit/>
                <w:del w:id="1138" w:author="IQTIG" w:date="2020-04-28T19:37:00Z"/>
              </w:trPr>
              <w:tc>
                <w:tcPr>
                  <w:tcW w:w="2125" w:type="dxa"/>
                  <w:tcBorders>
                    <w:bottom w:val="single" w:sz="4" w:space="0" w:color="BFBFBF" w:themeColor="background1" w:themeShade="BF"/>
                  </w:tcBorders>
                  <w:vAlign w:val="center"/>
                </w:tcPr>
                <w:p w14:paraId="5DCDCC2A" w14:textId="77777777" w:rsidR="00CA3AE5" w:rsidRPr="00AC590F" w:rsidRDefault="007A0E5C" w:rsidP="00CA3AE5">
                  <w:pPr>
                    <w:pStyle w:val="Tabellentext"/>
                    <w:rPr>
                      <w:del w:id="1139" w:author="IQTIG" w:date="2020-04-28T19:37:00Z"/>
                      <w:rFonts w:cstheme="minorHAnsi"/>
                      <w:szCs w:val="18"/>
                    </w:rPr>
                  </w:pPr>
                  <w:del w:id="1140" w:author="IQTIG" w:date="2020-04-28T19:37:00Z">
                    <w:r w:rsidRPr="00AC590F">
                      <w:rPr>
                        <w:rFonts w:cs="Calibri"/>
                        <w:szCs w:val="18"/>
                      </w:rPr>
                      <w:delText>Grafik</w:delText>
                    </w:r>
                  </w:del>
                </w:p>
              </w:tc>
              <w:tc>
                <w:tcPr>
                  <w:tcW w:w="3755" w:type="dxa"/>
                  <w:tcBorders>
                    <w:bottom w:val="single" w:sz="4" w:space="0" w:color="BFBFBF" w:themeColor="background1" w:themeShade="BF"/>
                  </w:tcBorders>
                  <w:vAlign w:val="center"/>
                </w:tcPr>
                <w:p w14:paraId="3B1E5E8B" w14:textId="77777777" w:rsidR="00CA3AE5" w:rsidRPr="00AC590F" w:rsidRDefault="007A0E5C" w:rsidP="004217A9">
                  <w:pPr>
                    <w:pStyle w:val="Tabellentext"/>
                    <w:rPr>
                      <w:del w:id="1141" w:author="IQTIG" w:date="2020-04-28T19:37:00Z"/>
                      <w:rFonts w:cstheme="minorHAnsi"/>
                      <w:szCs w:val="18"/>
                    </w:rPr>
                  </w:pPr>
                  <w:del w:id="1142" w:author="IQTIG" w:date="2020-04-28T19:37:00Z">
                    <w:r>
                      <w:rPr>
                        <w:rFonts w:cs="Calibri"/>
                        <w:szCs w:val="18"/>
                      </w:rPr>
                      <w:delText>-</w:delText>
                    </w:r>
                  </w:del>
                </w:p>
              </w:tc>
            </w:tr>
          </w:tbl>
          <w:p w14:paraId="6F64AD88" w14:textId="77777777" w:rsidR="00CA3AE5" w:rsidRPr="00E3098F" w:rsidRDefault="003C6680" w:rsidP="00CA3AE5">
            <w:pPr>
              <w:pStyle w:val="Tabellentext"/>
              <w:ind w:left="0"/>
              <w:cnfStyle w:val="000000000000" w:firstRow="0" w:lastRow="0" w:firstColumn="0" w:lastColumn="0" w:oddVBand="0" w:evenVBand="0" w:oddHBand="0" w:evenHBand="0" w:firstRowFirstColumn="0" w:firstRowLastColumn="0" w:lastRowFirstColumn="0" w:lastRowLastColumn="0"/>
              <w:rPr>
                <w:del w:id="1143" w:author="IQTIG" w:date="2020-04-28T19:37:00Z"/>
                <w:sz w:val="6"/>
                <w:szCs w:val="6"/>
              </w:rPr>
            </w:pPr>
          </w:p>
        </w:tc>
      </w:tr>
      <w:tr w:rsidR="00CA3AE5" w14:paraId="25CA1A48" w14:textId="77777777" w:rsidTr="00025F80">
        <w:trPr>
          <w:trHeight w:val="221"/>
          <w:del w:id="1144" w:author="IQTIG" w:date="2020-04-28T19:37:00Z"/>
        </w:trPr>
        <w:tc>
          <w:tcPr>
            <w:cnfStyle w:val="001000000000" w:firstRow="0" w:lastRow="0" w:firstColumn="1" w:lastColumn="0" w:oddVBand="0" w:evenVBand="0" w:oddHBand="0" w:evenHBand="0" w:firstRowFirstColumn="0" w:firstRowLastColumn="0" w:lastRowFirstColumn="0" w:lastRowLastColumn="0"/>
            <w:tcW w:w="3119" w:type="dxa"/>
          </w:tcPr>
          <w:p w14:paraId="44C32333" w14:textId="77777777" w:rsidR="00CA3AE5" w:rsidRPr="00E37ACC" w:rsidRDefault="007A0E5C" w:rsidP="00CA3AE5">
            <w:pPr>
              <w:pStyle w:val="Tabellenkopf"/>
              <w:rPr>
                <w:del w:id="1145" w:author="IQTIG" w:date="2020-04-28T19:37:00Z"/>
              </w:rPr>
            </w:pPr>
            <w:del w:id="1146" w:author="IQTIG" w:date="2020-04-28T19:37:00Z">
              <w:r w:rsidRPr="00E37ACC">
                <w:delText>Verwendete Funktionen</w:delText>
              </w:r>
            </w:del>
          </w:p>
        </w:tc>
        <w:tc>
          <w:tcPr>
            <w:tcW w:w="5885" w:type="dxa"/>
          </w:tcPr>
          <w:p w14:paraId="0D2A2B41" w14:textId="77777777" w:rsidR="00CA3AE5" w:rsidRPr="00955893" w:rsidRDefault="007A0E5C" w:rsidP="003F718F">
            <w:pPr>
              <w:pStyle w:val="CodeOhneSilbentrennung"/>
              <w:cnfStyle w:val="000000000000" w:firstRow="0" w:lastRow="0" w:firstColumn="0" w:lastColumn="0" w:oddVBand="0" w:evenVBand="0" w:oddHBand="0" w:evenHBand="0" w:firstRowFirstColumn="0" w:firstRowLastColumn="0" w:lastRowFirstColumn="0" w:lastRowLastColumn="0"/>
              <w:rPr>
                <w:del w:id="1147" w:author="IQTIG" w:date="2020-04-28T19:37:00Z"/>
                <w:rStyle w:val="Code"/>
              </w:rPr>
            </w:pPr>
            <w:del w:id="1148" w:author="IQTIG" w:date="2020-04-28T19:37:00Z">
              <w:r>
                <w:rPr>
                  <w:rStyle w:val="Code"/>
                </w:rPr>
                <w:delText>fn_FruehKomplAndereSonde</w:delText>
              </w:r>
              <w:r>
                <w:rPr>
                  <w:rStyle w:val="Code"/>
                </w:rPr>
                <w:br/>
                <w:delText>fn_FruehKomplVentrikelsonde1</w:delText>
              </w:r>
              <w:r>
                <w:rPr>
                  <w:rStyle w:val="Code"/>
                </w:rPr>
                <w:br/>
                <w:delText>fn_FruehKomplVentrikelsonde2</w:delText>
              </w:r>
              <w:r>
                <w:rPr>
                  <w:rStyle w:val="Code"/>
                </w:rPr>
                <w:br/>
                <w:delText>fn_FruehKomplVentrikelsonde3</w:delText>
              </w:r>
              <w:r>
                <w:rPr>
                  <w:rStyle w:val="Code"/>
                </w:rPr>
                <w:br/>
                <w:delText>fn_FruehKomplVorhofsonde</w:delText>
              </w:r>
              <w:r>
                <w:rPr>
                  <w:rStyle w:val="Code"/>
                </w:rPr>
                <w:br/>
                <w:delText>fn_LaufzeitICDAggregat</w:delText>
              </w:r>
              <w:r>
                <w:rPr>
                  <w:rStyle w:val="Code"/>
                </w:rPr>
                <w:br/>
                <w:delText>fn_OPJahr</w:delText>
              </w:r>
            </w:del>
          </w:p>
        </w:tc>
      </w:tr>
      <w:tr w:rsidR="00CA3AE5" w14:paraId="07311FA1" w14:textId="77777777" w:rsidTr="00025F80">
        <w:trPr>
          <w:trHeight w:val="221"/>
          <w:del w:id="1149" w:author="IQTIG" w:date="2020-04-28T19:37:00Z"/>
        </w:trPr>
        <w:tc>
          <w:tcPr>
            <w:cnfStyle w:val="001000000000" w:firstRow="0" w:lastRow="0" w:firstColumn="1" w:lastColumn="0" w:oddVBand="0" w:evenVBand="0" w:oddHBand="0" w:evenHBand="0" w:firstRowFirstColumn="0" w:firstRowLastColumn="0" w:lastRowFirstColumn="0" w:lastRowLastColumn="0"/>
            <w:tcW w:w="3119" w:type="dxa"/>
          </w:tcPr>
          <w:p w14:paraId="555F0270" w14:textId="77777777" w:rsidR="00CA3AE5" w:rsidRPr="00E37ACC" w:rsidRDefault="007A0E5C" w:rsidP="00CA3AE5">
            <w:pPr>
              <w:pStyle w:val="Tabellenkopf"/>
              <w:rPr>
                <w:del w:id="1150" w:author="IQTIG" w:date="2020-04-28T19:37:00Z"/>
              </w:rPr>
            </w:pPr>
            <w:del w:id="1151" w:author="IQTIG" w:date="2020-04-28T19:37:00Z">
              <w:r w:rsidRPr="00E37ACC">
                <w:delText>Verwendete Listen</w:delText>
              </w:r>
            </w:del>
          </w:p>
        </w:tc>
        <w:tc>
          <w:tcPr>
            <w:tcW w:w="5885" w:type="dxa"/>
          </w:tcPr>
          <w:p w14:paraId="38ED6B10" w14:textId="77777777" w:rsidR="00CA3AE5" w:rsidRPr="00955893" w:rsidRDefault="007A0E5C" w:rsidP="003F718F">
            <w:pPr>
              <w:pStyle w:val="CodeOhneSilbentrennung"/>
              <w:cnfStyle w:val="000000000000" w:firstRow="0" w:lastRow="0" w:firstColumn="0" w:lastColumn="0" w:oddVBand="0" w:evenVBand="0" w:oddHBand="0" w:evenHBand="0" w:firstRowFirstColumn="0" w:firstRowLastColumn="0" w:lastRowFirstColumn="0" w:lastRowLastColumn="0"/>
              <w:rPr>
                <w:del w:id="1152" w:author="IQTIG" w:date="2020-04-28T19:37:00Z"/>
                <w:rStyle w:val="Code"/>
              </w:rPr>
            </w:pPr>
            <w:del w:id="1153" w:author="IQTIG" w:date="2020-04-28T19:37:00Z">
              <w:r>
                <w:rPr>
                  <w:rStyle w:val="Code"/>
                </w:rPr>
                <w:delText>-</w:delText>
              </w:r>
            </w:del>
          </w:p>
        </w:tc>
      </w:tr>
      <w:tr w:rsidR="00CA3AE5" w14:paraId="1C9A5F81" w14:textId="77777777" w:rsidTr="00025F80">
        <w:trPr>
          <w:trHeight w:val="221"/>
          <w:del w:id="1154" w:author="IQTIG" w:date="2020-04-28T19:37:00Z"/>
        </w:trPr>
        <w:tc>
          <w:tcPr>
            <w:cnfStyle w:val="001000000000" w:firstRow="0" w:lastRow="0" w:firstColumn="1" w:lastColumn="0" w:oddVBand="0" w:evenVBand="0" w:oddHBand="0" w:evenHBand="0" w:firstRowFirstColumn="0" w:firstRowLastColumn="0" w:lastRowFirstColumn="0" w:lastRowLastColumn="0"/>
            <w:tcW w:w="3119" w:type="dxa"/>
          </w:tcPr>
          <w:p w14:paraId="02971CAA" w14:textId="77777777" w:rsidR="00CA3AE5" w:rsidRPr="00E37ACC" w:rsidRDefault="007A0E5C" w:rsidP="00CA3AE5">
            <w:pPr>
              <w:pStyle w:val="Tabellenkopf"/>
              <w:rPr>
                <w:del w:id="1155" w:author="IQTIG" w:date="2020-04-28T19:37:00Z"/>
              </w:rPr>
            </w:pPr>
            <w:del w:id="1156" w:author="IQTIG" w:date="2020-04-28T19:37:00Z">
              <w:r>
                <w:delText>Darstellung</w:delText>
              </w:r>
            </w:del>
          </w:p>
        </w:tc>
        <w:tc>
          <w:tcPr>
            <w:tcW w:w="5885" w:type="dxa"/>
          </w:tcPr>
          <w:p w14:paraId="7A334992" w14:textId="77777777" w:rsidR="00CA3AE5" w:rsidRPr="00DD70A1" w:rsidRDefault="007A0E5C" w:rsidP="00CA3AE5">
            <w:pPr>
              <w:pStyle w:val="Tabellentext"/>
              <w:cnfStyle w:val="000000000000" w:firstRow="0" w:lastRow="0" w:firstColumn="0" w:lastColumn="0" w:oddVBand="0" w:evenVBand="0" w:oddHBand="0" w:evenHBand="0" w:firstRowFirstColumn="0" w:firstRowLastColumn="0" w:lastRowFirstColumn="0" w:lastRowLastColumn="0"/>
              <w:rPr>
                <w:del w:id="1157" w:author="IQTIG" w:date="2020-04-28T19:37:00Z"/>
                <w:rStyle w:val="Code"/>
                <w:rFonts w:asciiTheme="minorHAnsi" w:hAnsiTheme="minorHAnsi" w:cstheme="minorHAnsi"/>
              </w:rPr>
            </w:pPr>
            <w:del w:id="1158" w:author="IQTIG" w:date="2020-04-28T19:37:00Z">
              <w:r>
                <w:rPr>
                  <w:rStyle w:val="Code"/>
                  <w:rFonts w:ascii="Calibri" w:hAnsi="Calibri" w:cs="Calibri"/>
                </w:rPr>
                <w:delText>-</w:delText>
              </w:r>
            </w:del>
          </w:p>
        </w:tc>
      </w:tr>
      <w:tr w:rsidR="00CA3AE5" w14:paraId="47C874FF" w14:textId="77777777" w:rsidTr="00025F80">
        <w:trPr>
          <w:trHeight w:val="221"/>
          <w:del w:id="1159" w:author="IQTIG" w:date="2020-04-28T19:37:00Z"/>
        </w:trPr>
        <w:tc>
          <w:tcPr>
            <w:cnfStyle w:val="001000000000" w:firstRow="0" w:lastRow="0" w:firstColumn="1" w:lastColumn="0" w:oddVBand="0" w:evenVBand="0" w:oddHBand="0" w:evenHBand="0" w:firstRowFirstColumn="0" w:firstRowLastColumn="0" w:lastRowFirstColumn="0" w:lastRowLastColumn="0"/>
            <w:tcW w:w="3119" w:type="dxa"/>
          </w:tcPr>
          <w:p w14:paraId="694E8CD6" w14:textId="77777777" w:rsidR="00CA3AE5" w:rsidRPr="00E37ACC" w:rsidRDefault="007A0E5C" w:rsidP="00CA3AE5">
            <w:pPr>
              <w:pStyle w:val="Tabellenkopf"/>
              <w:rPr>
                <w:del w:id="1160" w:author="IQTIG" w:date="2020-04-28T19:37:00Z"/>
              </w:rPr>
            </w:pPr>
            <w:del w:id="1161" w:author="IQTIG" w:date="2020-04-28T19:37:00Z">
              <w:r>
                <w:delText>Grafik</w:delText>
              </w:r>
            </w:del>
          </w:p>
        </w:tc>
        <w:tc>
          <w:tcPr>
            <w:tcW w:w="5885" w:type="dxa"/>
          </w:tcPr>
          <w:p w14:paraId="057DD7B2" w14:textId="77777777" w:rsidR="00CA3AE5" w:rsidRPr="00DD70A1" w:rsidRDefault="007A0E5C" w:rsidP="00CA3AE5">
            <w:pPr>
              <w:pStyle w:val="Tabellentext"/>
              <w:cnfStyle w:val="000000000000" w:firstRow="0" w:lastRow="0" w:firstColumn="0" w:lastColumn="0" w:oddVBand="0" w:evenVBand="0" w:oddHBand="0" w:evenHBand="0" w:firstRowFirstColumn="0" w:firstRowLastColumn="0" w:lastRowFirstColumn="0" w:lastRowLastColumn="0"/>
              <w:rPr>
                <w:del w:id="1162" w:author="IQTIG" w:date="2020-04-28T19:37:00Z"/>
                <w:rStyle w:val="Code"/>
                <w:rFonts w:asciiTheme="minorHAnsi" w:hAnsiTheme="minorHAnsi" w:cstheme="minorHAnsi"/>
              </w:rPr>
            </w:pPr>
            <w:del w:id="1163" w:author="IQTIG" w:date="2020-04-28T19:37:00Z">
              <w:r>
                <w:rPr>
                  <w:rStyle w:val="Code"/>
                  <w:rFonts w:ascii="Calibri" w:hAnsi="Calibri" w:cs="Calibri"/>
                </w:rPr>
                <w:delText>-</w:delText>
              </w:r>
            </w:del>
          </w:p>
        </w:tc>
      </w:tr>
      <w:tr w:rsidR="00CA3AE5" w14:paraId="7D8612BF" w14:textId="77777777" w:rsidTr="00025F80">
        <w:trPr>
          <w:trHeight w:val="221"/>
          <w:del w:id="1164" w:author="IQTIG" w:date="2020-04-28T19:37:00Z"/>
        </w:trPr>
        <w:tc>
          <w:tcPr>
            <w:cnfStyle w:val="001000000000" w:firstRow="0" w:lastRow="0" w:firstColumn="1" w:lastColumn="0" w:oddVBand="0" w:evenVBand="0" w:oddHBand="0" w:evenHBand="0" w:firstRowFirstColumn="0" w:firstRowLastColumn="0" w:lastRowFirstColumn="0" w:lastRowLastColumn="0"/>
            <w:tcW w:w="3119" w:type="dxa"/>
          </w:tcPr>
          <w:p w14:paraId="703D305A" w14:textId="77777777" w:rsidR="00CA3AE5" w:rsidRPr="00E37ACC" w:rsidRDefault="007A0E5C" w:rsidP="00CA3AE5">
            <w:pPr>
              <w:pStyle w:val="Tabellenkopf"/>
              <w:rPr>
                <w:del w:id="1165" w:author="IQTIG" w:date="2020-04-28T19:37:00Z"/>
              </w:rPr>
            </w:pPr>
            <w:del w:id="1166" w:author="IQTIG" w:date="2020-04-28T19:37:00Z">
              <w:r>
                <w:delText>Vergleichbarkeit mit Vorjahresergebnissen</w:delText>
              </w:r>
            </w:del>
          </w:p>
        </w:tc>
        <w:tc>
          <w:tcPr>
            <w:tcW w:w="5885" w:type="dxa"/>
          </w:tcPr>
          <w:p w14:paraId="7674E51A" w14:textId="77777777" w:rsidR="00CA3AE5" w:rsidRDefault="007A0E5C" w:rsidP="00CA3AE5">
            <w:pPr>
              <w:pStyle w:val="Tabellentext"/>
              <w:cnfStyle w:val="000000000000" w:firstRow="0" w:lastRow="0" w:firstColumn="0" w:lastColumn="0" w:oddVBand="0" w:evenVBand="0" w:oddHBand="0" w:evenHBand="0" w:firstRowFirstColumn="0" w:firstRowLastColumn="0" w:lastRowFirstColumn="0" w:lastRowLastColumn="0"/>
              <w:rPr>
                <w:del w:id="1167" w:author="IQTIG" w:date="2020-04-28T19:37:00Z"/>
              </w:rPr>
            </w:pPr>
            <w:del w:id="1168" w:author="IQTIG" w:date="2020-04-28T19:37:00Z">
              <w:r>
                <w:delText>Vergleichbar</w:delText>
              </w:r>
            </w:del>
          </w:p>
        </w:tc>
      </w:tr>
    </w:tbl>
    <w:p w14:paraId="1B8A36C7" w14:textId="77777777" w:rsidR="009E1781" w:rsidRDefault="003C6680" w:rsidP="00AA7E2B">
      <w:pPr>
        <w:pStyle w:val="Tabellentext"/>
        <w:spacing w:before="0" w:after="0" w:line="20" w:lineRule="exact"/>
        <w:ind w:left="0" w:right="0"/>
        <w:rPr>
          <w:del w:id="1169" w:author="IQTIG" w:date="2020-04-28T19:37:00Z"/>
        </w:rPr>
      </w:pPr>
    </w:p>
    <w:p w14:paraId="206440D8" w14:textId="77777777" w:rsidR="007809D6" w:rsidRDefault="007809D6">
      <w:pPr>
        <w:rPr>
          <w:del w:id="1170" w:author="IQTIG" w:date="2020-04-28T19:37:00Z"/>
        </w:rPr>
        <w:sectPr w:rsidR="007809D6" w:rsidSect="00AD6E6F">
          <w:pgSz w:w="11906" w:h="16838"/>
          <w:pgMar w:top="1418" w:right="1134" w:bottom="1418" w:left="1701" w:header="454" w:footer="737" w:gutter="0"/>
          <w:cols w:space="708"/>
          <w:docGrid w:linePitch="360"/>
        </w:sectPr>
      </w:pPr>
    </w:p>
    <w:p w14:paraId="41185C0F" w14:textId="77777777" w:rsidR="00D40AF7" w:rsidRDefault="007A0E5C" w:rsidP="00CC206C">
      <w:pPr>
        <w:pStyle w:val="Absatzberschriftebene2nurinNavigation"/>
        <w:rPr>
          <w:del w:id="1171" w:author="IQTIG" w:date="2020-04-28T19:37:00Z"/>
        </w:rPr>
      </w:pPr>
      <w:del w:id="1172" w:author="IQTIG" w:date="2020-04-28T19:37:00Z">
        <w:r>
          <w:delText>Literatur</w:delText>
        </w:r>
      </w:del>
    </w:p>
    <w:p w14:paraId="5E909120" w14:textId="77777777" w:rsidR="00370A14" w:rsidRPr="00370A14" w:rsidRDefault="007A0E5C" w:rsidP="00B749F9">
      <w:pPr>
        <w:pStyle w:val="Literatur"/>
        <w:rPr>
          <w:del w:id="1173" w:author="IQTIG" w:date="2020-04-28T19:37:00Z"/>
        </w:rPr>
      </w:pPr>
      <w:del w:id="1174" w:author="IQTIG" w:date="2020-04-28T19:37:00Z">
        <w:r>
          <w:delText>AQUA [Institut für angewandte Qualitätsförderung und Forschung im Gesundheitswesen] (2014): 09/6 - Implantierbare Defibrillatoren-Revision/-Systemwechsel/-Explantation. Bundesauswertung zum Erfassungsjahr 2013. Erstellt am: 07.04.2014. Göttingen: AQUA. URL: https://sqg.de/downloads/Bundesauswertungen/2013/bu_Gesamt_09n6-DEFI-REV_2013.pdf (abgerufen am: 09.01.2019).</w:delText>
        </w:r>
      </w:del>
    </w:p>
    <w:p w14:paraId="6B1C651E" w14:textId="77777777" w:rsidR="00370A14" w:rsidRPr="00370A14" w:rsidRDefault="003C6680" w:rsidP="00B749F9">
      <w:pPr>
        <w:pStyle w:val="Literatur"/>
        <w:rPr>
          <w:del w:id="1175" w:author="IQTIG" w:date="2020-04-28T19:37:00Z"/>
        </w:rPr>
      </w:pPr>
    </w:p>
    <w:p w14:paraId="3B6030B3" w14:textId="77777777" w:rsidR="00370A14" w:rsidRPr="00370A14" w:rsidRDefault="007A0E5C" w:rsidP="00B749F9">
      <w:pPr>
        <w:pStyle w:val="Literatur"/>
        <w:rPr>
          <w:del w:id="1176" w:author="IQTIG" w:date="2020-04-28T19:37:00Z"/>
        </w:rPr>
      </w:pPr>
      <w:del w:id="1177" w:author="IQTIG" w:date="2020-04-28T19:37:00Z">
        <w:r>
          <w:delText>Duray, GZ; Schmitt, J; Cicek-Hartvig, S; Hohnloser, SH; Israel, CW (2009): Complications leading to surgical revision in implantable cardioverter defibrillator patients: comparison of patients with single-chamber, dual-chamber, and biventricular devices. EP – Europace 11(3): 297-302. DOI: 10.1093/europace/eun322.</w:delText>
        </w:r>
      </w:del>
    </w:p>
    <w:p w14:paraId="74392628" w14:textId="77777777" w:rsidR="00370A14" w:rsidRPr="00370A14" w:rsidRDefault="003C6680" w:rsidP="00B749F9">
      <w:pPr>
        <w:pStyle w:val="Literatur"/>
        <w:rPr>
          <w:del w:id="1178" w:author="IQTIG" w:date="2020-04-28T19:37:00Z"/>
        </w:rPr>
      </w:pPr>
    </w:p>
    <w:p w14:paraId="4F79B249" w14:textId="77777777" w:rsidR="00370A14" w:rsidRPr="00370A14" w:rsidRDefault="007A0E5C" w:rsidP="00B749F9">
      <w:pPr>
        <w:pStyle w:val="Literatur"/>
        <w:rPr>
          <w:del w:id="1179" w:author="IQTIG" w:date="2020-04-28T19:37:00Z"/>
        </w:rPr>
      </w:pPr>
      <w:del w:id="1180" w:author="IQTIG" w:date="2020-04-28T19:37:00Z">
        <w:r>
          <w:delText>Kirkfeldt, RE; Johansen, JB; Nohr, EA; Jørgensen, OD; Nielsen, JC (2014): Complications after cardiac implantable electronic device implantations: an analysis of a complete, nationwide cohort in Denmark. European Heart Journal 35(18): 1186-1194. DOI: 10.1093/eurheartj/eht511.</w:delText>
        </w:r>
      </w:del>
    </w:p>
    <w:p w14:paraId="0AB967C6" w14:textId="77777777" w:rsidR="00370A14" w:rsidRPr="00370A14" w:rsidRDefault="003C6680" w:rsidP="00B749F9">
      <w:pPr>
        <w:pStyle w:val="Literatur"/>
        <w:rPr>
          <w:del w:id="1181" w:author="IQTIG" w:date="2020-04-28T19:37:00Z"/>
        </w:rPr>
      </w:pPr>
    </w:p>
    <w:p w14:paraId="05CED4D3" w14:textId="77777777" w:rsidR="00370A14" w:rsidRPr="00370A14" w:rsidRDefault="007A0E5C" w:rsidP="00B749F9">
      <w:pPr>
        <w:pStyle w:val="Literatur"/>
        <w:rPr>
          <w:del w:id="1182" w:author="IQTIG" w:date="2020-04-28T19:37:00Z"/>
        </w:rPr>
      </w:pPr>
      <w:del w:id="1183" w:author="IQTIG" w:date="2020-04-28T19:37:00Z">
        <w:r>
          <w:delText>Kramer, DB; Kennedy, KF; Noseworthy, PA; Buxton, AE; Josephson, ME; Normand, S-L; et al. (2013): Characteristics and Outcomes of Patients Receiving New and Replacement Implantable Cardioverter-Defibrillators. Results From the NCDR. Circulation: Cardiovascular Quality and Outcomes 6(4): 488-497. DOI: 10.1161/circoutcomes.111.000054.</w:delText>
        </w:r>
      </w:del>
    </w:p>
    <w:p w14:paraId="6AC75779" w14:textId="77777777" w:rsidR="00370A14" w:rsidRPr="00370A14" w:rsidRDefault="003C6680" w:rsidP="00B749F9">
      <w:pPr>
        <w:pStyle w:val="Literatur"/>
        <w:rPr>
          <w:del w:id="1184" w:author="IQTIG" w:date="2020-04-28T19:37:00Z"/>
        </w:rPr>
      </w:pPr>
    </w:p>
    <w:p w14:paraId="7C73BF54" w14:textId="77777777" w:rsidR="00370A14" w:rsidRPr="00370A14" w:rsidRDefault="007A0E5C" w:rsidP="00B749F9">
      <w:pPr>
        <w:pStyle w:val="Literatur"/>
        <w:rPr>
          <w:del w:id="1185" w:author="IQTIG" w:date="2020-04-28T19:37:00Z"/>
        </w:rPr>
      </w:pPr>
      <w:del w:id="1186" w:author="IQTIG" w:date="2020-04-28T19:37:00Z">
        <w:r>
          <w:delText>Palmisano, P; Accogli, M; Zaccaria, M; Luzzi, G; Nacci, F; Anaclerio, M; et al. (2013): Rate, causes, and impact on patient outcome of implantable device complications requiring surgical revision: large population survey from two centres in Italy. EP – Europace 15(4): 531-540. DOI: 10.1093/europace/eus337.</w:delText>
        </w:r>
      </w:del>
    </w:p>
    <w:p w14:paraId="7F7FFBD0" w14:textId="77777777" w:rsidR="00370A14" w:rsidRPr="00370A14" w:rsidRDefault="003C6680" w:rsidP="00B749F9">
      <w:pPr>
        <w:pStyle w:val="Literatur"/>
        <w:rPr>
          <w:del w:id="1187" w:author="IQTIG" w:date="2020-04-28T19:37:00Z"/>
        </w:rPr>
      </w:pPr>
    </w:p>
    <w:p w14:paraId="6BEC55F8" w14:textId="77777777" w:rsidR="00370A14" w:rsidRPr="00370A14" w:rsidRDefault="007A0E5C" w:rsidP="00B749F9">
      <w:pPr>
        <w:pStyle w:val="Literatur"/>
        <w:rPr>
          <w:del w:id="1188" w:author="IQTIG" w:date="2020-04-28T19:37:00Z"/>
        </w:rPr>
      </w:pPr>
      <w:del w:id="1189" w:author="IQTIG" w:date="2020-04-28T19:37:00Z">
        <w:r>
          <w:delText>Persson, R; Earley, A; Garlitski, AC; Balk, EM; Uhlig, K (2014): Adverse events following implantable cardioverter defibrillator implantation: a systematic review. Journal of Interventional Cardiac Electrophysiology 40(2): 191-205. DOI: 10.1007/s10840-014-9913-z.</w:delText>
        </w:r>
      </w:del>
    </w:p>
    <w:p w14:paraId="64AAEB3A" w14:textId="77777777" w:rsidR="007809D6" w:rsidRDefault="007809D6">
      <w:pPr>
        <w:rPr>
          <w:del w:id="1190" w:author="IQTIG" w:date="2020-04-28T19:37:00Z"/>
        </w:rPr>
        <w:sectPr w:rsidR="007809D6" w:rsidSect="00AA7698">
          <w:headerReference w:type="even" r:id="rId53"/>
          <w:headerReference w:type="default" r:id="rId54"/>
          <w:footerReference w:type="even" r:id="rId55"/>
          <w:footerReference w:type="default" r:id="rId56"/>
          <w:headerReference w:type="first" r:id="rId57"/>
          <w:footerReference w:type="first" r:id="rId58"/>
          <w:pgSz w:w="11906" w:h="16838"/>
          <w:pgMar w:top="1418" w:right="1134" w:bottom="1418" w:left="1701" w:header="454" w:footer="737" w:gutter="0"/>
          <w:cols w:space="708"/>
          <w:docGrid w:linePitch="360"/>
        </w:sectPr>
      </w:pPr>
    </w:p>
    <w:p w14:paraId="0C0EEBB6" w14:textId="77777777" w:rsidR="006D1B0D" w:rsidRDefault="007A0E5C" w:rsidP="0004540C">
      <w:pPr>
        <w:pStyle w:val="berschrift1ohneGliederung"/>
        <w:rPr>
          <w:del w:id="1191" w:author="IQTIG" w:date="2020-04-28T19:37:00Z"/>
        </w:rPr>
      </w:pPr>
      <w:del w:id="1192" w:author="IQTIG" w:date="2020-04-28T19:37:00Z">
        <w:r>
          <w:delText>52002: Infektion als Indikation zum Folgeeingriff</w:delText>
        </w:r>
      </w:del>
    </w:p>
    <w:tbl>
      <w:tblPr>
        <w:tblStyle w:val="IQTIGStandard"/>
        <w:tblW w:w="5000" w:type="pct"/>
        <w:tblLook w:val="0480" w:firstRow="0" w:lastRow="0" w:firstColumn="1" w:lastColumn="0" w:noHBand="0" w:noVBand="1"/>
      </w:tblPr>
      <w:tblGrid>
        <w:gridCol w:w="1985"/>
        <w:gridCol w:w="7086"/>
      </w:tblGrid>
      <w:tr w:rsidR="00AF0AAF" w:rsidRPr="00743DF3" w14:paraId="3F685A05" w14:textId="77777777" w:rsidTr="00DE233D">
        <w:trPr>
          <w:cnfStyle w:val="000000100000" w:firstRow="0" w:lastRow="0" w:firstColumn="0" w:lastColumn="0" w:oddVBand="0" w:evenVBand="0" w:oddHBand="1" w:evenHBand="0" w:firstRowFirstColumn="0" w:firstRowLastColumn="0" w:lastRowFirstColumn="0" w:lastRowLastColumn="0"/>
          <w:trHeight w:val="221"/>
          <w:del w:id="1193" w:author="IQTIG" w:date="2020-04-28T19:37:00Z"/>
        </w:trPr>
        <w:tc>
          <w:tcPr>
            <w:tcW w:w="1094" w:type="pct"/>
            <w:tcBorders>
              <w:top w:val="single" w:sz="8" w:space="0" w:color="005051"/>
              <w:bottom w:val="single" w:sz="4" w:space="0" w:color="auto"/>
              <w:right w:val="nil"/>
            </w:tcBorders>
            <w:shd w:val="clear" w:color="auto" w:fill="E7E6E6"/>
          </w:tcPr>
          <w:p w14:paraId="33755E37" w14:textId="77777777" w:rsidR="00AF0AAF" w:rsidRPr="00743DF3" w:rsidRDefault="007A0E5C" w:rsidP="002E7D86">
            <w:pPr>
              <w:pStyle w:val="Tabellenkopf"/>
              <w:rPr>
                <w:del w:id="1194" w:author="IQTIG" w:date="2020-04-28T19:37:00Z"/>
              </w:rPr>
            </w:pPr>
            <w:del w:id="1195" w:author="IQTIG" w:date="2020-04-28T19:37:00Z">
              <w:r>
                <w:delText>Qualitätsziel</w:delText>
              </w:r>
            </w:del>
          </w:p>
        </w:tc>
        <w:tc>
          <w:tcPr>
            <w:tcW w:w="3906" w:type="pct"/>
            <w:tcBorders>
              <w:top w:val="single" w:sz="8" w:space="0" w:color="005051"/>
              <w:left w:val="nil"/>
              <w:bottom w:val="single" w:sz="4" w:space="0" w:color="auto"/>
            </w:tcBorders>
          </w:tcPr>
          <w:p w14:paraId="38AC2731" w14:textId="77777777" w:rsidR="00AF0AAF" w:rsidRPr="00743DF3" w:rsidRDefault="007A0E5C" w:rsidP="00152136">
            <w:pPr>
              <w:pStyle w:val="Tabellentext"/>
              <w:rPr>
                <w:del w:id="1196" w:author="IQTIG" w:date="2020-04-28T19:37:00Z"/>
              </w:rPr>
            </w:pPr>
            <w:del w:id="1197" w:author="IQTIG" w:date="2020-04-28T19:37:00Z">
              <w:r>
                <w:delText>Möglichst selten Infektionen von Anteilen des ICD-Systems bezogen auf das Implantationsvolumen der eigenen Institution</w:delText>
              </w:r>
            </w:del>
          </w:p>
        </w:tc>
      </w:tr>
    </w:tbl>
    <w:p w14:paraId="215235C7" w14:textId="77777777" w:rsidR="00AF0AAF" w:rsidRDefault="007A0E5C" w:rsidP="00E40CDC">
      <w:pPr>
        <w:pStyle w:val="Absatzberschriftebene2nurinNavigation"/>
        <w:rPr>
          <w:del w:id="1198" w:author="IQTIG" w:date="2020-04-28T19:37:00Z"/>
        </w:rPr>
      </w:pPr>
      <w:del w:id="1199" w:author="IQTIG" w:date="2020-04-28T19:37:00Z">
        <w:r>
          <w:delText>Hintergrund</w:delText>
        </w:r>
      </w:del>
    </w:p>
    <w:p w14:paraId="69E5E377" w14:textId="77777777" w:rsidR="00370A14" w:rsidRPr="00370A14" w:rsidRDefault="007A0E5C" w:rsidP="00A64D53">
      <w:pPr>
        <w:pStyle w:val="Standardlinksbndig"/>
        <w:rPr>
          <w:del w:id="1200" w:author="IQTIG" w:date="2020-04-28T19:37:00Z"/>
        </w:rPr>
      </w:pPr>
      <w:del w:id="1201" w:author="IQTIG" w:date="2020-04-28T19:37:00Z">
        <w:r>
          <w:delText xml:space="preserve">Die Indikatoren zu den Indikationen zur Revision wurden ab dem Erfassungsjahr 2013 neu strukturiert. Einheitlich für Herzschrittmacher und Implantierbare Defibrillatoren werden 3 Indikationen zu Folgeeingriffen unterschieden, für die entsprechende Qualitätsindikatoren verwendet werden: </w:delText>
        </w:r>
        <w:r>
          <w:br/>
          <w:delText xml:space="preserve"> </w:delText>
        </w:r>
        <w:r>
          <w:br/>
          <w:delText xml:space="preserve">1. Hardwareproblem (Aggregat oder Sonde) als Indikation zum Folgeeingriff </w:delText>
        </w:r>
        <w:r>
          <w:br/>
          <w:delText xml:space="preserve">2. Prozedurassoziiertes Problem (Sonden- oder Taschenproblem) als Indikation zum Folgeeingriff </w:delText>
        </w:r>
        <w:r>
          <w:br/>
          <w:delText xml:space="preserve">3. Infektion als Indikation zum Folgeeingriff </w:delText>
        </w:r>
        <w:r>
          <w:br/>
          <w:delText xml:space="preserve"> </w:delText>
        </w:r>
        <w:r>
          <w:br/>
          <w:delText xml:space="preserve">Der Indikator „Infektion als Indikation zum Folgeeingriff“ umfasst alle früh auftretenden Infektionen eines ICD-Systems, die unmittelbar prozedurbedingt sind: </w:delText>
        </w:r>
        <w:r>
          <w:br/>
          <w:delText xml:space="preserve">• Alle Sondeninfektionen, sofern sie innerhalb eines Jahres nach Implantation der Sonde aufgetreten sind </w:delText>
        </w:r>
        <w:r>
          <w:br/>
          <w:delText xml:space="preserve">• Infektionen der Aggregattasche: Infektion oder Aggregatperforation, sofern die Implantation des Aggregats im Erfassungsjahr oder im Vorjahr stattfand </w:delText>
        </w:r>
        <w:r>
          <w:br/>
          <w:delText xml:space="preserve"> </w:delText>
        </w:r>
        <w:r>
          <w:br/>
          <w:delText xml:space="preserve">Infektionen sind seltene, jedoch schwerwiegende Komplikationen nach der Implantation von Rhythmusimplantaten – Herzschrittmachern oder Implantierbaren Defibrillatoren (ICD) – und nach Folgeeingriffen (Aggregatwechsel, Revision, Systemumstellung). Infektionen können die Aggregattasche, die als Zugangsweg für Sonden genutzten Venen oder das Herz betreffen (Viola und Darouiche 2011, Uslan und Baddour 2006). </w:delText>
        </w:r>
        <w:r>
          <w:br/>
          <w:delText xml:space="preserve"> </w:delText>
        </w:r>
        <w:r>
          <w:br/>
          <w:delText xml:space="preserve">Infektionen stellen eine ICD-bezogene Komplikation mit schweren Folgen auf die Mortalität, die Anzahl und Komplexität der notwendigen Folgeeingriffe und auf die zusätzliche stationäre Verweildauer der Patientinnen und Patienten dar (Palmisano et al. 2013). In der Regel ist zur erfolgreichen Behandlung der Infektion die komplette Explantation des ICD-Systems notwendig; dies erfordert komplexe Eingriffe, die ausschließlich von erfahrenen Operateurinnen und Operateuren durchgeführt werden sollten (Nof und Epstein 2013). </w:delText>
        </w:r>
        <w:r>
          <w:br/>
          <w:delText xml:space="preserve"> </w:delText>
        </w:r>
        <w:r>
          <w:br/>
          <w:delText xml:space="preserve">Nery et al. (2010) berichten eine Infektionsrate von 1 % nach Operationen in Zusammenhang mit einer Schrittmacher- oder ICD-Therapie, wobei viele dieser Infektionen bereits innerhalb von 3 Monaten nach dem Eingriff diagnostiziert werden. Mittal et al. (2014) ermitteln Infektionsraten von 3,5 % für Patientinnen und Patienten mit implantiertem CRT-D-System und von 1,2 % für alle anderen ICD-Patientinnen und ICD-Patienten. Nach Landolina et al. (2011) beträgt die Inzidenz von Infektionen nach Implantation eines biventrikulären Defibrillators 1 % pro Jahr. </w:delText>
        </w:r>
        <w:r>
          <w:br/>
          <w:delText xml:space="preserve"> </w:delText>
        </w:r>
        <w:r>
          <w:br/>
          <w:delText xml:space="preserve">In der externen stationären Qualitätssicherung wird der Anteil von Patientinnen und Patienten mit postoperativer Infektion am Operationsvolumen der Krankenhäuser (Implantationen und Aggregatwechsel) ausgewiesen: Im Erfassungsjahr 2013 trat bei 1,9 % (703/37.877) der Patientinnen und Patienten eine Infektion postoperativ auf (AQUA 2014). Davon waren 61 % System- bzw. Tascheninfektionen, in 4 % der Fälle waren ausschließlich die Sonden betroffen und bei 35 % wurde sowohl eine Sonden- als auch eine System- bzw. Tascheninfektion angegeben. </w:delText>
        </w:r>
        <w:r>
          <w:br/>
          <w:delText xml:space="preserve"> </w:delText>
        </w:r>
        <w:r>
          <w:br/>
          <w:delText xml:space="preserve">Mittal et al. (2014) ermitteln folgende Risikofaktoren für das Auftreten einer Infektion: frühere Revision an der Aggregattasche, männliches Geschlecht, Diabetes, Upgrade des ICD-Systems, Herzinsuffizienz, Bluthochdruck und eine eingeschränkte Nierenfunktion. Nach Nery et al. (2010) sind ein implantiertes CRT-D- bzw. Zweikammersystem sowie die Durchführung eines Folgeeingriffs inklusive Austausch des ICD-Systems mit einem höheren Risiko für die Entwicklung einer Infektion assoziiert. Romeyer-Bouchard et al. (2010) nennen schließlich eine beeinträchtigte Nierenfunktion, eine erhöhte Operationszeit sowie eine vorangehende Revision aufgrund einer nicht-infektiösen Komplikation als signifikante Risikofaktoren bei CRT-D-Patienten. </w:delText>
        </w:r>
        <w:r>
          <w:br/>
          <w:delText xml:space="preserve"> </w:delText>
        </w:r>
        <w:r>
          <w:br/>
          <w:delText xml:space="preserve">Diese Ergebnisse weisen darauf hin, dass die Wahrscheinlichkeit für das Auftreten einer Infektion durch die Vermeidung sonstiger prozedurassoziierter Komplikationen sowie unnötig langer Operationszeiten reduziert werden kann. Auch antiseptische Operationstechniken tragen zu einer Verminderung dieses Risikos bei. Zwei Studien ermitteln zudem ein deutlich erhöhtes Infektionsrisiko für Implantationen von Defibrillatoren, die durch Arztinnen und Ärzte mit geringerer Operationserfahrung (gemessen an der Zahl durchgeführter ICD-Implantationen) durchgeführt wurden (Nof und Epstein 2013, Al-Khatib et al. 2005). </w:delText>
        </w:r>
        <w:r>
          <w:br/>
          <w:delText xml:space="preserve"> </w:delText>
        </w:r>
        <w:r>
          <w:br/>
          <w:delText xml:space="preserve">Eine Beschränkung auf Infektionen, die innerhalb eines Jahres nach der Implantation auftreten, wird gewählt, da dies dem Definitionsintervall einer nosokomialen Infektion nach Implantat-Eingriffen entspricht. Zudem entwickeln sich Infektionen meist innerhalb des ersten Jahres nach dem ICD-Eingriff (Palmisano et al. 2013). </w:delText>
        </w:r>
        <w:r>
          <w:br/>
          <w:delText xml:space="preserve"> </w:delText>
        </w:r>
        <w:r>
          <w:br/>
          <w:delText xml:space="preserve">Derzeit ist es in der externen stationären Qualitätssicherung noch nicht möglich, dokumentierte Revisionseingriffe mit Indexeingriffen (Erstimplantationen oder andere vorangehende Eingriffe) bei einem Nachbeobachtungszeitraum von einem Jahr zu verknüpfen. Da somit die Grundgesamtheit dokumentierter Revisionseingriffe nicht bestimmbar ist, wird als Approximation der Infektionsinzidenz die Anzahl der erfassten Revisionseingriffe wegen Infektion auf das Eingriffsvolumen der Einrichtung bezogen. </w:delText>
        </w:r>
        <w:r>
          <w:br/>
          <w:delText xml:space="preserve"> </w:delText>
        </w:r>
        <w:r>
          <w:br/>
          <w:delText>Seit dem Erfassungsjahr 2018 werden Daten erhoben, die eine Verknüpfung dokumentierter Index- und Folgeeingriffe ermöglichen. Dies erlaubt Follow-up-Auswertungen auf der Basis adäquat definierter Grundgesamtheiten. Mit der Zusammenführung von Datensätzen kann auch geprüft werden, ob auf der Basis der Falldokumentation zu Indexeingriffen eine Adjustierung des Risikos von Infektionen möglich ist.</w:delText>
        </w:r>
      </w:del>
    </w:p>
    <w:p w14:paraId="335433B5" w14:textId="77777777" w:rsidR="007809D6" w:rsidRDefault="007809D6">
      <w:pPr>
        <w:rPr>
          <w:del w:id="1202" w:author="IQTIG" w:date="2020-04-28T19:37:00Z"/>
        </w:rPr>
        <w:sectPr w:rsidR="007809D6" w:rsidSect="000A3778">
          <w:headerReference w:type="even" r:id="rId59"/>
          <w:headerReference w:type="default" r:id="rId60"/>
          <w:footerReference w:type="even" r:id="rId61"/>
          <w:footerReference w:type="default" r:id="rId62"/>
          <w:headerReference w:type="first" r:id="rId63"/>
          <w:footerReference w:type="first" r:id="rId64"/>
          <w:pgSz w:w="11906" w:h="16838"/>
          <w:pgMar w:top="1418" w:right="1134" w:bottom="1418" w:left="1701" w:header="454" w:footer="737" w:gutter="0"/>
          <w:cols w:space="708"/>
          <w:docGrid w:linePitch="360"/>
        </w:sectPr>
      </w:pPr>
    </w:p>
    <w:p w14:paraId="40507AAD" w14:textId="77777777" w:rsidR="000F0644" w:rsidRDefault="007A0E5C" w:rsidP="00447106">
      <w:pPr>
        <w:pStyle w:val="Absatzberschriftebene2nurinNavigation"/>
        <w:rPr>
          <w:del w:id="1203" w:author="IQTIG" w:date="2020-04-28T19:37:00Z"/>
        </w:rPr>
      </w:pPr>
      <w:del w:id="1204" w:author="IQTIG" w:date="2020-04-28T19:37:00Z">
        <w:r>
          <w:delText>Verwendete Datenfelder</w:delText>
        </w:r>
      </w:del>
    </w:p>
    <w:p w14:paraId="6A7F031B" w14:textId="77777777" w:rsidR="001046CA" w:rsidRPr="00840C92" w:rsidRDefault="007A0E5C" w:rsidP="000361A4">
      <w:pPr>
        <w:rPr>
          <w:del w:id="1205" w:author="IQTIG" w:date="2020-04-28T19:37:00Z"/>
        </w:rPr>
      </w:pPr>
      <w:del w:id="1206" w:author="IQTIG" w:date="2020-04-28T19:37:00Z">
        <w:r w:rsidRPr="000361A4">
          <w:delText xml:space="preserve">Datenbasis: Spezifikation </w:delText>
        </w:r>
        <w:r>
          <w:delText>2018</w:delText>
        </w:r>
      </w:del>
    </w:p>
    <w:tbl>
      <w:tblPr>
        <w:tblStyle w:val="IQTIGStandard"/>
        <w:tblW w:w="9072" w:type="dxa"/>
        <w:tblLayout w:type="fixed"/>
        <w:tblLook w:val="0420" w:firstRow="1" w:lastRow="0" w:firstColumn="0" w:lastColumn="0" w:noHBand="0" w:noVBand="1"/>
      </w:tblPr>
      <w:tblGrid>
        <w:gridCol w:w="1136"/>
        <w:gridCol w:w="1950"/>
        <w:gridCol w:w="591"/>
        <w:gridCol w:w="2987"/>
        <w:gridCol w:w="2408"/>
      </w:tblGrid>
      <w:tr w:rsidR="00275B01" w:rsidRPr="009E2B0C" w14:paraId="726344F2" w14:textId="77777777" w:rsidTr="00133FB8">
        <w:trPr>
          <w:cnfStyle w:val="100000000000" w:firstRow="1" w:lastRow="0" w:firstColumn="0" w:lastColumn="0" w:oddVBand="0" w:evenVBand="0" w:oddHBand="0" w:evenHBand="0" w:firstRowFirstColumn="0" w:firstRowLastColumn="0" w:lastRowFirstColumn="0" w:lastRowLastColumn="0"/>
          <w:trHeight w:val="370"/>
          <w:tblHeader/>
          <w:del w:id="1207" w:author="IQTIG" w:date="2020-04-28T19:37:00Z"/>
        </w:trPr>
        <w:tc>
          <w:tcPr>
            <w:tcW w:w="626" w:type="pct"/>
          </w:tcPr>
          <w:p w14:paraId="25A70EDB" w14:textId="77777777" w:rsidR="000F0644" w:rsidRPr="009E2B0C" w:rsidRDefault="007A0E5C" w:rsidP="000361A4">
            <w:pPr>
              <w:pStyle w:val="Tabellenkopf"/>
              <w:rPr>
                <w:del w:id="1208" w:author="IQTIG" w:date="2020-04-28T19:37:00Z"/>
              </w:rPr>
            </w:pPr>
            <w:del w:id="1209" w:author="IQTIG" w:date="2020-04-28T19:37:00Z">
              <w:r>
                <w:delText>Item</w:delText>
              </w:r>
            </w:del>
          </w:p>
        </w:tc>
        <w:tc>
          <w:tcPr>
            <w:tcW w:w="1075" w:type="pct"/>
          </w:tcPr>
          <w:p w14:paraId="14F1BE8E" w14:textId="77777777" w:rsidR="000F0644" w:rsidRPr="009E2B0C" w:rsidRDefault="007A0E5C" w:rsidP="000361A4">
            <w:pPr>
              <w:pStyle w:val="Tabellenkopf"/>
              <w:rPr>
                <w:del w:id="1210" w:author="IQTIG" w:date="2020-04-28T19:37:00Z"/>
              </w:rPr>
            </w:pPr>
            <w:del w:id="1211" w:author="IQTIG" w:date="2020-04-28T19:37:00Z">
              <w:r>
                <w:delText>Bezeichnung</w:delText>
              </w:r>
            </w:del>
          </w:p>
        </w:tc>
        <w:tc>
          <w:tcPr>
            <w:tcW w:w="326" w:type="pct"/>
          </w:tcPr>
          <w:p w14:paraId="1927FCA5" w14:textId="77777777" w:rsidR="000F0644" w:rsidRPr="009E2B0C" w:rsidRDefault="007A0E5C" w:rsidP="000361A4">
            <w:pPr>
              <w:pStyle w:val="Tabellenkopf"/>
              <w:rPr>
                <w:del w:id="1212" w:author="IQTIG" w:date="2020-04-28T19:37:00Z"/>
              </w:rPr>
            </w:pPr>
            <w:del w:id="1213" w:author="IQTIG" w:date="2020-04-28T19:37:00Z">
              <w:r>
                <w:delText>M/K</w:delText>
              </w:r>
            </w:del>
          </w:p>
        </w:tc>
        <w:tc>
          <w:tcPr>
            <w:tcW w:w="1646" w:type="pct"/>
          </w:tcPr>
          <w:p w14:paraId="2E13FC1E" w14:textId="77777777" w:rsidR="000F0644" w:rsidRPr="009E2B0C" w:rsidRDefault="007A0E5C" w:rsidP="000361A4">
            <w:pPr>
              <w:pStyle w:val="Tabellenkopf"/>
              <w:rPr>
                <w:del w:id="1214" w:author="IQTIG" w:date="2020-04-28T19:37:00Z"/>
              </w:rPr>
            </w:pPr>
            <w:del w:id="1215" w:author="IQTIG" w:date="2020-04-28T19:37:00Z">
              <w:r>
                <w:delText>Schlüssel/Formel</w:delText>
              </w:r>
            </w:del>
          </w:p>
        </w:tc>
        <w:tc>
          <w:tcPr>
            <w:tcW w:w="1328" w:type="pct"/>
          </w:tcPr>
          <w:p w14:paraId="4FBBCAE3" w14:textId="77777777" w:rsidR="000F0644" w:rsidRPr="009E2B0C" w:rsidRDefault="007A0E5C" w:rsidP="000361A4">
            <w:pPr>
              <w:pStyle w:val="Tabellenkopf"/>
              <w:rPr>
                <w:del w:id="1216" w:author="IQTIG" w:date="2020-04-28T19:37:00Z"/>
              </w:rPr>
            </w:pPr>
            <w:del w:id="1217" w:author="IQTIG" w:date="2020-04-28T19:37:00Z">
              <w:r>
                <w:delText xml:space="preserve">Feldname  </w:delText>
              </w:r>
            </w:del>
          </w:p>
        </w:tc>
      </w:tr>
      <w:tr w:rsidR="00275B01" w:rsidRPr="00743DF3" w14:paraId="6C224335" w14:textId="77777777" w:rsidTr="00133FB8">
        <w:trPr>
          <w:cnfStyle w:val="000000100000" w:firstRow="0" w:lastRow="0" w:firstColumn="0" w:lastColumn="0" w:oddVBand="0" w:evenVBand="0" w:oddHBand="1" w:evenHBand="0" w:firstRowFirstColumn="0" w:firstRowLastColumn="0" w:lastRowFirstColumn="0" w:lastRowLastColumn="0"/>
          <w:trHeight w:val="409"/>
          <w:del w:id="1218" w:author="IQTIG" w:date="2020-04-28T19:37:00Z"/>
        </w:trPr>
        <w:tc>
          <w:tcPr>
            <w:tcW w:w="626" w:type="pct"/>
          </w:tcPr>
          <w:p w14:paraId="6558F9FD" w14:textId="77777777" w:rsidR="000F0644" w:rsidRPr="00743DF3" w:rsidRDefault="007A0E5C" w:rsidP="000361A4">
            <w:pPr>
              <w:pStyle w:val="Tabellentext"/>
              <w:rPr>
                <w:del w:id="1219" w:author="IQTIG" w:date="2020-04-28T19:37:00Z"/>
              </w:rPr>
            </w:pPr>
            <w:del w:id="1220" w:author="IQTIG" w:date="2020-04-28T19:37:00Z">
              <w:r>
                <w:delText>17:B</w:delText>
              </w:r>
            </w:del>
          </w:p>
        </w:tc>
        <w:tc>
          <w:tcPr>
            <w:tcW w:w="1075" w:type="pct"/>
          </w:tcPr>
          <w:p w14:paraId="217B4557" w14:textId="77777777" w:rsidR="000F0644" w:rsidRPr="00743DF3" w:rsidRDefault="007A0E5C" w:rsidP="000361A4">
            <w:pPr>
              <w:pStyle w:val="Tabellentext"/>
              <w:rPr>
                <w:del w:id="1221" w:author="IQTIG" w:date="2020-04-28T19:37:00Z"/>
              </w:rPr>
            </w:pPr>
            <w:del w:id="1222" w:author="IQTIG" w:date="2020-04-28T19:37:00Z">
              <w:r>
                <w:delText>Taschenproblem</w:delText>
              </w:r>
            </w:del>
          </w:p>
        </w:tc>
        <w:tc>
          <w:tcPr>
            <w:tcW w:w="326" w:type="pct"/>
          </w:tcPr>
          <w:p w14:paraId="111FD9B3" w14:textId="77777777" w:rsidR="000F0644" w:rsidRPr="00743DF3" w:rsidRDefault="007A0E5C" w:rsidP="000361A4">
            <w:pPr>
              <w:pStyle w:val="Tabellentext"/>
              <w:rPr>
                <w:del w:id="1223" w:author="IQTIG" w:date="2020-04-28T19:37:00Z"/>
              </w:rPr>
            </w:pPr>
            <w:del w:id="1224" w:author="IQTIG" w:date="2020-04-28T19:37:00Z">
              <w:r>
                <w:delText>M</w:delText>
              </w:r>
            </w:del>
          </w:p>
        </w:tc>
        <w:tc>
          <w:tcPr>
            <w:tcW w:w="1646" w:type="pct"/>
          </w:tcPr>
          <w:p w14:paraId="0DEF5942" w14:textId="77777777" w:rsidR="000F0644" w:rsidRPr="00743DF3" w:rsidRDefault="007A0E5C" w:rsidP="00177070">
            <w:pPr>
              <w:pStyle w:val="Tabellentext"/>
              <w:ind w:left="453" w:hanging="340"/>
              <w:rPr>
                <w:del w:id="1225" w:author="IQTIG" w:date="2020-04-28T19:37:00Z"/>
              </w:rPr>
            </w:pPr>
            <w:del w:id="1226" w:author="IQTIG" w:date="2020-04-28T19:37:00Z">
              <w:r>
                <w:delText>0 =</w:delText>
              </w:r>
              <w:r>
                <w:tab/>
                <w:delText>kein Taschenproblem</w:delText>
              </w:r>
            </w:del>
          </w:p>
          <w:p w14:paraId="323FF96B" w14:textId="77777777" w:rsidR="000F0644" w:rsidRPr="00743DF3" w:rsidRDefault="007A0E5C" w:rsidP="00177070">
            <w:pPr>
              <w:pStyle w:val="Tabellentext"/>
              <w:ind w:left="453" w:hanging="340"/>
              <w:rPr>
                <w:del w:id="1227" w:author="IQTIG" w:date="2020-04-28T19:37:00Z"/>
              </w:rPr>
            </w:pPr>
            <w:del w:id="1228" w:author="IQTIG" w:date="2020-04-28T19:37:00Z">
              <w:r>
                <w:delText>1 =</w:delText>
              </w:r>
              <w:r>
                <w:tab/>
                <w:delText>Taschenhämatom</w:delText>
              </w:r>
            </w:del>
          </w:p>
          <w:p w14:paraId="5B503970" w14:textId="77777777" w:rsidR="000F0644" w:rsidRPr="00743DF3" w:rsidRDefault="007A0E5C" w:rsidP="00177070">
            <w:pPr>
              <w:pStyle w:val="Tabellentext"/>
              <w:ind w:left="453" w:hanging="340"/>
              <w:rPr>
                <w:del w:id="1229" w:author="IQTIG" w:date="2020-04-28T19:37:00Z"/>
              </w:rPr>
            </w:pPr>
            <w:del w:id="1230" w:author="IQTIG" w:date="2020-04-28T19:37:00Z">
              <w:r>
                <w:delText>2 =</w:delText>
              </w:r>
              <w:r>
                <w:tab/>
                <w:delText>Aggregatperforation</w:delText>
              </w:r>
            </w:del>
          </w:p>
          <w:p w14:paraId="2FB8670A" w14:textId="77777777" w:rsidR="000F0644" w:rsidRPr="00743DF3" w:rsidRDefault="007A0E5C" w:rsidP="00177070">
            <w:pPr>
              <w:pStyle w:val="Tabellentext"/>
              <w:ind w:left="453" w:hanging="340"/>
              <w:rPr>
                <w:del w:id="1231" w:author="IQTIG" w:date="2020-04-28T19:37:00Z"/>
              </w:rPr>
            </w:pPr>
            <w:del w:id="1232" w:author="IQTIG" w:date="2020-04-28T19:37:00Z">
              <w:r>
                <w:delText>3 =</w:delText>
              </w:r>
              <w:r>
                <w:tab/>
                <w:delText>Infektion</w:delText>
              </w:r>
            </w:del>
          </w:p>
          <w:p w14:paraId="5055ACF2" w14:textId="77777777" w:rsidR="000F0644" w:rsidRPr="00743DF3" w:rsidRDefault="007A0E5C" w:rsidP="00177070">
            <w:pPr>
              <w:pStyle w:val="Tabellentext"/>
              <w:ind w:left="453" w:hanging="340"/>
              <w:rPr>
                <w:del w:id="1233" w:author="IQTIG" w:date="2020-04-28T19:37:00Z"/>
              </w:rPr>
            </w:pPr>
            <w:del w:id="1234" w:author="IQTIG" w:date="2020-04-28T19:37:00Z">
              <w:r>
                <w:delText>9 =</w:delText>
              </w:r>
              <w:r>
                <w:tab/>
                <w:delText>sonstiges Taschenproblem</w:delText>
              </w:r>
            </w:del>
          </w:p>
        </w:tc>
        <w:tc>
          <w:tcPr>
            <w:tcW w:w="1328" w:type="pct"/>
          </w:tcPr>
          <w:p w14:paraId="01D8903E" w14:textId="77777777" w:rsidR="000F0644" w:rsidRPr="00743DF3" w:rsidRDefault="007A0E5C" w:rsidP="000361A4">
            <w:pPr>
              <w:pStyle w:val="Tabellentext"/>
              <w:rPr>
                <w:del w:id="1235" w:author="IQTIG" w:date="2020-04-28T19:37:00Z"/>
              </w:rPr>
            </w:pPr>
            <w:del w:id="1236" w:author="IQTIG" w:date="2020-04-28T19:37:00Z">
              <w:r>
                <w:delText>TASCHENPROBLEM</w:delText>
              </w:r>
            </w:del>
          </w:p>
        </w:tc>
      </w:tr>
      <w:tr w:rsidR="00275B01" w:rsidRPr="00743DF3" w14:paraId="517C32B0" w14:textId="77777777" w:rsidTr="00133FB8">
        <w:trPr>
          <w:cnfStyle w:val="000000010000" w:firstRow="0" w:lastRow="0" w:firstColumn="0" w:lastColumn="0" w:oddVBand="0" w:evenVBand="0" w:oddHBand="0" w:evenHBand="1" w:firstRowFirstColumn="0" w:firstRowLastColumn="0" w:lastRowFirstColumn="0" w:lastRowLastColumn="0"/>
          <w:trHeight w:val="409"/>
          <w:del w:id="1237" w:author="IQTIG" w:date="2020-04-28T19:37:00Z"/>
        </w:trPr>
        <w:tc>
          <w:tcPr>
            <w:tcW w:w="626" w:type="pct"/>
          </w:tcPr>
          <w:p w14:paraId="79793A4B" w14:textId="77777777" w:rsidR="000F0644" w:rsidRPr="00743DF3" w:rsidRDefault="007A0E5C" w:rsidP="000361A4">
            <w:pPr>
              <w:pStyle w:val="Tabellentext"/>
              <w:rPr>
                <w:del w:id="1238" w:author="IQTIG" w:date="2020-04-28T19:37:00Z"/>
              </w:rPr>
            </w:pPr>
            <w:del w:id="1239" w:author="IQTIG" w:date="2020-04-28T19:37:00Z">
              <w:r>
                <w:delText>20:B</w:delText>
              </w:r>
            </w:del>
          </w:p>
        </w:tc>
        <w:tc>
          <w:tcPr>
            <w:tcW w:w="1075" w:type="pct"/>
          </w:tcPr>
          <w:p w14:paraId="3ABE51B2" w14:textId="77777777" w:rsidR="000F0644" w:rsidRPr="00743DF3" w:rsidRDefault="007A0E5C" w:rsidP="000361A4">
            <w:pPr>
              <w:pStyle w:val="Tabellentext"/>
              <w:rPr>
                <w:del w:id="1240" w:author="IQTIG" w:date="2020-04-28T19:37:00Z"/>
              </w:rPr>
            </w:pPr>
            <w:del w:id="1241" w:author="IQTIG" w:date="2020-04-28T19:37:00Z">
              <w:r>
                <w:delText>Ort der letzten ICD- (oder Schrittmacher-)OP vor diesem Eingriff</w:delText>
              </w:r>
            </w:del>
          </w:p>
        </w:tc>
        <w:tc>
          <w:tcPr>
            <w:tcW w:w="326" w:type="pct"/>
          </w:tcPr>
          <w:p w14:paraId="3250FCA5" w14:textId="77777777" w:rsidR="000F0644" w:rsidRPr="00743DF3" w:rsidRDefault="007A0E5C" w:rsidP="000361A4">
            <w:pPr>
              <w:pStyle w:val="Tabellentext"/>
              <w:rPr>
                <w:del w:id="1242" w:author="IQTIG" w:date="2020-04-28T19:37:00Z"/>
              </w:rPr>
            </w:pPr>
            <w:del w:id="1243" w:author="IQTIG" w:date="2020-04-28T19:37:00Z">
              <w:r>
                <w:delText>M</w:delText>
              </w:r>
            </w:del>
          </w:p>
        </w:tc>
        <w:tc>
          <w:tcPr>
            <w:tcW w:w="1646" w:type="pct"/>
          </w:tcPr>
          <w:p w14:paraId="67F91DC1" w14:textId="77777777" w:rsidR="000F0644" w:rsidRPr="00743DF3" w:rsidRDefault="007A0E5C" w:rsidP="00177070">
            <w:pPr>
              <w:pStyle w:val="Tabellentext"/>
              <w:ind w:left="453" w:hanging="340"/>
              <w:rPr>
                <w:del w:id="1244" w:author="IQTIG" w:date="2020-04-28T19:37:00Z"/>
              </w:rPr>
            </w:pPr>
            <w:del w:id="1245" w:author="IQTIG" w:date="2020-04-28T19:37:00Z">
              <w:r>
                <w:delText>1 =</w:delText>
              </w:r>
              <w:r>
                <w:tab/>
                <w:delText>stationär, eigene Institution</w:delText>
              </w:r>
            </w:del>
          </w:p>
          <w:p w14:paraId="5AF770D2" w14:textId="77777777" w:rsidR="000F0644" w:rsidRPr="00743DF3" w:rsidRDefault="007A0E5C" w:rsidP="00177070">
            <w:pPr>
              <w:pStyle w:val="Tabellentext"/>
              <w:ind w:left="453" w:hanging="340"/>
              <w:rPr>
                <w:del w:id="1246" w:author="IQTIG" w:date="2020-04-28T19:37:00Z"/>
              </w:rPr>
            </w:pPr>
            <w:del w:id="1247" w:author="IQTIG" w:date="2020-04-28T19:37:00Z">
              <w:r>
                <w:delText>2 =</w:delText>
              </w:r>
              <w:r>
                <w:tab/>
                <w:delText>stationär, andere Institution</w:delText>
              </w:r>
            </w:del>
          </w:p>
          <w:p w14:paraId="61AFFDDB" w14:textId="77777777" w:rsidR="000F0644" w:rsidRPr="00743DF3" w:rsidRDefault="007A0E5C" w:rsidP="00177070">
            <w:pPr>
              <w:pStyle w:val="Tabellentext"/>
              <w:ind w:left="453" w:hanging="340"/>
              <w:rPr>
                <w:del w:id="1248" w:author="IQTIG" w:date="2020-04-28T19:37:00Z"/>
              </w:rPr>
            </w:pPr>
            <w:del w:id="1249" w:author="IQTIG" w:date="2020-04-28T19:37:00Z">
              <w:r>
                <w:delText>3 =</w:delText>
              </w:r>
              <w:r>
                <w:tab/>
                <w:delText>stationsersetzend/​ambulant, eigene Institution</w:delText>
              </w:r>
            </w:del>
          </w:p>
          <w:p w14:paraId="37AAA508" w14:textId="77777777" w:rsidR="000F0644" w:rsidRPr="00743DF3" w:rsidRDefault="007A0E5C" w:rsidP="00177070">
            <w:pPr>
              <w:pStyle w:val="Tabellentext"/>
              <w:ind w:left="453" w:hanging="340"/>
              <w:rPr>
                <w:del w:id="1250" w:author="IQTIG" w:date="2020-04-28T19:37:00Z"/>
              </w:rPr>
            </w:pPr>
            <w:del w:id="1251" w:author="IQTIG" w:date="2020-04-28T19:37:00Z">
              <w:r>
                <w:delText>4 =</w:delText>
              </w:r>
              <w:r>
                <w:tab/>
                <w:delText>stationsersetzend/​ambulant, andere Institution</w:delText>
              </w:r>
            </w:del>
          </w:p>
        </w:tc>
        <w:tc>
          <w:tcPr>
            <w:tcW w:w="1328" w:type="pct"/>
          </w:tcPr>
          <w:p w14:paraId="288A0205" w14:textId="77777777" w:rsidR="000F0644" w:rsidRPr="00743DF3" w:rsidRDefault="007A0E5C" w:rsidP="000361A4">
            <w:pPr>
              <w:pStyle w:val="Tabellentext"/>
              <w:rPr>
                <w:del w:id="1252" w:author="IQTIG" w:date="2020-04-28T19:37:00Z"/>
              </w:rPr>
            </w:pPr>
            <w:del w:id="1253" w:author="IQTIG" w:date="2020-04-28T19:37:00Z">
              <w:r>
                <w:delText>ORTLETZTEOP</w:delText>
              </w:r>
            </w:del>
          </w:p>
        </w:tc>
      </w:tr>
      <w:tr w:rsidR="00275B01" w:rsidRPr="00743DF3" w14:paraId="6F8D6FB0" w14:textId="77777777" w:rsidTr="00133FB8">
        <w:trPr>
          <w:cnfStyle w:val="000000100000" w:firstRow="0" w:lastRow="0" w:firstColumn="0" w:lastColumn="0" w:oddVBand="0" w:evenVBand="0" w:oddHBand="1" w:evenHBand="0" w:firstRowFirstColumn="0" w:firstRowLastColumn="0" w:lastRowFirstColumn="0" w:lastRowLastColumn="0"/>
          <w:trHeight w:val="409"/>
          <w:del w:id="1254" w:author="IQTIG" w:date="2020-04-28T19:37:00Z"/>
        </w:trPr>
        <w:tc>
          <w:tcPr>
            <w:tcW w:w="626" w:type="pct"/>
          </w:tcPr>
          <w:p w14:paraId="24B15E9C" w14:textId="77777777" w:rsidR="000F0644" w:rsidRPr="00743DF3" w:rsidRDefault="007A0E5C" w:rsidP="000361A4">
            <w:pPr>
              <w:pStyle w:val="Tabellentext"/>
              <w:rPr>
                <w:del w:id="1255" w:author="IQTIG" w:date="2020-04-28T19:37:00Z"/>
              </w:rPr>
            </w:pPr>
            <w:del w:id="1256" w:author="IQTIG" w:date="2020-04-28T19:37:00Z">
              <w:r>
                <w:delText>26.1:B</w:delText>
              </w:r>
            </w:del>
          </w:p>
        </w:tc>
        <w:tc>
          <w:tcPr>
            <w:tcW w:w="1075" w:type="pct"/>
          </w:tcPr>
          <w:p w14:paraId="438743E3" w14:textId="77777777" w:rsidR="000F0644" w:rsidRPr="00743DF3" w:rsidRDefault="007A0E5C" w:rsidP="000361A4">
            <w:pPr>
              <w:pStyle w:val="Tabellentext"/>
              <w:rPr>
                <w:del w:id="1257" w:author="IQTIG" w:date="2020-04-28T19:37:00Z"/>
              </w:rPr>
            </w:pPr>
            <w:del w:id="1258" w:author="IQTIG" w:date="2020-04-28T19:37:00Z">
              <w:r>
                <w:delText>Aggregat: Jahr der Implantation</w:delText>
              </w:r>
            </w:del>
          </w:p>
        </w:tc>
        <w:tc>
          <w:tcPr>
            <w:tcW w:w="326" w:type="pct"/>
          </w:tcPr>
          <w:p w14:paraId="374444AA" w14:textId="77777777" w:rsidR="000F0644" w:rsidRPr="00743DF3" w:rsidRDefault="007A0E5C" w:rsidP="000361A4">
            <w:pPr>
              <w:pStyle w:val="Tabellentext"/>
              <w:rPr>
                <w:del w:id="1259" w:author="IQTIG" w:date="2020-04-28T19:37:00Z"/>
              </w:rPr>
            </w:pPr>
            <w:del w:id="1260" w:author="IQTIG" w:date="2020-04-28T19:37:00Z">
              <w:r>
                <w:delText>K</w:delText>
              </w:r>
            </w:del>
          </w:p>
        </w:tc>
        <w:tc>
          <w:tcPr>
            <w:tcW w:w="1646" w:type="pct"/>
          </w:tcPr>
          <w:p w14:paraId="510B087F" w14:textId="77777777" w:rsidR="000F0644" w:rsidRPr="00743DF3" w:rsidRDefault="007A0E5C" w:rsidP="00177070">
            <w:pPr>
              <w:pStyle w:val="Tabellentext"/>
              <w:ind w:left="453" w:hanging="340"/>
              <w:rPr>
                <w:del w:id="1261" w:author="IQTIG" w:date="2020-04-28T19:37:00Z"/>
              </w:rPr>
            </w:pPr>
            <w:del w:id="1262" w:author="IQTIG" w:date="2020-04-28T19:37:00Z">
              <w:r>
                <w:delText>-</w:delText>
              </w:r>
            </w:del>
          </w:p>
        </w:tc>
        <w:tc>
          <w:tcPr>
            <w:tcW w:w="1328" w:type="pct"/>
          </w:tcPr>
          <w:p w14:paraId="2F51C8B4" w14:textId="77777777" w:rsidR="000F0644" w:rsidRPr="00743DF3" w:rsidRDefault="007A0E5C" w:rsidP="000361A4">
            <w:pPr>
              <w:pStyle w:val="Tabellentext"/>
              <w:rPr>
                <w:del w:id="1263" w:author="IQTIG" w:date="2020-04-28T19:37:00Z"/>
              </w:rPr>
            </w:pPr>
            <w:del w:id="1264" w:author="IQTIG" w:date="2020-04-28T19:37:00Z">
              <w:r>
                <w:delText>NADEFIJAHR</w:delText>
              </w:r>
            </w:del>
          </w:p>
        </w:tc>
      </w:tr>
      <w:tr w:rsidR="00275B01" w:rsidRPr="00743DF3" w14:paraId="5D7DC62B" w14:textId="77777777" w:rsidTr="00133FB8">
        <w:trPr>
          <w:cnfStyle w:val="000000010000" w:firstRow="0" w:lastRow="0" w:firstColumn="0" w:lastColumn="0" w:oddVBand="0" w:evenVBand="0" w:oddHBand="0" w:evenHBand="1" w:firstRowFirstColumn="0" w:firstRowLastColumn="0" w:lastRowFirstColumn="0" w:lastRowLastColumn="0"/>
          <w:trHeight w:val="409"/>
          <w:del w:id="1265" w:author="IQTIG" w:date="2020-04-28T19:37:00Z"/>
        </w:trPr>
        <w:tc>
          <w:tcPr>
            <w:tcW w:w="626" w:type="pct"/>
          </w:tcPr>
          <w:p w14:paraId="2002AC06" w14:textId="77777777" w:rsidR="000F0644" w:rsidRPr="00743DF3" w:rsidRDefault="007A0E5C" w:rsidP="000361A4">
            <w:pPr>
              <w:pStyle w:val="Tabellentext"/>
              <w:rPr>
                <w:del w:id="1266" w:author="IQTIG" w:date="2020-04-28T19:37:00Z"/>
              </w:rPr>
            </w:pPr>
            <w:del w:id="1267" w:author="IQTIG" w:date="2020-04-28T19:37:00Z">
              <w:r>
                <w:delText>28:B</w:delText>
              </w:r>
            </w:del>
          </w:p>
        </w:tc>
        <w:tc>
          <w:tcPr>
            <w:tcW w:w="1075" w:type="pct"/>
          </w:tcPr>
          <w:p w14:paraId="218E2A0A" w14:textId="77777777" w:rsidR="000F0644" w:rsidRPr="00743DF3" w:rsidRDefault="007A0E5C" w:rsidP="000361A4">
            <w:pPr>
              <w:pStyle w:val="Tabellentext"/>
              <w:rPr>
                <w:del w:id="1268" w:author="IQTIG" w:date="2020-04-28T19:37:00Z"/>
              </w:rPr>
            </w:pPr>
            <w:del w:id="1269" w:author="IQTIG" w:date="2020-04-28T19:37:00Z">
              <w:r>
                <w:delText>Problem</w:delText>
              </w:r>
            </w:del>
          </w:p>
        </w:tc>
        <w:tc>
          <w:tcPr>
            <w:tcW w:w="326" w:type="pct"/>
          </w:tcPr>
          <w:p w14:paraId="65EF7C86" w14:textId="77777777" w:rsidR="000F0644" w:rsidRPr="00743DF3" w:rsidRDefault="007A0E5C" w:rsidP="000361A4">
            <w:pPr>
              <w:pStyle w:val="Tabellentext"/>
              <w:rPr>
                <w:del w:id="1270" w:author="IQTIG" w:date="2020-04-28T19:37:00Z"/>
              </w:rPr>
            </w:pPr>
            <w:del w:id="1271" w:author="IQTIG" w:date="2020-04-28T19:37:00Z">
              <w:r>
                <w:delText>K</w:delText>
              </w:r>
            </w:del>
          </w:p>
        </w:tc>
        <w:tc>
          <w:tcPr>
            <w:tcW w:w="1646" w:type="pct"/>
          </w:tcPr>
          <w:p w14:paraId="2F89180B" w14:textId="77777777" w:rsidR="000F0644" w:rsidRPr="00743DF3" w:rsidRDefault="007A0E5C" w:rsidP="00177070">
            <w:pPr>
              <w:pStyle w:val="Tabellentext"/>
              <w:ind w:left="453" w:hanging="340"/>
              <w:rPr>
                <w:del w:id="1272" w:author="IQTIG" w:date="2020-04-28T19:37:00Z"/>
              </w:rPr>
            </w:pPr>
            <w:del w:id="1273" w:author="IQTIG" w:date="2020-04-28T19:37:00Z">
              <w:r>
                <w:delText>0 =</w:delText>
              </w:r>
              <w:r>
                <w:tab/>
                <w:delText>Systemumstellung</w:delText>
              </w:r>
            </w:del>
          </w:p>
          <w:p w14:paraId="396C1F09" w14:textId="77777777" w:rsidR="000F0644" w:rsidRPr="00743DF3" w:rsidRDefault="007A0E5C" w:rsidP="00177070">
            <w:pPr>
              <w:pStyle w:val="Tabellentext"/>
              <w:ind w:left="453" w:hanging="340"/>
              <w:rPr>
                <w:del w:id="1274" w:author="IQTIG" w:date="2020-04-28T19:37:00Z"/>
              </w:rPr>
            </w:pPr>
            <w:del w:id="1275" w:author="IQTIG" w:date="2020-04-28T19:37:00Z">
              <w:r>
                <w:delText>1 =</w:delText>
              </w:r>
              <w:r>
                <w:tab/>
                <w:delText>Dislokation</w:delText>
              </w:r>
            </w:del>
          </w:p>
          <w:p w14:paraId="03EF693A" w14:textId="77777777" w:rsidR="000F0644" w:rsidRPr="00743DF3" w:rsidRDefault="007A0E5C" w:rsidP="00177070">
            <w:pPr>
              <w:pStyle w:val="Tabellentext"/>
              <w:ind w:left="453" w:hanging="340"/>
              <w:rPr>
                <w:del w:id="1276" w:author="IQTIG" w:date="2020-04-28T19:37:00Z"/>
              </w:rPr>
            </w:pPr>
            <w:del w:id="1277" w:author="IQTIG" w:date="2020-04-28T19:37:00Z">
              <w:r>
                <w:delText>2 =</w:delText>
              </w:r>
              <w:r>
                <w:tab/>
                <w:delText>Sondenbruch/​Isolationsdefekt</w:delText>
              </w:r>
            </w:del>
          </w:p>
          <w:p w14:paraId="12A47817" w14:textId="77777777" w:rsidR="000F0644" w:rsidRPr="00743DF3" w:rsidRDefault="007A0E5C" w:rsidP="00177070">
            <w:pPr>
              <w:pStyle w:val="Tabellentext"/>
              <w:ind w:left="453" w:hanging="340"/>
              <w:rPr>
                <w:del w:id="1278" w:author="IQTIG" w:date="2020-04-28T19:37:00Z"/>
              </w:rPr>
            </w:pPr>
            <w:del w:id="1279" w:author="IQTIG" w:date="2020-04-28T19:37:00Z">
              <w:r>
                <w:delText>3 =</w:delText>
              </w:r>
              <w:r>
                <w:tab/>
                <w:delText>fehlerhafte Konnektion</w:delText>
              </w:r>
            </w:del>
          </w:p>
          <w:p w14:paraId="4A9FCFAA" w14:textId="77777777" w:rsidR="000F0644" w:rsidRPr="00743DF3" w:rsidRDefault="007A0E5C" w:rsidP="00177070">
            <w:pPr>
              <w:pStyle w:val="Tabellentext"/>
              <w:ind w:left="453" w:hanging="340"/>
              <w:rPr>
                <w:del w:id="1280" w:author="IQTIG" w:date="2020-04-28T19:37:00Z"/>
              </w:rPr>
            </w:pPr>
            <w:del w:id="1281" w:author="IQTIG" w:date="2020-04-28T19:37:00Z">
              <w:r>
                <w:delText>4 =</w:delText>
              </w:r>
              <w:r>
                <w:tab/>
                <w:delText>Zwerchfellzucken oder Pectoraliszucken</w:delText>
              </w:r>
            </w:del>
          </w:p>
          <w:p w14:paraId="6FEE8745" w14:textId="77777777" w:rsidR="000F0644" w:rsidRPr="00743DF3" w:rsidRDefault="007A0E5C" w:rsidP="00177070">
            <w:pPr>
              <w:pStyle w:val="Tabellentext"/>
              <w:ind w:left="453" w:hanging="340"/>
              <w:rPr>
                <w:del w:id="1282" w:author="IQTIG" w:date="2020-04-28T19:37:00Z"/>
              </w:rPr>
            </w:pPr>
            <w:del w:id="1283" w:author="IQTIG" w:date="2020-04-28T19:37:00Z">
              <w:r>
                <w:delText>5 =</w:delText>
              </w:r>
              <w:r>
                <w:tab/>
                <w:delText>Oversensing</w:delText>
              </w:r>
            </w:del>
          </w:p>
          <w:p w14:paraId="2CC84C17" w14:textId="77777777" w:rsidR="000F0644" w:rsidRPr="00743DF3" w:rsidRDefault="007A0E5C" w:rsidP="00177070">
            <w:pPr>
              <w:pStyle w:val="Tabellentext"/>
              <w:ind w:left="453" w:hanging="340"/>
              <w:rPr>
                <w:del w:id="1284" w:author="IQTIG" w:date="2020-04-28T19:37:00Z"/>
              </w:rPr>
            </w:pPr>
            <w:del w:id="1285" w:author="IQTIG" w:date="2020-04-28T19:37:00Z">
              <w:r>
                <w:delText>6 =</w:delText>
              </w:r>
              <w:r>
                <w:tab/>
                <w:delText>Undersensing</w:delText>
              </w:r>
            </w:del>
          </w:p>
          <w:p w14:paraId="1B1BE919" w14:textId="77777777" w:rsidR="000F0644" w:rsidRPr="00743DF3" w:rsidRDefault="007A0E5C" w:rsidP="00177070">
            <w:pPr>
              <w:pStyle w:val="Tabellentext"/>
              <w:ind w:left="453" w:hanging="340"/>
              <w:rPr>
                <w:del w:id="1286" w:author="IQTIG" w:date="2020-04-28T19:37:00Z"/>
              </w:rPr>
            </w:pPr>
            <w:del w:id="1287" w:author="IQTIG" w:date="2020-04-28T19:37:00Z">
              <w:r>
                <w:delText>7 =</w:delText>
              </w:r>
              <w:r>
                <w:tab/>
                <w:delText>Stimulationsverlust/​Reizschwellenanstieg</w:delText>
              </w:r>
            </w:del>
          </w:p>
          <w:p w14:paraId="18CA1649" w14:textId="77777777" w:rsidR="000F0644" w:rsidRPr="00743DF3" w:rsidRDefault="007A0E5C" w:rsidP="00177070">
            <w:pPr>
              <w:pStyle w:val="Tabellentext"/>
              <w:ind w:left="453" w:hanging="340"/>
              <w:rPr>
                <w:del w:id="1288" w:author="IQTIG" w:date="2020-04-28T19:37:00Z"/>
              </w:rPr>
            </w:pPr>
            <w:del w:id="1289" w:author="IQTIG" w:date="2020-04-28T19:37:00Z">
              <w:r>
                <w:delText>8 =</w:delText>
              </w:r>
              <w:r>
                <w:tab/>
                <w:delText>Infektion</w:delText>
              </w:r>
            </w:del>
          </w:p>
          <w:p w14:paraId="1BC5BCD2" w14:textId="77777777" w:rsidR="000F0644" w:rsidRPr="00743DF3" w:rsidRDefault="007A0E5C" w:rsidP="00177070">
            <w:pPr>
              <w:pStyle w:val="Tabellentext"/>
              <w:ind w:left="453" w:hanging="340"/>
              <w:rPr>
                <w:del w:id="1290" w:author="IQTIG" w:date="2020-04-28T19:37:00Z"/>
              </w:rPr>
            </w:pPr>
            <w:del w:id="1291" w:author="IQTIG" w:date="2020-04-28T19:37:00Z">
              <w:r>
                <w:delText>9 =</w:delText>
              </w:r>
              <w:r>
                <w:tab/>
                <w:delText>Myokardperforation</w:delText>
              </w:r>
            </w:del>
          </w:p>
          <w:p w14:paraId="0BE99703" w14:textId="77777777" w:rsidR="000F0644" w:rsidRPr="00743DF3" w:rsidRDefault="007A0E5C" w:rsidP="00177070">
            <w:pPr>
              <w:pStyle w:val="Tabellentext"/>
              <w:ind w:left="453" w:hanging="340"/>
              <w:rPr>
                <w:del w:id="1292" w:author="IQTIG" w:date="2020-04-28T19:37:00Z"/>
              </w:rPr>
            </w:pPr>
            <w:del w:id="1293" w:author="IQTIG" w:date="2020-04-28T19:37:00Z">
              <w:r>
                <w:delText>99 =</w:delText>
              </w:r>
              <w:r>
                <w:tab/>
                <w:delText>sonstige</w:delText>
              </w:r>
            </w:del>
          </w:p>
        </w:tc>
        <w:tc>
          <w:tcPr>
            <w:tcW w:w="1328" w:type="pct"/>
          </w:tcPr>
          <w:p w14:paraId="1B5315F3" w14:textId="77777777" w:rsidR="000F0644" w:rsidRPr="00743DF3" w:rsidRDefault="007A0E5C" w:rsidP="000361A4">
            <w:pPr>
              <w:pStyle w:val="Tabellentext"/>
              <w:rPr>
                <w:del w:id="1294" w:author="IQTIG" w:date="2020-04-28T19:37:00Z"/>
              </w:rPr>
            </w:pPr>
            <w:del w:id="1295" w:author="IQTIG" w:date="2020-04-28T19:37:00Z">
              <w:r>
                <w:delText>DEFIASONVOINDIK</w:delText>
              </w:r>
            </w:del>
          </w:p>
        </w:tc>
      </w:tr>
      <w:tr w:rsidR="00275B01" w:rsidRPr="00743DF3" w14:paraId="63F77C3B" w14:textId="77777777" w:rsidTr="00133FB8">
        <w:trPr>
          <w:cnfStyle w:val="000000100000" w:firstRow="0" w:lastRow="0" w:firstColumn="0" w:lastColumn="0" w:oddVBand="0" w:evenVBand="0" w:oddHBand="1" w:evenHBand="0" w:firstRowFirstColumn="0" w:firstRowLastColumn="0" w:lastRowFirstColumn="0" w:lastRowLastColumn="0"/>
          <w:trHeight w:val="409"/>
          <w:del w:id="1296" w:author="IQTIG" w:date="2020-04-28T19:37:00Z"/>
        </w:trPr>
        <w:tc>
          <w:tcPr>
            <w:tcW w:w="626" w:type="pct"/>
          </w:tcPr>
          <w:p w14:paraId="3D2856FB" w14:textId="77777777" w:rsidR="000F0644" w:rsidRPr="00743DF3" w:rsidRDefault="007A0E5C" w:rsidP="000361A4">
            <w:pPr>
              <w:pStyle w:val="Tabellentext"/>
              <w:rPr>
                <w:del w:id="1297" w:author="IQTIG" w:date="2020-04-28T19:37:00Z"/>
              </w:rPr>
            </w:pPr>
            <w:del w:id="1298" w:author="IQTIG" w:date="2020-04-28T19:37:00Z">
              <w:r>
                <w:delText>29:B</w:delText>
              </w:r>
            </w:del>
          </w:p>
        </w:tc>
        <w:tc>
          <w:tcPr>
            <w:tcW w:w="1075" w:type="pct"/>
          </w:tcPr>
          <w:p w14:paraId="4F9DC296" w14:textId="77777777" w:rsidR="000F0644" w:rsidRPr="00743DF3" w:rsidRDefault="007A0E5C" w:rsidP="000361A4">
            <w:pPr>
              <w:pStyle w:val="Tabellentext"/>
              <w:rPr>
                <w:del w:id="1299" w:author="IQTIG" w:date="2020-04-28T19:37:00Z"/>
              </w:rPr>
            </w:pPr>
            <w:del w:id="1300" w:author="IQTIG" w:date="2020-04-28T19:37:00Z">
              <w:r>
                <w:delText>Zeitabstand zur Implantation der revidierten, explantierten bzw. stillgelegten Vorhofsonde</w:delText>
              </w:r>
            </w:del>
          </w:p>
        </w:tc>
        <w:tc>
          <w:tcPr>
            <w:tcW w:w="326" w:type="pct"/>
          </w:tcPr>
          <w:p w14:paraId="723EC171" w14:textId="77777777" w:rsidR="000F0644" w:rsidRPr="00743DF3" w:rsidRDefault="007A0E5C" w:rsidP="000361A4">
            <w:pPr>
              <w:pStyle w:val="Tabellentext"/>
              <w:rPr>
                <w:del w:id="1301" w:author="IQTIG" w:date="2020-04-28T19:37:00Z"/>
              </w:rPr>
            </w:pPr>
            <w:del w:id="1302" w:author="IQTIG" w:date="2020-04-28T19:37:00Z">
              <w:r>
                <w:delText>K</w:delText>
              </w:r>
            </w:del>
          </w:p>
        </w:tc>
        <w:tc>
          <w:tcPr>
            <w:tcW w:w="1646" w:type="pct"/>
          </w:tcPr>
          <w:p w14:paraId="6C8FFACB" w14:textId="77777777" w:rsidR="000F0644" w:rsidRPr="00743DF3" w:rsidRDefault="007A0E5C" w:rsidP="00177070">
            <w:pPr>
              <w:pStyle w:val="Tabellentext"/>
              <w:ind w:left="453" w:hanging="340"/>
              <w:rPr>
                <w:del w:id="1303" w:author="IQTIG" w:date="2020-04-28T19:37:00Z"/>
              </w:rPr>
            </w:pPr>
            <w:del w:id="1304" w:author="IQTIG" w:date="2020-04-28T19:37:00Z">
              <w:r>
                <w:delText>1 =</w:delText>
              </w:r>
              <w:r>
                <w:tab/>
                <w:delText>&lt;= 1 Jahr</w:delText>
              </w:r>
            </w:del>
          </w:p>
          <w:p w14:paraId="6A952991" w14:textId="77777777" w:rsidR="000F0644" w:rsidRPr="00743DF3" w:rsidRDefault="007A0E5C" w:rsidP="00177070">
            <w:pPr>
              <w:pStyle w:val="Tabellentext"/>
              <w:ind w:left="453" w:hanging="340"/>
              <w:rPr>
                <w:del w:id="1305" w:author="IQTIG" w:date="2020-04-28T19:37:00Z"/>
              </w:rPr>
            </w:pPr>
            <w:del w:id="1306" w:author="IQTIG" w:date="2020-04-28T19:37:00Z">
              <w:r>
                <w:delText>2 =</w:delText>
              </w:r>
              <w:r>
                <w:tab/>
                <w:delText>&gt; 1 Jahr</w:delText>
              </w:r>
            </w:del>
          </w:p>
          <w:p w14:paraId="77688833" w14:textId="77777777" w:rsidR="000F0644" w:rsidRPr="00743DF3" w:rsidRDefault="007A0E5C" w:rsidP="00177070">
            <w:pPr>
              <w:pStyle w:val="Tabellentext"/>
              <w:ind w:left="453" w:hanging="340"/>
              <w:rPr>
                <w:del w:id="1307" w:author="IQTIG" w:date="2020-04-28T19:37:00Z"/>
              </w:rPr>
            </w:pPr>
            <w:del w:id="1308" w:author="IQTIG" w:date="2020-04-28T19:37:00Z">
              <w:r>
                <w:delText>9 =</w:delText>
              </w:r>
              <w:r>
                <w:tab/>
                <w:delText>unbekannt</w:delText>
              </w:r>
            </w:del>
          </w:p>
        </w:tc>
        <w:tc>
          <w:tcPr>
            <w:tcW w:w="1328" w:type="pct"/>
          </w:tcPr>
          <w:p w14:paraId="003DF548" w14:textId="77777777" w:rsidR="000F0644" w:rsidRPr="00743DF3" w:rsidRDefault="007A0E5C" w:rsidP="000361A4">
            <w:pPr>
              <w:pStyle w:val="Tabellentext"/>
              <w:rPr>
                <w:del w:id="1309" w:author="IQTIG" w:date="2020-04-28T19:37:00Z"/>
              </w:rPr>
            </w:pPr>
            <w:del w:id="1310" w:author="IQTIG" w:date="2020-04-28T19:37:00Z">
              <w:r>
                <w:delText>SONVOZEITIMPL</w:delText>
              </w:r>
            </w:del>
          </w:p>
        </w:tc>
      </w:tr>
      <w:tr w:rsidR="00275B01" w:rsidRPr="00743DF3" w14:paraId="7E1587F8" w14:textId="77777777" w:rsidTr="00133FB8">
        <w:trPr>
          <w:cnfStyle w:val="000000010000" w:firstRow="0" w:lastRow="0" w:firstColumn="0" w:lastColumn="0" w:oddVBand="0" w:evenVBand="0" w:oddHBand="0" w:evenHBand="1" w:firstRowFirstColumn="0" w:firstRowLastColumn="0" w:lastRowFirstColumn="0" w:lastRowLastColumn="0"/>
          <w:trHeight w:val="409"/>
          <w:del w:id="1311" w:author="IQTIG" w:date="2020-04-28T19:37:00Z"/>
        </w:trPr>
        <w:tc>
          <w:tcPr>
            <w:tcW w:w="626" w:type="pct"/>
          </w:tcPr>
          <w:p w14:paraId="2865E2AA" w14:textId="77777777" w:rsidR="000F0644" w:rsidRPr="00743DF3" w:rsidRDefault="007A0E5C" w:rsidP="000361A4">
            <w:pPr>
              <w:pStyle w:val="Tabellentext"/>
              <w:rPr>
                <w:del w:id="1312" w:author="IQTIG" w:date="2020-04-28T19:37:00Z"/>
              </w:rPr>
            </w:pPr>
            <w:del w:id="1313" w:author="IQTIG" w:date="2020-04-28T19:37:00Z">
              <w:r>
                <w:delText>33:B</w:delText>
              </w:r>
            </w:del>
          </w:p>
        </w:tc>
        <w:tc>
          <w:tcPr>
            <w:tcW w:w="1075" w:type="pct"/>
          </w:tcPr>
          <w:p w14:paraId="67B565F4" w14:textId="77777777" w:rsidR="000F0644" w:rsidRPr="00743DF3" w:rsidRDefault="007A0E5C" w:rsidP="000361A4">
            <w:pPr>
              <w:pStyle w:val="Tabellentext"/>
              <w:rPr>
                <w:del w:id="1314" w:author="IQTIG" w:date="2020-04-28T19:37:00Z"/>
              </w:rPr>
            </w:pPr>
            <w:del w:id="1315" w:author="IQTIG" w:date="2020-04-28T19:37:00Z">
              <w:r>
                <w:delText>Problem</w:delText>
              </w:r>
            </w:del>
          </w:p>
        </w:tc>
        <w:tc>
          <w:tcPr>
            <w:tcW w:w="326" w:type="pct"/>
          </w:tcPr>
          <w:p w14:paraId="35152572" w14:textId="77777777" w:rsidR="000F0644" w:rsidRPr="00743DF3" w:rsidRDefault="007A0E5C" w:rsidP="000361A4">
            <w:pPr>
              <w:pStyle w:val="Tabellentext"/>
              <w:rPr>
                <w:del w:id="1316" w:author="IQTIG" w:date="2020-04-28T19:37:00Z"/>
              </w:rPr>
            </w:pPr>
            <w:del w:id="1317" w:author="IQTIG" w:date="2020-04-28T19:37:00Z">
              <w:r>
                <w:delText>K</w:delText>
              </w:r>
            </w:del>
          </w:p>
        </w:tc>
        <w:tc>
          <w:tcPr>
            <w:tcW w:w="1646" w:type="pct"/>
          </w:tcPr>
          <w:p w14:paraId="074A5E29" w14:textId="77777777" w:rsidR="000F0644" w:rsidRPr="00743DF3" w:rsidRDefault="007A0E5C" w:rsidP="00177070">
            <w:pPr>
              <w:pStyle w:val="Tabellentext"/>
              <w:ind w:left="453" w:hanging="340"/>
              <w:rPr>
                <w:del w:id="1318" w:author="IQTIG" w:date="2020-04-28T19:37:00Z"/>
              </w:rPr>
            </w:pPr>
            <w:del w:id="1319" w:author="IQTIG" w:date="2020-04-28T19:37:00Z">
              <w:r>
                <w:delText>s. Anhang: DefiAsonVeIndik</w:delText>
              </w:r>
            </w:del>
          </w:p>
        </w:tc>
        <w:tc>
          <w:tcPr>
            <w:tcW w:w="1328" w:type="pct"/>
          </w:tcPr>
          <w:p w14:paraId="4B0AF2E8" w14:textId="77777777" w:rsidR="000F0644" w:rsidRPr="00743DF3" w:rsidRDefault="007A0E5C" w:rsidP="000361A4">
            <w:pPr>
              <w:pStyle w:val="Tabellentext"/>
              <w:rPr>
                <w:del w:id="1320" w:author="IQTIG" w:date="2020-04-28T19:37:00Z"/>
              </w:rPr>
            </w:pPr>
            <w:del w:id="1321" w:author="IQTIG" w:date="2020-04-28T19:37:00Z">
              <w:r>
                <w:delText>DEFIASONVEINDIK</w:delText>
              </w:r>
            </w:del>
          </w:p>
        </w:tc>
      </w:tr>
      <w:tr w:rsidR="00275B01" w:rsidRPr="00743DF3" w14:paraId="477CBC79" w14:textId="77777777" w:rsidTr="00133FB8">
        <w:trPr>
          <w:cnfStyle w:val="000000100000" w:firstRow="0" w:lastRow="0" w:firstColumn="0" w:lastColumn="0" w:oddVBand="0" w:evenVBand="0" w:oddHBand="1" w:evenHBand="0" w:firstRowFirstColumn="0" w:firstRowLastColumn="0" w:lastRowFirstColumn="0" w:lastRowLastColumn="0"/>
          <w:trHeight w:val="409"/>
          <w:del w:id="1322" w:author="IQTIG" w:date="2020-04-28T19:37:00Z"/>
        </w:trPr>
        <w:tc>
          <w:tcPr>
            <w:tcW w:w="626" w:type="pct"/>
          </w:tcPr>
          <w:p w14:paraId="1B0E1F32" w14:textId="77777777" w:rsidR="000F0644" w:rsidRPr="00743DF3" w:rsidRDefault="007A0E5C" w:rsidP="000361A4">
            <w:pPr>
              <w:pStyle w:val="Tabellentext"/>
              <w:rPr>
                <w:del w:id="1323" w:author="IQTIG" w:date="2020-04-28T19:37:00Z"/>
              </w:rPr>
            </w:pPr>
            <w:del w:id="1324" w:author="IQTIG" w:date="2020-04-28T19:37:00Z">
              <w:r>
                <w:delText>34:B</w:delText>
              </w:r>
            </w:del>
          </w:p>
        </w:tc>
        <w:tc>
          <w:tcPr>
            <w:tcW w:w="1075" w:type="pct"/>
          </w:tcPr>
          <w:p w14:paraId="07CF7C70" w14:textId="77777777" w:rsidR="000F0644" w:rsidRPr="00743DF3" w:rsidRDefault="007A0E5C" w:rsidP="000361A4">
            <w:pPr>
              <w:pStyle w:val="Tabellentext"/>
              <w:rPr>
                <w:del w:id="1325" w:author="IQTIG" w:date="2020-04-28T19:37:00Z"/>
              </w:rPr>
            </w:pPr>
            <w:del w:id="1326" w:author="IQTIG" w:date="2020-04-28T19:37:00Z">
              <w:r>
                <w:delText>Zeitabstand zur Implantation der revidierten, explantierten bzw. stillgelegten ersten Ventrikelsonde/Defibrillationssonde</w:delText>
              </w:r>
            </w:del>
          </w:p>
        </w:tc>
        <w:tc>
          <w:tcPr>
            <w:tcW w:w="326" w:type="pct"/>
          </w:tcPr>
          <w:p w14:paraId="3DE57BCD" w14:textId="77777777" w:rsidR="000F0644" w:rsidRPr="00743DF3" w:rsidRDefault="007A0E5C" w:rsidP="000361A4">
            <w:pPr>
              <w:pStyle w:val="Tabellentext"/>
              <w:rPr>
                <w:del w:id="1327" w:author="IQTIG" w:date="2020-04-28T19:37:00Z"/>
              </w:rPr>
            </w:pPr>
            <w:del w:id="1328" w:author="IQTIG" w:date="2020-04-28T19:37:00Z">
              <w:r>
                <w:delText>K</w:delText>
              </w:r>
            </w:del>
          </w:p>
        </w:tc>
        <w:tc>
          <w:tcPr>
            <w:tcW w:w="1646" w:type="pct"/>
          </w:tcPr>
          <w:p w14:paraId="27CB3A45" w14:textId="77777777" w:rsidR="000F0644" w:rsidRPr="00743DF3" w:rsidRDefault="007A0E5C" w:rsidP="00177070">
            <w:pPr>
              <w:pStyle w:val="Tabellentext"/>
              <w:ind w:left="453" w:hanging="340"/>
              <w:rPr>
                <w:del w:id="1329" w:author="IQTIG" w:date="2020-04-28T19:37:00Z"/>
              </w:rPr>
            </w:pPr>
            <w:del w:id="1330" w:author="IQTIG" w:date="2020-04-28T19:37:00Z">
              <w:r>
                <w:delText>1 =</w:delText>
              </w:r>
              <w:r>
                <w:tab/>
                <w:delText>&lt;= 1 Jahr</w:delText>
              </w:r>
            </w:del>
          </w:p>
          <w:p w14:paraId="3A8737E4" w14:textId="77777777" w:rsidR="000F0644" w:rsidRPr="00743DF3" w:rsidRDefault="007A0E5C" w:rsidP="00177070">
            <w:pPr>
              <w:pStyle w:val="Tabellentext"/>
              <w:ind w:left="453" w:hanging="340"/>
              <w:rPr>
                <w:del w:id="1331" w:author="IQTIG" w:date="2020-04-28T19:37:00Z"/>
              </w:rPr>
            </w:pPr>
            <w:del w:id="1332" w:author="IQTIG" w:date="2020-04-28T19:37:00Z">
              <w:r>
                <w:delText>2 =</w:delText>
              </w:r>
              <w:r>
                <w:tab/>
                <w:delText>&gt; 1 Jahr</w:delText>
              </w:r>
            </w:del>
          </w:p>
          <w:p w14:paraId="707802F6" w14:textId="77777777" w:rsidR="000F0644" w:rsidRPr="00743DF3" w:rsidRDefault="007A0E5C" w:rsidP="00177070">
            <w:pPr>
              <w:pStyle w:val="Tabellentext"/>
              <w:ind w:left="453" w:hanging="340"/>
              <w:rPr>
                <w:del w:id="1333" w:author="IQTIG" w:date="2020-04-28T19:37:00Z"/>
              </w:rPr>
            </w:pPr>
            <w:del w:id="1334" w:author="IQTIG" w:date="2020-04-28T19:37:00Z">
              <w:r>
                <w:delText>9 =</w:delText>
              </w:r>
              <w:r>
                <w:tab/>
                <w:delText>unbekannt</w:delText>
              </w:r>
            </w:del>
          </w:p>
        </w:tc>
        <w:tc>
          <w:tcPr>
            <w:tcW w:w="1328" w:type="pct"/>
          </w:tcPr>
          <w:p w14:paraId="47168F1A" w14:textId="77777777" w:rsidR="000F0644" w:rsidRPr="00743DF3" w:rsidRDefault="007A0E5C" w:rsidP="000361A4">
            <w:pPr>
              <w:pStyle w:val="Tabellentext"/>
              <w:rPr>
                <w:del w:id="1335" w:author="IQTIG" w:date="2020-04-28T19:37:00Z"/>
              </w:rPr>
            </w:pPr>
            <w:del w:id="1336" w:author="IQTIG" w:date="2020-04-28T19:37:00Z">
              <w:r>
                <w:delText>SONVEZEITIMPL</w:delText>
              </w:r>
            </w:del>
          </w:p>
        </w:tc>
      </w:tr>
      <w:tr w:rsidR="00275B01" w:rsidRPr="00743DF3" w14:paraId="61FC7328" w14:textId="77777777" w:rsidTr="00133FB8">
        <w:trPr>
          <w:cnfStyle w:val="000000010000" w:firstRow="0" w:lastRow="0" w:firstColumn="0" w:lastColumn="0" w:oddVBand="0" w:evenVBand="0" w:oddHBand="0" w:evenHBand="1" w:firstRowFirstColumn="0" w:firstRowLastColumn="0" w:lastRowFirstColumn="0" w:lastRowLastColumn="0"/>
          <w:trHeight w:val="409"/>
          <w:del w:id="1337" w:author="IQTIG" w:date="2020-04-28T19:37:00Z"/>
        </w:trPr>
        <w:tc>
          <w:tcPr>
            <w:tcW w:w="626" w:type="pct"/>
          </w:tcPr>
          <w:p w14:paraId="17575A9B" w14:textId="77777777" w:rsidR="000F0644" w:rsidRPr="00743DF3" w:rsidRDefault="007A0E5C" w:rsidP="000361A4">
            <w:pPr>
              <w:pStyle w:val="Tabellentext"/>
              <w:rPr>
                <w:del w:id="1338" w:author="IQTIG" w:date="2020-04-28T19:37:00Z"/>
              </w:rPr>
            </w:pPr>
            <w:del w:id="1339" w:author="IQTIG" w:date="2020-04-28T19:37:00Z">
              <w:r>
                <w:delText>39:B</w:delText>
              </w:r>
            </w:del>
          </w:p>
        </w:tc>
        <w:tc>
          <w:tcPr>
            <w:tcW w:w="1075" w:type="pct"/>
          </w:tcPr>
          <w:p w14:paraId="0D3BAE53" w14:textId="77777777" w:rsidR="000F0644" w:rsidRPr="00743DF3" w:rsidRDefault="007A0E5C" w:rsidP="000361A4">
            <w:pPr>
              <w:pStyle w:val="Tabellentext"/>
              <w:rPr>
                <w:del w:id="1340" w:author="IQTIG" w:date="2020-04-28T19:37:00Z"/>
              </w:rPr>
            </w:pPr>
            <w:del w:id="1341" w:author="IQTIG" w:date="2020-04-28T19:37:00Z">
              <w:r>
                <w:delText>Problem</w:delText>
              </w:r>
            </w:del>
          </w:p>
        </w:tc>
        <w:tc>
          <w:tcPr>
            <w:tcW w:w="326" w:type="pct"/>
          </w:tcPr>
          <w:p w14:paraId="459B5A9A" w14:textId="77777777" w:rsidR="000F0644" w:rsidRPr="00743DF3" w:rsidRDefault="007A0E5C" w:rsidP="000361A4">
            <w:pPr>
              <w:pStyle w:val="Tabellentext"/>
              <w:rPr>
                <w:del w:id="1342" w:author="IQTIG" w:date="2020-04-28T19:37:00Z"/>
              </w:rPr>
            </w:pPr>
            <w:del w:id="1343" w:author="IQTIG" w:date="2020-04-28T19:37:00Z">
              <w:r>
                <w:delText>K</w:delText>
              </w:r>
            </w:del>
          </w:p>
        </w:tc>
        <w:tc>
          <w:tcPr>
            <w:tcW w:w="1646" w:type="pct"/>
          </w:tcPr>
          <w:p w14:paraId="73EFA57A" w14:textId="77777777" w:rsidR="000F0644" w:rsidRPr="00743DF3" w:rsidRDefault="007A0E5C" w:rsidP="00177070">
            <w:pPr>
              <w:pStyle w:val="Tabellentext"/>
              <w:ind w:left="453" w:hanging="340"/>
              <w:rPr>
                <w:del w:id="1344" w:author="IQTIG" w:date="2020-04-28T19:37:00Z"/>
              </w:rPr>
            </w:pPr>
            <w:del w:id="1345" w:author="IQTIG" w:date="2020-04-28T19:37:00Z">
              <w:r>
                <w:delText>0 =</w:delText>
              </w:r>
              <w:r>
                <w:tab/>
                <w:delText>Systemumstellung</w:delText>
              </w:r>
            </w:del>
          </w:p>
          <w:p w14:paraId="4BAC29DD" w14:textId="77777777" w:rsidR="000F0644" w:rsidRPr="00743DF3" w:rsidRDefault="007A0E5C" w:rsidP="00177070">
            <w:pPr>
              <w:pStyle w:val="Tabellentext"/>
              <w:ind w:left="453" w:hanging="340"/>
              <w:rPr>
                <w:del w:id="1346" w:author="IQTIG" w:date="2020-04-28T19:37:00Z"/>
              </w:rPr>
            </w:pPr>
            <w:del w:id="1347" w:author="IQTIG" w:date="2020-04-28T19:37:00Z">
              <w:r>
                <w:delText>1 =</w:delText>
              </w:r>
              <w:r>
                <w:tab/>
                <w:delText>Dislokation</w:delText>
              </w:r>
            </w:del>
          </w:p>
          <w:p w14:paraId="26CED688" w14:textId="77777777" w:rsidR="000F0644" w:rsidRPr="00743DF3" w:rsidRDefault="007A0E5C" w:rsidP="00177070">
            <w:pPr>
              <w:pStyle w:val="Tabellentext"/>
              <w:ind w:left="453" w:hanging="340"/>
              <w:rPr>
                <w:del w:id="1348" w:author="IQTIG" w:date="2020-04-28T19:37:00Z"/>
              </w:rPr>
            </w:pPr>
            <w:del w:id="1349" w:author="IQTIG" w:date="2020-04-28T19:37:00Z">
              <w:r>
                <w:delText>2 =</w:delText>
              </w:r>
              <w:r>
                <w:tab/>
                <w:delText>Sondenbruch/​Isolationsdefekt</w:delText>
              </w:r>
            </w:del>
          </w:p>
          <w:p w14:paraId="6808F1AD" w14:textId="77777777" w:rsidR="000F0644" w:rsidRPr="00743DF3" w:rsidRDefault="007A0E5C" w:rsidP="00177070">
            <w:pPr>
              <w:pStyle w:val="Tabellentext"/>
              <w:ind w:left="453" w:hanging="340"/>
              <w:rPr>
                <w:del w:id="1350" w:author="IQTIG" w:date="2020-04-28T19:37:00Z"/>
              </w:rPr>
            </w:pPr>
            <w:del w:id="1351" w:author="IQTIG" w:date="2020-04-28T19:37:00Z">
              <w:r>
                <w:delText>3 =</w:delText>
              </w:r>
              <w:r>
                <w:tab/>
                <w:delText>fehlerhafte Konnektion</w:delText>
              </w:r>
            </w:del>
          </w:p>
          <w:p w14:paraId="3A2C649F" w14:textId="77777777" w:rsidR="000F0644" w:rsidRPr="00743DF3" w:rsidRDefault="007A0E5C" w:rsidP="00177070">
            <w:pPr>
              <w:pStyle w:val="Tabellentext"/>
              <w:ind w:left="453" w:hanging="340"/>
              <w:rPr>
                <w:del w:id="1352" w:author="IQTIG" w:date="2020-04-28T19:37:00Z"/>
              </w:rPr>
            </w:pPr>
            <w:del w:id="1353" w:author="IQTIG" w:date="2020-04-28T19:37:00Z">
              <w:r>
                <w:delText>4 =</w:delText>
              </w:r>
              <w:r>
                <w:tab/>
                <w:delText>Zwerchfellzucken oder Pectoraliszucken</w:delText>
              </w:r>
            </w:del>
          </w:p>
          <w:p w14:paraId="541CFB61" w14:textId="77777777" w:rsidR="000F0644" w:rsidRPr="00743DF3" w:rsidRDefault="007A0E5C" w:rsidP="00177070">
            <w:pPr>
              <w:pStyle w:val="Tabellentext"/>
              <w:ind w:left="453" w:hanging="340"/>
              <w:rPr>
                <w:del w:id="1354" w:author="IQTIG" w:date="2020-04-28T19:37:00Z"/>
              </w:rPr>
            </w:pPr>
            <w:del w:id="1355" w:author="IQTIG" w:date="2020-04-28T19:37:00Z">
              <w:r>
                <w:delText>5 =</w:delText>
              </w:r>
              <w:r>
                <w:tab/>
                <w:delText>Oversensing</w:delText>
              </w:r>
            </w:del>
          </w:p>
          <w:p w14:paraId="76E4AD59" w14:textId="77777777" w:rsidR="000F0644" w:rsidRPr="00743DF3" w:rsidRDefault="007A0E5C" w:rsidP="00177070">
            <w:pPr>
              <w:pStyle w:val="Tabellentext"/>
              <w:ind w:left="453" w:hanging="340"/>
              <w:rPr>
                <w:del w:id="1356" w:author="IQTIG" w:date="2020-04-28T19:37:00Z"/>
              </w:rPr>
            </w:pPr>
            <w:del w:id="1357" w:author="IQTIG" w:date="2020-04-28T19:37:00Z">
              <w:r>
                <w:delText>6 =</w:delText>
              </w:r>
              <w:r>
                <w:tab/>
                <w:delText>Undersensing</w:delText>
              </w:r>
            </w:del>
          </w:p>
          <w:p w14:paraId="3DDB2BDD" w14:textId="77777777" w:rsidR="000F0644" w:rsidRPr="00743DF3" w:rsidRDefault="007A0E5C" w:rsidP="00177070">
            <w:pPr>
              <w:pStyle w:val="Tabellentext"/>
              <w:ind w:left="453" w:hanging="340"/>
              <w:rPr>
                <w:del w:id="1358" w:author="IQTIG" w:date="2020-04-28T19:37:00Z"/>
              </w:rPr>
            </w:pPr>
            <w:del w:id="1359" w:author="IQTIG" w:date="2020-04-28T19:37:00Z">
              <w:r>
                <w:delText>7 =</w:delText>
              </w:r>
              <w:r>
                <w:tab/>
                <w:delText>Stimulationsverlust/​Reizschwellenanstieg</w:delText>
              </w:r>
            </w:del>
          </w:p>
          <w:p w14:paraId="1C2E92EE" w14:textId="77777777" w:rsidR="000F0644" w:rsidRPr="00743DF3" w:rsidRDefault="007A0E5C" w:rsidP="00177070">
            <w:pPr>
              <w:pStyle w:val="Tabellentext"/>
              <w:ind w:left="453" w:hanging="340"/>
              <w:rPr>
                <w:del w:id="1360" w:author="IQTIG" w:date="2020-04-28T19:37:00Z"/>
              </w:rPr>
            </w:pPr>
            <w:del w:id="1361" w:author="IQTIG" w:date="2020-04-28T19:37:00Z">
              <w:r>
                <w:delText>8 =</w:delText>
              </w:r>
              <w:r>
                <w:tab/>
                <w:delText>Infektion</w:delText>
              </w:r>
            </w:del>
          </w:p>
          <w:p w14:paraId="41C77F8A" w14:textId="77777777" w:rsidR="000F0644" w:rsidRPr="00743DF3" w:rsidRDefault="007A0E5C" w:rsidP="00177070">
            <w:pPr>
              <w:pStyle w:val="Tabellentext"/>
              <w:ind w:left="453" w:hanging="340"/>
              <w:rPr>
                <w:del w:id="1362" w:author="IQTIG" w:date="2020-04-28T19:37:00Z"/>
              </w:rPr>
            </w:pPr>
            <w:del w:id="1363" w:author="IQTIG" w:date="2020-04-28T19:37:00Z">
              <w:r>
                <w:delText>9 =</w:delText>
              </w:r>
              <w:r>
                <w:tab/>
                <w:delText>Myokardperforation</w:delText>
              </w:r>
            </w:del>
          </w:p>
          <w:p w14:paraId="1D74AB20" w14:textId="77777777" w:rsidR="000F0644" w:rsidRPr="00743DF3" w:rsidRDefault="007A0E5C" w:rsidP="00177070">
            <w:pPr>
              <w:pStyle w:val="Tabellentext"/>
              <w:ind w:left="453" w:hanging="340"/>
              <w:rPr>
                <w:del w:id="1364" w:author="IQTIG" w:date="2020-04-28T19:37:00Z"/>
              </w:rPr>
            </w:pPr>
            <w:del w:id="1365" w:author="IQTIG" w:date="2020-04-28T19:37:00Z">
              <w:r>
                <w:delText>99 =</w:delText>
              </w:r>
              <w:r>
                <w:tab/>
                <w:delText>sonstige</w:delText>
              </w:r>
            </w:del>
          </w:p>
        </w:tc>
        <w:tc>
          <w:tcPr>
            <w:tcW w:w="1328" w:type="pct"/>
          </w:tcPr>
          <w:p w14:paraId="1FD5A3DF" w14:textId="77777777" w:rsidR="000F0644" w:rsidRPr="00743DF3" w:rsidRDefault="007A0E5C" w:rsidP="000361A4">
            <w:pPr>
              <w:pStyle w:val="Tabellentext"/>
              <w:rPr>
                <w:del w:id="1366" w:author="IQTIG" w:date="2020-04-28T19:37:00Z"/>
              </w:rPr>
            </w:pPr>
            <w:del w:id="1367" w:author="IQTIG" w:date="2020-04-28T19:37:00Z">
              <w:r>
                <w:delText>DEFIASONVE2INDIK</w:delText>
              </w:r>
            </w:del>
          </w:p>
        </w:tc>
      </w:tr>
      <w:tr w:rsidR="00275B01" w:rsidRPr="00743DF3" w14:paraId="010677FB" w14:textId="77777777" w:rsidTr="00133FB8">
        <w:trPr>
          <w:cnfStyle w:val="000000100000" w:firstRow="0" w:lastRow="0" w:firstColumn="0" w:lastColumn="0" w:oddVBand="0" w:evenVBand="0" w:oddHBand="1" w:evenHBand="0" w:firstRowFirstColumn="0" w:firstRowLastColumn="0" w:lastRowFirstColumn="0" w:lastRowLastColumn="0"/>
          <w:trHeight w:val="409"/>
          <w:del w:id="1368" w:author="IQTIG" w:date="2020-04-28T19:37:00Z"/>
        </w:trPr>
        <w:tc>
          <w:tcPr>
            <w:tcW w:w="626" w:type="pct"/>
          </w:tcPr>
          <w:p w14:paraId="2CDABADF" w14:textId="77777777" w:rsidR="000F0644" w:rsidRPr="00743DF3" w:rsidRDefault="007A0E5C" w:rsidP="000361A4">
            <w:pPr>
              <w:pStyle w:val="Tabellentext"/>
              <w:rPr>
                <w:del w:id="1369" w:author="IQTIG" w:date="2020-04-28T19:37:00Z"/>
              </w:rPr>
            </w:pPr>
            <w:del w:id="1370" w:author="IQTIG" w:date="2020-04-28T19:37:00Z">
              <w:r>
                <w:delText>40:B</w:delText>
              </w:r>
            </w:del>
          </w:p>
        </w:tc>
        <w:tc>
          <w:tcPr>
            <w:tcW w:w="1075" w:type="pct"/>
          </w:tcPr>
          <w:p w14:paraId="5E3FC1B8" w14:textId="77777777" w:rsidR="000F0644" w:rsidRPr="00743DF3" w:rsidRDefault="007A0E5C" w:rsidP="000361A4">
            <w:pPr>
              <w:pStyle w:val="Tabellentext"/>
              <w:rPr>
                <w:del w:id="1371" w:author="IQTIG" w:date="2020-04-28T19:37:00Z"/>
              </w:rPr>
            </w:pPr>
            <w:del w:id="1372" w:author="IQTIG" w:date="2020-04-28T19:37:00Z">
              <w:r>
                <w:delText>Zeitabstand zur Implantation der revidierten, explantierten bzw. stillgelegten zweiten Ventrikelsonde</w:delText>
              </w:r>
            </w:del>
          </w:p>
        </w:tc>
        <w:tc>
          <w:tcPr>
            <w:tcW w:w="326" w:type="pct"/>
          </w:tcPr>
          <w:p w14:paraId="4EF79F56" w14:textId="77777777" w:rsidR="000F0644" w:rsidRPr="00743DF3" w:rsidRDefault="007A0E5C" w:rsidP="000361A4">
            <w:pPr>
              <w:pStyle w:val="Tabellentext"/>
              <w:rPr>
                <w:del w:id="1373" w:author="IQTIG" w:date="2020-04-28T19:37:00Z"/>
              </w:rPr>
            </w:pPr>
            <w:del w:id="1374" w:author="IQTIG" w:date="2020-04-28T19:37:00Z">
              <w:r>
                <w:delText>K</w:delText>
              </w:r>
            </w:del>
          </w:p>
        </w:tc>
        <w:tc>
          <w:tcPr>
            <w:tcW w:w="1646" w:type="pct"/>
          </w:tcPr>
          <w:p w14:paraId="0CA88AE0" w14:textId="77777777" w:rsidR="000F0644" w:rsidRPr="00743DF3" w:rsidRDefault="007A0E5C" w:rsidP="00177070">
            <w:pPr>
              <w:pStyle w:val="Tabellentext"/>
              <w:ind w:left="453" w:hanging="340"/>
              <w:rPr>
                <w:del w:id="1375" w:author="IQTIG" w:date="2020-04-28T19:37:00Z"/>
              </w:rPr>
            </w:pPr>
            <w:del w:id="1376" w:author="IQTIG" w:date="2020-04-28T19:37:00Z">
              <w:r>
                <w:delText>1 =</w:delText>
              </w:r>
              <w:r>
                <w:tab/>
                <w:delText>&lt;= 1 Jahr</w:delText>
              </w:r>
            </w:del>
          </w:p>
          <w:p w14:paraId="38E464AE" w14:textId="77777777" w:rsidR="000F0644" w:rsidRPr="00743DF3" w:rsidRDefault="007A0E5C" w:rsidP="00177070">
            <w:pPr>
              <w:pStyle w:val="Tabellentext"/>
              <w:ind w:left="453" w:hanging="340"/>
              <w:rPr>
                <w:del w:id="1377" w:author="IQTIG" w:date="2020-04-28T19:37:00Z"/>
              </w:rPr>
            </w:pPr>
            <w:del w:id="1378" w:author="IQTIG" w:date="2020-04-28T19:37:00Z">
              <w:r>
                <w:delText>2 =</w:delText>
              </w:r>
              <w:r>
                <w:tab/>
                <w:delText>&gt; 1 Jahr</w:delText>
              </w:r>
            </w:del>
          </w:p>
          <w:p w14:paraId="2CF72E9E" w14:textId="77777777" w:rsidR="000F0644" w:rsidRPr="00743DF3" w:rsidRDefault="007A0E5C" w:rsidP="00177070">
            <w:pPr>
              <w:pStyle w:val="Tabellentext"/>
              <w:ind w:left="453" w:hanging="340"/>
              <w:rPr>
                <w:del w:id="1379" w:author="IQTIG" w:date="2020-04-28T19:37:00Z"/>
              </w:rPr>
            </w:pPr>
            <w:del w:id="1380" w:author="IQTIG" w:date="2020-04-28T19:37:00Z">
              <w:r>
                <w:delText>9 =</w:delText>
              </w:r>
              <w:r>
                <w:tab/>
                <w:delText>unbekannt</w:delText>
              </w:r>
            </w:del>
          </w:p>
        </w:tc>
        <w:tc>
          <w:tcPr>
            <w:tcW w:w="1328" w:type="pct"/>
          </w:tcPr>
          <w:p w14:paraId="21C44136" w14:textId="77777777" w:rsidR="000F0644" w:rsidRPr="00743DF3" w:rsidRDefault="007A0E5C" w:rsidP="000361A4">
            <w:pPr>
              <w:pStyle w:val="Tabellentext"/>
              <w:rPr>
                <w:del w:id="1381" w:author="IQTIG" w:date="2020-04-28T19:37:00Z"/>
              </w:rPr>
            </w:pPr>
            <w:del w:id="1382" w:author="IQTIG" w:date="2020-04-28T19:37:00Z">
              <w:r>
                <w:delText>SONVE2ZEITIMPL</w:delText>
              </w:r>
            </w:del>
          </w:p>
        </w:tc>
      </w:tr>
      <w:tr w:rsidR="00275B01" w:rsidRPr="00743DF3" w14:paraId="32F87F5A" w14:textId="77777777" w:rsidTr="00133FB8">
        <w:trPr>
          <w:cnfStyle w:val="000000010000" w:firstRow="0" w:lastRow="0" w:firstColumn="0" w:lastColumn="0" w:oddVBand="0" w:evenVBand="0" w:oddHBand="0" w:evenHBand="1" w:firstRowFirstColumn="0" w:firstRowLastColumn="0" w:lastRowFirstColumn="0" w:lastRowLastColumn="0"/>
          <w:trHeight w:val="409"/>
          <w:del w:id="1383" w:author="IQTIG" w:date="2020-04-28T19:37:00Z"/>
        </w:trPr>
        <w:tc>
          <w:tcPr>
            <w:tcW w:w="626" w:type="pct"/>
          </w:tcPr>
          <w:p w14:paraId="703596F9" w14:textId="77777777" w:rsidR="000F0644" w:rsidRPr="00743DF3" w:rsidRDefault="007A0E5C" w:rsidP="000361A4">
            <w:pPr>
              <w:pStyle w:val="Tabellentext"/>
              <w:rPr>
                <w:del w:id="1384" w:author="IQTIG" w:date="2020-04-28T19:37:00Z"/>
              </w:rPr>
            </w:pPr>
            <w:del w:id="1385" w:author="IQTIG" w:date="2020-04-28T19:37:00Z">
              <w:r>
                <w:delText>45:B</w:delText>
              </w:r>
            </w:del>
          </w:p>
        </w:tc>
        <w:tc>
          <w:tcPr>
            <w:tcW w:w="1075" w:type="pct"/>
          </w:tcPr>
          <w:p w14:paraId="52EDB08A" w14:textId="77777777" w:rsidR="000F0644" w:rsidRPr="00743DF3" w:rsidRDefault="007A0E5C" w:rsidP="000361A4">
            <w:pPr>
              <w:pStyle w:val="Tabellentext"/>
              <w:rPr>
                <w:del w:id="1386" w:author="IQTIG" w:date="2020-04-28T19:37:00Z"/>
              </w:rPr>
            </w:pPr>
            <w:del w:id="1387" w:author="IQTIG" w:date="2020-04-28T19:37:00Z">
              <w:r>
                <w:delText>Problem</w:delText>
              </w:r>
            </w:del>
          </w:p>
        </w:tc>
        <w:tc>
          <w:tcPr>
            <w:tcW w:w="326" w:type="pct"/>
          </w:tcPr>
          <w:p w14:paraId="039A7AAC" w14:textId="77777777" w:rsidR="000F0644" w:rsidRPr="00743DF3" w:rsidRDefault="007A0E5C" w:rsidP="000361A4">
            <w:pPr>
              <w:pStyle w:val="Tabellentext"/>
              <w:rPr>
                <w:del w:id="1388" w:author="IQTIG" w:date="2020-04-28T19:37:00Z"/>
              </w:rPr>
            </w:pPr>
            <w:del w:id="1389" w:author="IQTIG" w:date="2020-04-28T19:37:00Z">
              <w:r>
                <w:delText>K</w:delText>
              </w:r>
            </w:del>
          </w:p>
        </w:tc>
        <w:tc>
          <w:tcPr>
            <w:tcW w:w="1646" w:type="pct"/>
          </w:tcPr>
          <w:p w14:paraId="5860D879" w14:textId="77777777" w:rsidR="000F0644" w:rsidRPr="00743DF3" w:rsidRDefault="007A0E5C" w:rsidP="00177070">
            <w:pPr>
              <w:pStyle w:val="Tabellentext"/>
              <w:ind w:left="453" w:hanging="340"/>
              <w:rPr>
                <w:del w:id="1390" w:author="IQTIG" w:date="2020-04-28T19:37:00Z"/>
              </w:rPr>
            </w:pPr>
            <w:del w:id="1391" w:author="IQTIG" w:date="2020-04-28T19:37:00Z">
              <w:r>
                <w:delText>0 =</w:delText>
              </w:r>
              <w:r>
                <w:tab/>
                <w:delText>Systemumstellung</w:delText>
              </w:r>
            </w:del>
          </w:p>
          <w:p w14:paraId="165D7872" w14:textId="77777777" w:rsidR="000F0644" w:rsidRPr="00743DF3" w:rsidRDefault="007A0E5C" w:rsidP="00177070">
            <w:pPr>
              <w:pStyle w:val="Tabellentext"/>
              <w:ind w:left="453" w:hanging="340"/>
              <w:rPr>
                <w:del w:id="1392" w:author="IQTIG" w:date="2020-04-28T19:37:00Z"/>
              </w:rPr>
            </w:pPr>
            <w:del w:id="1393" w:author="IQTIG" w:date="2020-04-28T19:37:00Z">
              <w:r>
                <w:delText>1 =</w:delText>
              </w:r>
              <w:r>
                <w:tab/>
                <w:delText>Dislokation</w:delText>
              </w:r>
            </w:del>
          </w:p>
          <w:p w14:paraId="1AE262C4" w14:textId="77777777" w:rsidR="000F0644" w:rsidRPr="00743DF3" w:rsidRDefault="007A0E5C" w:rsidP="00177070">
            <w:pPr>
              <w:pStyle w:val="Tabellentext"/>
              <w:ind w:left="453" w:hanging="340"/>
              <w:rPr>
                <w:del w:id="1394" w:author="IQTIG" w:date="2020-04-28T19:37:00Z"/>
              </w:rPr>
            </w:pPr>
            <w:del w:id="1395" w:author="IQTIG" w:date="2020-04-28T19:37:00Z">
              <w:r>
                <w:delText>2 =</w:delText>
              </w:r>
              <w:r>
                <w:tab/>
                <w:delText>Sondenbruch/​Isolationsdefekt</w:delText>
              </w:r>
            </w:del>
          </w:p>
          <w:p w14:paraId="79F3B943" w14:textId="77777777" w:rsidR="000F0644" w:rsidRPr="00743DF3" w:rsidRDefault="007A0E5C" w:rsidP="00177070">
            <w:pPr>
              <w:pStyle w:val="Tabellentext"/>
              <w:ind w:left="453" w:hanging="340"/>
              <w:rPr>
                <w:del w:id="1396" w:author="IQTIG" w:date="2020-04-28T19:37:00Z"/>
              </w:rPr>
            </w:pPr>
            <w:del w:id="1397" w:author="IQTIG" w:date="2020-04-28T19:37:00Z">
              <w:r>
                <w:delText>3 =</w:delText>
              </w:r>
              <w:r>
                <w:tab/>
                <w:delText>fehlerhafte Konnektion</w:delText>
              </w:r>
            </w:del>
          </w:p>
          <w:p w14:paraId="16174B29" w14:textId="77777777" w:rsidR="000F0644" w:rsidRPr="00743DF3" w:rsidRDefault="007A0E5C" w:rsidP="00177070">
            <w:pPr>
              <w:pStyle w:val="Tabellentext"/>
              <w:ind w:left="453" w:hanging="340"/>
              <w:rPr>
                <w:del w:id="1398" w:author="IQTIG" w:date="2020-04-28T19:37:00Z"/>
              </w:rPr>
            </w:pPr>
            <w:del w:id="1399" w:author="IQTIG" w:date="2020-04-28T19:37:00Z">
              <w:r>
                <w:delText>4 =</w:delText>
              </w:r>
              <w:r>
                <w:tab/>
                <w:delText>Zwerchfellzucken oder Pectoraliszucken</w:delText>
              </w:r>
            </w:del>
          </w:p>
          <w:p w14:paraId="16AB1546" w14:textId="77777777" w:rsidR="000F0644" w:rsidRPr="00743DF3" w:rsidRDefault="007A0E5C" w:rsidP="00177070">
            <w:pPr>
              <w:pStyle w:val="Tabellentext"/>
              <w:ind w:left="453" w:hanging="340"/>
              <w:rPr>
                <w:del w:id="1400" w:author="IQTIG" w:date="2020-04-28T19:37:00Z"/>
              </w:rPr>
            </w:pPr>
            <w:del w:id="1401" w:author="IQTIG" w:date="2020-04-28T19:37:00Z">
              <w:r>
                <w:delText>5 =</w:delText>
              </w:r>
              <w:r>
                <w:tab/>
                <w:delText>Oversensing</w:delText>
              </w:r>
            </w:del>
          </w:p>
          <w:p w14:paraId="3C5BECCE" w14:textId="77777777" w:rsidR="000F0644" w:rsidRPr="00743DF3" w:rsidRDefault="007A0E5C" w:rsidP="00177070">
            <w:pPr>
              <w:pStyle w:val="Tabellentext"/>
              <w:ind w:left="453" w:hanging="340"/>
              <w:rPr>
                <w:del w:id="1402" w:author="IQTIG" w:date="2020-04-28T19:37:00Z"/>
              </w:rPr>
            </w:pPr>
            <w:del w:id="1403" w:author="IQTIG" w:date="2020-04-28T19:37:00Z">
              <w:r>
                <w:delText>6 =</w:delText>
              </w:r>
              <w:r>
                <w:tab/>
                <w:delText>Undersensing</w:delText>
              </w:r>
            </w:del>
          </w:p>
          <w:p w14:paraId="2D987487" w14:textId="77777777" w:rsidR="000F0644" w:rsidRPr="00743DF3" w:rsidRDefault="007A0E5C" w:rsidP="00177070">
            <w:pPr>
              <w:pStyle w:val="Tabellentext"/>
              <w:ind w:left="453" w:hanging="340"/>
              <w:rPr>
                <w:del w:id="1404" w:author="IQTIG" w:date="2020-04-28T19:37:00Z"/>
              </w:rPr>
            </w:pPr>
            <w:del w:id="1405" w:author="IQTIG" w:date="2020-04-28T19:37:00Z">
              <w:r>
                <w:delText>7 =</w:delText>
              </w:r>
              <w:r>
                <w:tab/>
                <w:delText>Stimulationsverlust/​Reizschwellenanstieg</w:delText>
              </w:r>
            </w:del>
          </w:p>
          <w:p w14:paraId="4CBB22C7" w14:textId="77777777" w:rsidR="000F0644" w:rsidRPr="00743DF3" w:rsidRDefault="007A0E5C" w:rsidP="00177070">
            <w:pPr>
              <w:pStyle w:val="Tabellentext"/>
              <w:ind w:left="453" w:hanging="340"/>
              <w:rPr>
                <w:del w:id="1406" w:author="IQTIG" w:date="2020-04-28T19:37:00Z"/>
              </w:rPr>
            </w:pPr>
            <w:del w:id="1407" w:author="IQTIG" w:date="2020-04-28T19:37:00Z">
              <w:r>
                <w:delText>8 =</w:delText>
              </w:r>
              <w:r>
                <w:tab/>
                <w:delText>Infektion</w:delText>
              </w:r>
            </w:del>
          </w:p>
          <w:p w14:paraId="42320DED" w14:textId="77777777" w:rsidR="000F0644" w:rsidRPr="00743DF3" w:rsidRDefault="007A0E5C" w:rsidP="00177070">
            <w:pPr>
              <w:pStyle w:val="Tabellentext"/>
              <w:ind w:left="453" w:hanging="340"/>
              <w:rPr>
                <w:del w:id="1408" w:author="IQTIG" w:date="2020-04-28T19:37:00Z"/>
              </w:rPr>
            </w:pPr>
            <w:del w:id="1409" w:author="IQTIG" w:date="2020-04-28T19:37:00Z">
              <w:r>
                <w:delText>9 =</w:delText>
              </w:r>
              <w:r>
                <w:tab/>
                <w:delText>Myokardperforation</w:delText>
              </w:r>
            </w:del>
          </w:p>
          <w:p w14:paraId="154D0A94" w14:textId="77777777" w:rsidR="000F0644" w:rsidRPr="00743DF3" w:rsidRDefault="007A0E5C" w:rsidP="00177070">
            <w:pPr>
              <w:pStyle w:val="Tabellentext"/>
              <w:ind w:left="453" w:hanging="340"/>
              <w:rPr>
                <w:del w:id="1410" w:author="IQTIG" w:date="2020-04-28T19:37:00Z"/>
              </w:rPr>
            </w:pPr>
            <w:del w:id="1411" w:author="IQTIG" w:date="2020-04-28T19:37:00Z">
              <w:r>
                <w:delText>99 =</w:delText>
              </w:r>
              <w:r>
                <w:tab/>
                <w:delText>sonstige</w:delText>
              </w:r>
            </w:del>
          </w:p>
        </w:tc>
        <w:tc>
          <w:tcPr>
            <w:tcW w:w="1328" w:type="pct"/>
          </w:tcPr>
          <w:p w14:paraId="479B7C33" w14:textId="77777777" w:rsidR="000F0644" w:rsidRPr="00743DF3" w:rsidRDefault="007A0E5C" w:rsidP="000361A4">
            <w:pPr>
              <w:pStyle w:val="Tabellentext"/>
              <w:rPr>
                <w:del w:id="1412" w:author="IQTIG" w:date="2020-04-28T19:37:00Z"/>
              </w:rPr>
            </w:pPr>
            <w:del w:id="1413" w:author="IQTIG" w:date="2020-04-28T19:37:00Z">
              <w:r>
                <w:delText>DEFIASONVE3INDIK</w:delText>
              </w:r>
            </w:del>
          </w:p>
        </w:tc>
      </w:tr>
      <w:tr w:rsidR="00275B01" w:rsidRPr="00743DF3" w14:paraId="23544B7D" w14:textId="77777777" w:rsidTr="00133FB8">
        <w:trPr>
          <w:cnfStyle w:val="000000100000" w:firstRow="0" w:lastRow="0" w:firstColumn="0" w:lastColumn="0" w:oddVBand="0" w:evenVBand="0" w:oddHBand="1" w:evenHBand="0" w:firstRowFirstColumn="0" w:firstRowLastColumn="0" w:lastRowFirstColumn="0" w:lastRowLastColumn="0"/>
          <w:trHeight w:val="409"/>
          <w:del w:id="1414" w:author="IQTIG" w:date="2020-04-28T19:37:00Z"/>
        </w:trPr>
        <w:tc>
          <w:tcPr>
            <w:tcW w:w="626" w:type="pct"/>
          </w:tcPr>
          <w:p w14:paraId="023A7CD6" w14:textId="77777777" w:rsidR="000F0644" w:rsidRPr="00743DF3" w:rsidRDefault="007A0E5C" w:rsidP="000361A4">
            <w:pPr>
              <w:pStyle w:val="Tabellentext"/>
              <w:rPr>
                <w:del w:id="1415" w:author="IQTIG" w:date="2020-04-28T19:37:00Z"/>
              </w:rPr>
            </w:pPr>
            <w:del w:id="1416" w:author="IQTIG" w:date="2020-04-28T19:37:00Z">
              <w:r>
                <w:delText>46:B</w:delText>
              </w:r>
            </w:del>
          </w:p>
        </w:tc>
        <w:tc>
          <w:tcPr>
            <w:tcW w:w="1075" w:type="pct"/>
          </w:tcPr>
          <w:p w14:paraId="18D3C8C1" w14:textId="77777777" w:rsidR="000F0644" w:rsidRPr="00743DF3" w:rsidRDefault="007A0E5C" w:rsidP="000361A4">
            <w:pPr>
              <w:pStyle w:val="Tabellentext"/>
              <w:rPr>
                <w:del w:id="1417" w:author="IQTIG" w:date="2020-04-28T19:37:00Z"/>
              </w:rPr>
            </w:pPr>
            <w:del w:id="1418" w:author="IQTIG" w:date="2020-04-28T19:37:00Z">
              <w:r>
                <w:delText>Zeitabstand zur Implantation der revidierten, explantierten bzw. stillgelegten dritten Ventrikelsonde</w:delText>
              </w:r>
            </w:del>
          </w:p>
        </w:tc>
        <w:tc>
          <w:tcPr>
            <w:tcW w:w="326" w:type="pct"/>
          </w:tcPr>
          <w:p w14:paraId="0FC951A3" w14:textId="77777777" w:rsidR="000F0644" w:rsidRPr="00743DF3" w:rsidRDefault="007A0E5C" w:rsidP="000361A4">
            <w:pPr>
              <w:pStyle w:val="Tabellentext"/>
              <w:rPr>
                <w:del w:id="1419" w:author="IQTIG" w:date="2020-04-28T19:37:00Z"/>
              </w:rPr>
            </w:pPr>
            <w:del w:id="1420" w:author="IQTIG" w:date="2020-04-28T19:37:00Z">
              <w:r>
                <w:delText>K</w:delText>
              </w:r>
            </w:del>
          </w:p>
        </w:tc>
        <w:tc>
          <w:tcPr>
            <w:tcW w:w="1646" w:type="pct"/>
          </w:tcPr>
          <w:p w14:paraId="394D8334" w14:textId="77777777" w:rsidR="000F0644" w:rsidRPr="00743DF3" w:rsidRDefault="007A0E5C" w:rsidP="00177070">
            <w:pPr>
              <w:pStyle w:val="Tabellentext"/>
              <w:ind w:left="453" w:hanging="340"/>
              <w:rPr>
                <w:del w:id="1421" w:author="IQTIG" w:date="2020-04-28T19:37:00Z"/>
              </w:rPr>
            </w:pPr>
            <w:del w:id="1422" w:author="IQTIG" w:date="2020-04-28T19:37:00Z">
              <w:r>
                <w:delText>1 =</w:delText>
              </w:r>
              <w:r>
                <w:tab/>
                <w:delText>&lt;= 1 Jahr</w:delText>
              </w:r>
            </w:del>
          </w:p>
          <w:p w14:paraId="6DAF2313" w14:textId="77777777" w:rsidR="000F0644" w:rsidRPr="00743DF3" w:rsidRDefault="007A0E5C" w:rsidP="00177070">
            <w:pPr>
              <w:pStyle w:val="Tabellentext"/>
              <w:ind w:left="453" w:hanging="340"/>
              <w:rPr>
                <w:del w:id="1423" w:author="IQTIG" w:date="2020-04-28T19:37:00Z"/>
              </w:rPr>
            </w:pPr>
            <w:del w:id="1424" w:author="IQTIG" w:date="2020-04-28T19:37:00Z">
              <w:r>
                <w:delText>2 =</w:delText>
              </w:r>
              <w:r>
                <w:tab/>
                <w:delText>&gt; 1 Jahr</w:delText>
              </w:r>
            </w:del>
          </w:p>
          <w:p w14:paraId="72E19127" w14:textId="77777777" w:rsidR="000F0644" w:rsidRPr="00743DF3" w:rsidRDefault="007A0E5C" w:rsidP="00177070">
            <w:pPr>
              <w:pStyle w:val="Tabellentext"/>
              <w:ind w:left="453" w:hanging="340"/>
              <w:rPr>
                <w:del w:id="1425" w:author="IQTIG" w:date="2020-04-28T19:37:00Z"/>
              </w:rPr>
            </w:pPr>
            <w:del w:id="1426" w:author="IQTIG" w:date="2020-04-28T19:37:00Z">
              <w:r>
                <w:delText>9 =</w:delText>
              </w:r>
              <w:r>
                <w:tab/>
                <w:delText>unbekannt</w:delText>
              </w:r>
            </w:del>
          </w:p>
        </w:tc>
        <w:tc>
          <w:tcPr>
            <w:tcW w:w="1328" w:type="pct"/>
          </w:tcPr>
          <w:p w14:paraId="528A6BBE" w14:textId="77777777" w:rsidR="000F0644" w:rsidRPr="00743DF3" w:rsidRDefault="007A0E5C" w:rsidP="000361A4">
            <w:pPr>
              <w:pStyle w:val="Tabellentext"/>
              <w:rPr>
                <w:del w:id="1427" w:author="IQTIG" w:date="2020-04-28T19:37:00Z"/>
              </w:rPr>
            </w:pPr>
            <w:del w:id="1428" w:author="IQTIG" w:date="2020-04-28T19:37:00Z">
              <w:r>
                <w:delText>SONVE3ZEITIMPL</w:delText>
              </w:r>
            </w:del>
          </w:p>
        </w:tc>
      </w:tr>
      <w:tr w:rsidR="00275B01" w:rsidRPr="00743DF3" w14:paraId="0FC9EF21" w14:textId="77777777" w:rsidTr="00133FB8">
        <w:trPr>
          <w:cnfStyle w:val="000000010000" w:firstRow="0" w:lastRow="0" w:firstColumn="0" w:lastColumn="0" w:oddVBand="0" w:evenVBand="0" w:oddHBand="0" w:evenHBand="1" w:firstRowFirstColumn="0" w:firstRowLastColumn="0" w:lastRowFirstColumn="0" w:lastRowLastColumn="0"/>
          <w:trHeight w:val="409"/>
          <w:del w:id="1429" w:author="IQTIG" w:date="2020-04-28T19:37:00Z"/>
        </w:trPr>
        <w:tc>
          <w:tcPr>
            <w:tcW w:w="626" w:type="pct"/>
          </w:tcPr>
          <w:p w14:paraId="73E0D0BA" w14:textId="77777777" w:rsidR="000F0644" w:rsidRPr="00743DF3" w:rsidRDefault="007A0E5C" w:rsidP="000361A4">
            <w:pPr>
              <w:pStyle w:val="Tabellentext"/>
              <w:rPr>
                <w:del w:id="1430" w:author="IQTIG" w:date="2020-04-28T19:37:00Z"/>
              </w:rPr>
            </w:pPr>
            <w:del w:id="1431" w:author="IQTIG" w:date="2020-04-28T19:37:00Z">
              <w:r>
                <w:delText>51:B</w:delText>
              </w:r>
            </w:del>
          </w:p>
        </w:tc>
        <w:tc>
          <w:tcPr>
            <w:tcW w:w="1075" w:type="pct"/>
          </w:tcPr>
          <w:p w14:paraId="12B45301" w14:textId="77777777" w:rsidR="000F0644" w:rsidRPr="00743DF3" w:rsidRDefault="007A0E5C" w:rsidP="000361A4">
            <w:pPr>
              <w:pStyle w:val="Tabellentext"/>
              <w:rPr>
                <w:del w:id="1432" w:author="IQTIG" w:date="2020-04-28T19:37:00Z"/>
              </w:rPr>
            </w:pPr>
            <w:del w:id="1433" w:author="IQTIG" w:date="2020-04-28T19:37:00Z">
              <w:r>
                <w:delText>Problem</w:delText>
              </w:r>
            </w:del>
          </w:p>
        </w:tc>
        <w:tc>
          <w:tcPr>
            <w:tcW w:w="326" w:type="pct"/>
          </w:tcPr>
          <w:p w14:paraId="2AE10257" w14:textId="77777777" w:rsidR="000F0644" w:rsidRPr="00743DF3" w:rsidRDefault="007A0E5C" w:rsidP="000361A4">
            <w:pPr>
              <w:pStyle w:val="Tabellentext"/>
              <w:rPr>
                <w:del w:id="1434" w:author="IQTIG" w:date="2020-04-28T19:37:00Z"/>
              </w:rPr>
            </w:pPr>
            <w:del w:id="1435" w:author="IQTIG" w:date="2020-04-28T19:37:00Z">
              <w:r>
                <w:delText>K</w:delText>
              </w:r>
            </w:del>
          </w:p>
        </w:tc>
        <w:tc>
          <w:tcPr>
            <w:tcW w:w="1646" w:type="pct"/>
          </w:tcPr>
          <w:p w14:paraId="15238732" w14:textId="77777777" w:rsidR="000F0644" w:rsidRPr="00743DF3" w:rsidRDefault="007A0E5C" w:rsidP="00177070">
            <w:pPr>
              <w:pStyle w:val="Tabellentext"/>
              <w:ind w:left="453" w:hanging="340"/>
              <w:rPr>
                <w:del w:id="1436" w:author="IQTIG" w:date="2020-04-28T19:37:00Z"/>
              </w:rPr>
            </w:pPr>
            <w:del w:id="1437" w:author="IQTIG" w:date="2020-04-28T19:37:00Z">
              <w:r>
                <w:delText>0 =</w:delText>
              </w:r>
              <w:r>
                <w:tab/>
                <w:delText>Systemumstellung</w:delText>
              </w:r>
            </w:del>
          </w:p>
          <w:p w14:paraId="0F063680" w14:textId="77777777" w:rsidR="000F0644" w:rsidRPr="00743DF3" w:rsidRDefault="007A0E5C" w:rsidP="00177070">
            <w:pPr>
              <w:pStyle w:val="Tabellentext"/>
              <w:ind w:left="453" w:hanging="340"/>
              <w:rPr>
                <w:del w:id="1438" w:author="IQTIG" w:date="2020-04-28T19:37:00Z"/>
              </w:rPr>
            </w:pPr>
            <w:del w:id="1439" w:author="IQTIG" w:date="2020-04-28T19:37:00Z">
              <w:r>
                <w:delText>1 =</w:delText>
              </w:r>
              <w:r>
                <w:tab/>
                <w:delText>Dislokation</w:delText>
              </w:r>
            </w:del>
          </w:p>
          <w:p w14:paraId="7C657BDA" w14:textId="77777777" w:rsidR="000F0644" w:rsidRPr="00743DF3" w:rsidRDefault="007A0E5C" w:rsidP="00177070">
            <w:pPr>
              <w:pStyle w:val="Tabellentext"/>
              <w:ind w:left="453" w:hanging="340"/>
              <w:rPr>
                <w:del w:id="1440" w:author="IQTIG" w:date="2020-04-28T19:37:00Z"/>
              </w:rPr>
            </w:pPr>
            <w:del w:id="1441" w:author="IQTIG" w:date="2020-04-28T19:37:00Z">
              <w:r>
                <w:delText>2 =</w:delText>
              </w:r>
              <w:r>
                <w:tab/>
                <w:delText>Sondenbruch/​Isolationsdefekt</w:delText>
              </w:r>
            </w:del>
          </w:p>
          <w:p w14:paraId="5C4D529B" w14:textId="77777777" w:rsidR="000F0644" w:rsidRPr="00743DF3" w:rsidRDefault="007A0E5C" w:rsidP="00177070">
            <w:pPr>
              <w:pStyle w:val="Tabellentext"/>
              <w:ind w:left="453" w:hanging="340"/>
              <w:rPr>
                <w:del w:id="1442" w:author="IQTIG" w:date="2020-04-28T19:37:00Z"/>
              </w:rPr>
            </w:pPr>
            <w:del w:id="1443" w:author="IQTIG" w:date="2020-04-28T19:37:00Z">
              <w:r>
                <w:delText>3 =</w:delText>
              </w:r>
              <w:r>
                <w:tab/>
                <w:delText>fehlerhafte Konnektion</w:delText>
              </w:r>
            </w:del>
          </w:p>
          <w:p w14:paraId="1D66DA41" w14:textId="77777777" w:rsidR="000F0644" w:rsidRPr="00743DF3" w:rsidRDefault="007A0E5C" w:rsidP="00177070">
            <w:pPr>
              <w:pStyle w:val="Tabellentext"/>
              <w:ind w:left="453" w:hanging="340"/>
              <w:rPr>
                <w:del w:id="1444" w:author="IQTIG" w:date="2020-04-28T19:37:00Z"/>
              </w:rPr>
            </w:pPr>
            <w:del w:id="1445" w:author="IQTIG" w:date="2020-04-28T19:37:00Z">
              <w:r>
                <w:delText>4 =</w:delText>
              </w:r>
              <w:r>
                <w:tab/>
                <w:delText>Infektion</w:delText>
              </w:r>
            </w:del>
          </w:p>
          <w:p w14:paraId="0DCFB034" w14:textId="77777777" w:rsidR="000F0644" w:rsidRPr="00743DF3" w:rsidRDefault="007A0E5C" w:rsidP="00177070">
            <w:pPr>
              <w:pStyle w:val="Tabellentext"/>
              <w:ind w:left="453" w:hanging="340"/>
              <w:rPr>
                <w:del w:id="1446" w:author="IQTIG" w:date="2020-04-28T19:37:00Z"/>
              </w:rPr>
            </w:pPr>
            <w:del w:id="1447" w:author="IQTIG" w:date="2020-04-28T19:37:00Z">
              <w:r>
                <w:delText>5 =</w:delText>
              </w:r>
              <w:r>
                <w:tab/>
                <w:delText>Myokardperforation</w:delText>
              </w:r>
            </w:del>
          </w:p>
          <w:p w14:paraId="73A78464" w14:textId="77777777" w:rsidR="000F0644" w:rsidRPr="00743DF3" w:rsidRDefault="007A0E5C" w:rsidP="00177070">
            <w:pPr>
              <w:pStyle w:val="Tabellentext"/>
              <w:ind w:left="453" w:hanging="340"/>
              <w:rPr>
                <w:del w:id="1448" w:author="IQTIG" w:date="2020-04-28T19:37:00Z"/>
              </w:rPr>
            </w:pPr>
            <w:del w:id="1449" w:author="IQTIG" w:date="2020-04-28T19:37:00Z">
              <w:r>
                <w:delText>6 =</w:delText>
              </w:r>
              <w:r>
                <w:tab/>
                <w:delText>ineffektive Defibrillation</w:delText>
              </w:r>
            </w:del>
          </w:p>
          <w:p w14:paraId="7C8EF7CC" w14:textId="77777777" w:rsidR="000F0644" w:rsidRPr="00743DF3" w:rsidRDefault="007A0E5C" w:rsidP="00177070">
            <w:pPr>
              <w:pStyle w:val="Tabellentext"/>
              <w:ind w:left="453" w:hanging="340"/>
              <w:rPr>
                <w:del w:id="1450" w:author="IQTIG" w:date="2020-04-28T19:37:00Z"/>
              </w:rPr>
            </w:pPr>
            <w:del w:id="1451" w:author="IQTIG" w:date="2020-04-28T19:37:00Z">
              <w:r>
                <w:delText>9 =</w:delText>
              </w:r>
              <w:r>
                <w:tab/>
                <w:delText>sonstige</w:delText>
              </w:r>
            </w:del>
          </w:p>
        </w:tc>
        <w:tc>
          <w:tcPr>
            <w:tcW w:w="1328" w:type="pct"/>
          </w:tcPr>
          <w:p w14:paraId="13C53689" w14:textId="77777777" w:rsidR="000F0644" w:rsidRPr="00743DF3" w:rsidRDefault="007A0E5C" w:rsidP="000361A4">
            <w:pPr>
              <w:pStyle w:val="Tabellentext"/>
              <w:rPr>
                <w:del w:id="1452" w:author="IQTIG" w:date="2020-04-28T19:37:00Z"/>
              </w:rPr>
            </w:pPr>
            <w:del w:id="1453" w:author="IQTIG" w:date="2020-04-28T19:37:00Z">
              <w:r>
                <w:delText>DEFIASONANDINDIK</w:delText>
              </w:r>
            </w:del>
          </w:p>
        </w:tc>
      </w:tr>
      <w:tr w:rsidR="00275B01" w:rsidRPr="00743DF3" w14:paraId="79B65DA9" w14:textId="77777777" w:rsidTr="00133FB8">
        <w:trPr>
          <w:cnfStyle w:val="000000100000" w:firstRow="0" w:lastRow="0" w:firstColumn="0" w:lastColumn="0" w:oddVBand="0" w:evenVBand="0" w:oddHBand="1" w:evenHBand="0" w:firstRowFirstColumn="0" w:firstRowLastColumn="0" w:lastRowFirstColumn="0" w:lastRowLastColumn="0"/>
          <w:trHeight w:val="409"/>
          <w:del w:id="1454" w:author="IQTIG" w:date="2020-04-28T19:37:00Z"/>
        </w:trPr>
        <w:tc>
          <w:tcPr>
            <w:tcW w:w="626" w:type="pct"/>
          </w:tcPr>
          <w:p w14:paraId="50E771CB" w14:textId="77777777" w:rsidR="000F0644" w:rsidRPr="00743DF3" w:rsidRDefault="007A0E5C" w:rsidP="000361A4">
            <w:pPr>
              <w:pStyle w:val="Tabellentext"/>
              <w:rPr>
                <w:del w:id="1455" w:author="IQTIG" w:date="2020-04-28T19:37:00Z"/>
              </w:rPr>
            </w:pPr>
            <w:del w:id="1456" w:author="IQTIG" w:date="2020-04-28T19:37:00Z">
              <w:r>
                <w:delText>52:B</w:delText>
              </w:r>
            </w:del>
          </w:p>
        </w:tc>
        <w:tc>
          <w:tcPr>
            <w:tcW w:w="1075" w:type="pct"/>
          </w:tcPr>
          <w:p w14:paraId="5A056A69" w14:textId="77777777" w:rsidR="000F0644" w:rsidRPr="00743DF3" w:rsidRDefault="007A0E5C" w:rsidP="000361A4">
            <w:pPr>
              <w:pStyle w:val="Tabellentext"/>
              <w:rPr>
                <w:del w:id="1457" w:author="IQTIG" w:date="2020-04-28T19:37:00Z"/>
              </w:rPr>
            </w:pPr>
            <w:del w:id="1458" w:author="IQTIG" w:date="2020-04-28T19:37:00Z">
              <w:r>
                <w:delText>Zeitabstand zur Implantation der revidierten, explantierten bzw. stillgelegten anderen Defibrillationssonde(n)</w:delText>
              </w:r>
            </w:del>
          </w:p>
        </w:tc>
        <w:tc>
          <w:tcPr>
            <w:tcW w:w="326" w:type="pct"/>
          </w:tcPr>
          <w:p w14:paraId="1CD02D0A" w14:textId="77777777" w:rsidR="000F0644" w:rsidRPr="00743DF3" w:rsidRDefault="007A0E5C" w:rsidP="000361A4">
            <w:pPr>
              <w:pStyle w:val="Tabellentext"/>
              <w:rPr>
                <w:del w:id="1459" w:author="IQTIG" w:date="2020-04-28T19:37:00Z"/>
              </w:rPr>
            </w:pPr>
            <w:del w:id="1460" w:author="IQTIG" w:date="2020-04-28T19:37:00Z">
              <w:r>
                <w:delText>K</w:delText>
              </w:r>
            </w:del>
          </w:p>
        </w:tc>
        <w:tc>
          <w:tcPr>
            <w:tcW w:w="1646" w:type="pct"/>
          </w:tcPr>
          <w:p w14:paraId="795CABE0" w14:textId="77777777" w:rsidR="000F0644" w:rsidRPr="00743DF3" w:rsidRDefault="007A0E5C" w:rsidP="00177070">
            <w:pPr>
              <w:pStyle w:val="Tabellentext"/>
              <w:ind w:left="453" w:hanging="340"/>
              <w:rPr>
                <w:del w:id="1461" w:author="IQTIG" w:date="2020-04-28T19:37:00Z"/>
              </w:rPr>
            </w:pPr>
            <w:del w:id="1462" w:author="IQTIG" w:date="2020-04-28T19:37:00Z">
              <w:r>
                <w:delText>1 =</w:delText>
              </w:r>
              <w:r>
                <w:tab/>
                <w:delText>&lt;= 1 Jahr</w:delText>
              </w:r>
            </w:del>
          </w:p>
          <w:p w14:paraId="733AA902" w14:textId="77777777" w:rsidR="000F0644" w:rsidRPr="00743DF3" w:rsidRDefault="007A0E5C" w:rsidP="00177070">
            <w:pPr>
              <w:pStyle w:val="Tabellentext"/>
              <w:ind w:left="453" w:hanging="340"/>
              <w:rPr>
                <w:del w:id="1463" w:author="IQTIG" w:date="2020-04-28T19:37:00Z"/>
              </w:rPr>
            </w:pPr>
            <w:del w:id="1464" w:author="IQTIG" w:date="2020-04-28T19:37:00Z">
              <w:r>
                <w:delText>2 =</w:delText>
              </w:r>
              <w:r>
                <w:tab/>
                <w:delText>&gt; 1 Jahr</w:delText>
              </w:r>
            </w:del>
          </w:p>
          <w:p w14:paraId="2C729CA7" w14:textId="77777777" w:rsidR="000F0644" w:rsidRPr="00743DF3" w:rsidRDefault="007A0E5C" w:rsidP="00177070">
            <w:pPr>
              <w:pStyle w:val="Tabellentext"/>
              <w:ind w:left="453" w:hanging="340"/>
              <w:rPr>
                <w:del w:id="1465" w:author="IQTIG" w:date="2020-04-28T19:37:00Z"/>
              </w:rPr>
            </w:pPr>
            <w:del w:id="1466" w:author="IQTIG" w:date="2020-04-28T19:37:00Z">
              <w:r>
                <w:delText>9 =</w:delText>
              </w:r>
              <w:r>
                <w:tab/>
                <w:delText>unbekannt</w:delText>
              </w:r>
            </w:del>
          </w:p>
        </w:tc>
        <w:tc>
          <w:tcPr>
            <w:tcW w:w="1328" w:type="pct"/>
          </w:tcPr>
          <w:p w14:paraId="43F06DF0" w14:textId="77777777" w:rsidR="000F0644" w:rsidRPr="00743DF3" w:rsidRDefault="007A0E5C" w:rsidP="000361A4">
            <w:pPr>
              <w:pStyle w:val="Tabellentext"/>
              <w:rPr>
                <w:del w:id="1467" w:author="IQTIG" w:date="2020-04-28T19:37:00Z"/>
              </w:rPr>
            </w:pPr>
            <w:del w:id="1468" w:author="IQTIG" w:date="2020-04-28T19:37:00Z">
              <w:r>
                <w:delText>SONASZEITIMPL</w:delText>
              </w:r>
            </w:del>
          </w:p>
        </w:tc>
      </w:tr>
      <w:tr w:rsidR="00275B01" w:rsidRPr="00743DF3" w14:paraId="20AD10F7" w14:textId="77777777" w:rsidTr="00133FB8">
        <w:trPr>
          <w:cnfStyle w:val="000000010000" w:firstRow="0" w:lastRow="0" w:firstColumn="0" w:lastColumn="0" w:oddVBand="0" w:evenVBand="0" w:oddHBand="0" w:evenHBand="1" w:firstRowFirstColumn="0" w:firstRowLastColumn="0" w:lastRowFirstColumn="0" w:lastRowLastColumn="0"/>
          <w:trHeight w:val="409"/>
          <w:del w:id="1469" w:author="IQTIG" w:date="2020-04-28T19:37:00Z"/>
        </w:trPr>
        <w:tc>
          <w:tcPr>
            <w:tcW w:w="626" w:type="pct"/>
          </w:tcPr>
          <w:p w14:paraId="6434158D" w14:textId="77777777" w:rsidR="000F0644" w:rsidRPr="00743DF3" w:rsidRDefault="007A0E5C" w:rsidP="000361A4">
            <w:pPr>
              <w:pStyle w:val="Tabellentext"/>
              <w:rPr>
                <w:del w:id="1470" w:author="IQTIG" w:date="2020-04-28T19:37:00Z"/>
              </w:rPr>
            </w:pPr>
            <w:del w:id="1471" w:author="IQTIG" w:date="2020-04-28T19:37:00Z">
              <w:r>
                <w:delText>EF*</w:delText>
              </w:r>
            </w:del>
          </w:p>
        </w:tc>
        <w:tc>
          <w:tcPr>
            <w:tcW w:w="1075" w:type="pct"/>
          </w:tcPr>
          <w:p w14:paraId="3D2BB77C" w14:textId="77777777" w:rsidR="000F0644" w:rsidRPr="00743DF3" w:rsidRDefault="007A0E5C" w:rsidP="000361A4">
            <w:pPr>
              <w:pStyle w:val="Tabellentext"/>
              <w:rPr>
                <w:del w:id="1472" w:author="IQTIG" w:date="2020-04-28T19:37:00Z"/>
              </w:rPr>
            </w:pPr>
            <w:del w:id="1473" w:author="IQTIG" w:date="2020-04-28T19:37:00Z">
              <w:r>
                <w:delText>Quartal der Operation</w:delText>
              </w:r>
            </w:del>
          </w:p>
        </w:tc>
        <w:tc>
          <w:tcPr>
            <w:tcW w:w="326" w:type="pct"/>
          </w:tcPr>
          <w:p w14:paraId="512AF426" w14:textId="77777777" w:rsidR="000F0644" w:rsidRPr="00743DF3" w:rsidRDefault="007A0E5C" w:rsidP="000361A4">
            <w:pPr>
              <w:pStyle w:val="Tabellentext"/>
              <w:rPr>
                <w:del w:id="1474" w:author="IQTIG" w:date="2020-04-28T19:37:00Z"/>
              </w:rPr>
            </w:pPr>
            <w:del w:id="1475" w:author="IQTIG" w:date="2020-04-28T19:37:00Z">
              <w:r>
                <w:delText>-</w:delText>
              </w:r>
            </w:del>
          </w:p>
        </w:tc>
        <w:tc>
          <w:tcPr>
            <w:tcW w:w="1646" w:type="pct"/>
          </w:tcPr>
          <w:p w14:paraId="77E5496A" w14:textId="77777777" w:rsidR="000F0644" w:rsidRPr="00743DF3" w:rsidRDefault="007A0E5C" w:rsidP="00177070">
            <w:pPr>
              <w:pStyle w:val="Tabellentext"/>
              <w:ind w:left="453" w:hanging="340"/>
              <w:rPr>
                <w:del w:id="1476" w:author="IQTIG" w:date="2020-04-28T19:37:00Z"/>
              </w:rPr>
            </w:pPr>
            <w:del w:id="1477" w:author="IQTIG" w:date="2020-04-28T19:37:00Z">
              <w:r>
                <w:delText>quartal(OPDATUM)</w:delText>
              </w:r>
            </w:del>
          </w:p>
        </w:tc>
        <w:tc>
          <w:tcPr>
            <w:tcW w:w="1328" w:type="pct"/>
          </w:tcPr>
          <w:p w14:paraId="323E7220" w14:textId="77777777" w:rsidR="000F0644" w:rsidRPr="00743DF3" w:rsidRDefault="007A0E5C" w:rsidP="000361A4">
            <w:pPr>
              <w:pStyle w:val="Tabellentext"/>
              <w:rPr>
                <w:del w:id="1478" w:author="IQTIG" w:date="2020-04-28T19:37:00Z"/>
              </w:rPr>
            </w:pPr>
            <w:del w:id="1479" w:author="IQTIG" w:date="2020-04-28T19:37:00Z">
              <w:r>
                <w:delText>opquartal</w:delText>
              </w:r>
            </w:del>
          </w:p>
        </w:tc>
      </w:tr>
    </w:tbl>
    <w:p w14:paraId="2A709751" w14:textId="77777777" w:rsidR="00A53F02" w:rsidRDefault="007A0E5C" w:rsidP="00A53F02">
      <w:pPr>
        <w:spacing w:after="0"/>
        <w:rPr>
          <w:del w:id="1480" w:author="IQTIG" w:date="2020-04-28T19:37:00Z"/>
          <w:sz w:val="14"/>
          <w:szCs w:val="14"/>
        </w:rPr>
      </w:pPr>
      <w:del w:id="1481" w:author="IQTIG" w:date="2020-04-28T19:37:00Z">
        <w:r w:rsidRPr="003021AF">
          <w:rPr>
            <w:sz w:val="14"/>
            <w:szCs w:val="14"/>
          </w:rPr>
          <w:delText>*Ersatzfeld im Exportformat</w:delText>
        </w:r>
      </w:del>
    </w:p>
    <w:p w14:paraId="3C69D21F" w14:textId="77777777" w:rsidR="007809D6" w:rsidRDefault="007809D6">
      <w:pPr>
        <w:rPr>
          <w:del w:id="1482" w:author="IQTIG" w:date="2020-04-28T19:37:00Z"/>
        </w:rPr>
        <w:sectPr w:rsidR="007809D6" w:rsidSect="00163BAC">
          <w:headerReference w:type="even" r:id="rId65"/>
          <w:headerReference w:type="default" r:id="rId66"/>
          <w:footerReference w:type="even" r:id="rId67"/>
          <w:footerReference w:type="default" r:id="rId68"/>
          <w:headerReference w:type="first" r:id="rId69"/>
          <w:footerReference w:type="first" r:id="rId70"/>
          <w:pgSz w:w="11906" w:h="16838"/>
          <w:pgMar w:top="1418" w:right="1134" w:bottom="1418" w:left="1701" w:header="454" w:footer="737" w:gutter="0"/>
          <w:cols w:space="708"/>
          <w:docGrid w:linePitch="360"/>
        </w:sectPr>
      </w:pPr>
    </w:p>
    <w:p w14:paraId="42AEC4FB" w14:textId="77777777" w:rsidR="0094520C" w:rsidRDefault="007A0E5C" w:rsidP="0094520C">
      <w:pPr>
        <w:pStyle w:val="Absatzberschriftebene2nurinNavigation"/>
        <w:rPr>
          <w:del w:id="1483" w:author="IQTIG" w:date="2020-04-28T19:37:00Z"/>
        </w:rPr>
      </w:pPr>
      <w:del w:id="1484" w:author="IQTIG" w:date="2020-04-28T19:37:00Z">
        <w:r>
          <w:delText>Eigenschaften und Berechnung</w:delText>
        </w:r>
      </w:del>
    </w:p>
    <w:tbl>
      <w:tblPr>
        <w:tblStyle w:val="IQTIGStandarderste-Spalte"/>
        <w:tblW w:w="0" w:type="auto"/>
        <w:tblLook w:val="0680" w:firstRow="0" w:lastRow="0" w:firstColumn="1" w:lastColumn="0" w:noHBand="1" w:noVBand="1"/>
      </w:tblPr>
      <w:tblGrid>
        <w:gridCol w:w="3119"/>
        <w:gridCol w:w="5885"/>
      </w:tblGrid>
      <w:tr w:rsidR="000517F0" w14:paraId="73BC3DF4" w14:textId="77777777" w:rsidTr="00025F80">
        <w:trPr>
          <w:trHeight w:val="221"/>
          <w:del w:id="1485" w:author="IQTIG" w:date="2020-04-28T19:37:00Z"/>
        </w:trPr>
        <w:tc>
          <w:tcPr>
            <w:cnfStyle w:val="001000000000" w:firstRow="0" w:lastRow="0" w:firstColumn="1" w:lastColumn="0" w:oddVBand="0" w:evenVBand="0" w:oddHBand="0" w:evenHBand="0" w:firstRowFirstColumn="0" w:firstRowLastColumn="0" w:lastRowFirstColumn="0" w:lastRowLastColumn="0"/>
            <w:tcW w:w="3119" w:type="dxa"/>
          </w:tcPr>
          <w:p w14:paraId="45C7A33B" w14:textId="77777777" w:rsidR="000517F0" w:rsidRPr="000517F0" w:rsidRDefault="007A0E5C" w:rsidP="009A4847">
            <w:pPr>
              <w:pStyle w:val="Tabellenkopf"/>
              <w:rPr>
                <w:del w:id="1486" w:author="IQTIG" w:date="2020-04-28T19:37:00Z"/>
              </w:rPr>
            </w:pPr>
            <w:del w:id="1487" w:author="IQTIG" w:date="2020-04-28T19:37:00Z">
              <w:r>
                <w:delText>ID</w:delText>
              </w:r>
            </w:del>
          </w:p>
        </w:tc>
        <w:tc>
          <w:tcPr>
            <w:tcW w:w="5885" w:type="dxa"/>
          </w:tcPr>
          <w:p w14:paraId="16CDE44E" w14:textId="77777777" w:rsidR="000517F0" w:rsidRDefault="007A0E5C" w:rsidP="000517F0">
            <w:pPr>
              <w:pStyle w:val="Tabellentext"/>
              <w:cnfStyle w:val="000000000000" w:firstRow="0" w:lastRow="0" w:firstColumn="0" w:lastColumn="0" w:oddVBand="0" w:evenVBand="0" w:oddHBand="0" w:evenHBand="0" w:firstRowFirstColumn="0" w:firstRowLastColumn="0" w:lastRowFirstColumn="0" w:lastRowLastColumn="0"/>
              <w:rPr>
                <w:del w:id="1488" w:author="IQTIG" w:date="2020-04-28T19:37:00Z"/>
              </w:rPr>
            </w:pPr>
            <w:del w:id="1489" w:author="IQTIG" w:date="2020-04-28T19:37:00Z">
              <w:r>
                <w:delText>52002</w:delText>
              </w:r>
            </w:del>
          </w:p>
        </w:tc>
      </w:tr>
      <w:tr w:rsidR="000955B5" w14:paraId="73568349" w14:textId="77777777" w:rsidTr="00025F80">
        <w:trPr>
          <w:trHeight w:val="221"/>
          <w:del w:id="1490" w:author="IQTIG" w:date="2020-04-28T19:37:00Z"/>
        </w:trPr>
        <w:tc>
          <w:tcPr>
            <w:cnfStyle w:val="001000000000" w:firstRow="0" w:lastRow="0" w:firstColumn="1" w:lastColumn="0" w:oddVBand="0" w:evenVBand="0" w:oddHBand="0" w:evenHBand="0" w:firstRowFirstColumn="0" w:firstRowLastColumn="0" w:lastRowFirstColumn="0" w:lastRowLastColumn="0"/>
            <w:tcW w:w="3119" w:type="dxa"/>
          </w:tcPr>
          <w:p w14:paraId="17A1ADA2" w14:textId="77777777" w:rsidR="000955B5" w:rsidRDefault="007A0E5C" w:rsidP="009A4847">
            <w:pPr>
              <w:pStyle w:val="Tabellenkopf"/>
              <w:rPr>
                <w:del w:id="1491" w:author="IQTIG" w:date="2020-04-28T19:37:00Z"/>
              </w:rPr>
            </w:pPr>
            <w:del w:id="1492" w:author="IQTIG" w:date="2020-04-28T19:37:00Z">
              <w:r>
                <w:delText>Bezeichnung</w:delText>
              </w:r>
            </w:del>
          </w:p>
        </w:tc>
        <w:tc>
          <w:tcPr>
            <w:tcW w:w="5885" w:type="dxa"/>
          </w:tcPr>
          <w:p w14:paraId="308EDA39" w14:textId="77777777" w:rsidR="000955B5" w:rsidRDefault="007A0E5C" w:rsidP="000517F0">
            <w:pPr>
              <w:pStyle w:val="Tabellentext"/>
              <w:cnfStyle w:val="000000000000" w:firstRow="0" w:lastRow="0" w:firstColumn="0" w:lastColumn="0" w:oddVBand="0" w:evenVBand="0" w:oddHBand="0" w:evenHBand="0" w:firstRowFirstColumn="0" w:firstRowLastColumn="0" w:lastRowFirstColumn="0" w:lastRowLastColumn="0"/>
              <w:rPr>
                <w:del w:id="1493" w:author="IQTIG" w:date="2020-04-28T19:37:00Z"/>
              </w:rPr>
            </w:pPr>
            <w:del w:id="1494" w:author="IQTIG" w:date="2020-04-28T19:37:00Z">
              <w:r>
                <w:delText>Infektion als Indikation zum Folgeeingriff</w:delText>
              </w:r>
            </w:del>
          </w:p>
        </w:tc>
      </w:tr>
      <w:tr w:rsidR="000955B5" w14:paraId="1245E819" w14:textId="77777777" w:rsidTr="00025F80">
        <w:trPr>
          <w:trHeight w:val="221"/>
          <w:del w:id="1495" w:author="IQTIG" w:date="2020-04-28T19:37:00Z"/>
        </w:trPr>
        <w:tc>
          <w:tcPr>
            <w:cnfStyle w:val="001000000000" w:firstRow="0" w:lastRow="0" w:firstColumn="1" w:lastColumn="0" w:oddVBand="0" w:evenVBand="0" w:oddHBand="0" w:evenHBand="0" w:firstRowFirstColumn="0" w:firstRowLastColumn="0" w:lastRowFirstColumn="0" w:lastRowLastColumn="0"/>
            <w:tcW w:w="3119" w:type="dxa"/>
          </w:tcPr>
          <w:p w14:paraId="58F78BC4" w14:textId="77777777" w:rsidR="000955B5" w:rsidRDefault="007A0E5C" w:rsidP="009A4847">
            <w:pPr>
              <w:pStyle w:val="Tabellenkopf"/>
              <w:rPr>
                <w:del w:id="1496" w:author="IQTIG" w:date="2020-04-28T19:37:00Z"/>
              </w:rPr>
            </w:pPr>
            <w:del w:id="1497" w:author="IQTIG" w:date="2020-04-28T19:37:00Z">
              <w:r>
                <w:delText>Indikatortyp</w:delText>
              </w:r>
            </w:del>
          </w:p>
        </w:tc>
        <w:tc>
          <w:tcPr>
            <w:tcW w:w="5885" w:type="dxa"/>
          </w:tcPr>
          <w:p w14:paraId="2BB9CEF9" w14:textId="77777777" w:rsidR="000955B5" w:rsidRDefault="007A0E5C" w:rsidP="000517F0">
            <w:pPr>
              <w:pStyle w:val="Tabellentext"/>
              <w:cnfStyle w:val="000000000000" w:firstRow="0" w:lastRow="0" w:firstColumn="0" w:lastColumn="0" w:oddVBand="0" w:evenVBand="0" w:oddHBand="0" w:evenHBand="0" w:firstRowFirstColumn="0" w:firstRowLastColumn="0" w:lastRowFirstColumn="0" w:lastRowLastColumn="0"/>
              <w:rPr>
                <w:del w:id="1498" w:author="IQTIG" w:date="2020-04-28T19:37:00Z"/>
              </w:rPr>
            </w:pPr>
            <w:del w:id="1499" w:author="IQTIG" w:date="2020-04-28T19:37:00Z">
              <w:r>
                <w:delText>Ergebnisindikator</w:delText>
              </w:r>
            </w:del>
          </w:p>
        </w:tc>
      </w:tr>
      <w:tr w:rsidR="000955B5" w14:paraId="07216B98" w14:textId="77777777" w:rsidTr="00025F80">
        <w:trPr>
          <w:trHeight w:val="221"/>
          <w:del w:id="1500" w:author="IQTIG" w:date="2020-04-28T19:37:00Z"/>
        </w:trPr>
        <w:tc>
          <w:tcPr>
            <w:cnfStyle w:val="001000000000" w:firstRow="0" w:lastRow="0" w:firstColumn="1" w:lastColumn="0" w:oddVBand="0" w:evenVBand="0" w:oddHBand="0" w:evenHBand="0" w:firstRowFirstColumn="0" w:firstRowLastColumn="0" w:lastRowFirstColumn="0" w:lastRowLastColumn="0"/>
            <w:tcW w:w="3119" w:type="dxa"/>
          </w:tcPr>
          <w:p w14:paraId="1EE5BF0E" w14:textId="77777777" w:rsidR="000955B5" w:rsidRDefault="007A0E5C" w:rsidP="000955B5">
            <w:pPr>
              <w:pStyle w:val="Tabellenkopf"/>
              <w:rPr>
                <w:del w:id="1501" w:author="IQTIG" w:date="2020-04-28T19:37:00Z"/>
              </w:rPr>
            </w:pPr>
            <w:del w:id="1502" w:author="IQTIG" w:date="2020-04-28T19:37:00Z">
              <w:r>
                <w:delText>Art des Wertes</w:delText>
              </w:r>
            </w:del>
          </w:p>
        </w:tc>
        <w:tc>
          <w:tcPr>
            <w:tcW w:w="5885" w:type="dxa"/>
          </w:tcPr>
          <w:p w14:paraId="6EDF49DC" w14:textId="77777777" w:rsidR="000955B5" w:rsidRDefault="007A0E5C" w:rsidP="000955B5">
            <w:pPr>
              <w:pStyle w:val="Tabellentext"/>
              <w:cnfStyle w:val="000000000000" w:firstRow="0" w:lastRow="0" w:firstColumn="0" w:lastColumn="0" w:oddVBand="0" w:evenVBand="0" w:oddHBand="0" w:evenHBand="0" w:firstRowFirstColumn="0" w:firstRowLastColumn="0" w:lastRowFirstColumn="0" w:lastRowLastColumn="0"/>
              <w:rPr>
                <w:del w:id="1503" w:author="IQTIG" w:date="2020-04-28T19:37:00Z"/>
              </w:rPr>
            </w:pPr>
            <w:del w:id="1504" w:author="IQTIG" w:date="2020-04-28T19:37:00Z">
              <w:r>
                <w:delText>Qualitätsindikator</w:delText>
              </w:r>
            </w:del>
          </w:p>
        </w:tc>
      </w:tr>
      <w:tr w:rsidR="000955B5" w14:paraId="2F7AC7AB" w14:textId="77777777" w:rsidTr="00025F80">
        <w:trPr>
          <w:trHeight w:val="221"/>
          <w:del w:id="1505" w:author="IQTIG" w:date="2020-04-28T19:37:00Z"/>
        </w:trPr>
        <w:tc>
          <w:tcPr>
            <w:cnfStyle w:val="001000000000" w:firstRow="0" w:lastRow="0" w:firstColumn="1" w:lastColumn="0" w:oddVBand="0" w:evenVBand="0" w:oddHBand="0" w:evenHBand="0" w:firstRowFirstColumn="0" w:firstRowLastColumn="0" w:lastRowFirstColumn="0" w:lastRowLastColumn="0"/>
            <w:tcW w:w="3119" w:type="dxa"/>
          </w:tcPr>
          <w:p w14:paraId="282964A3" w14:textId="77777777" w:rsidR="000955B5" w:rsidRDefault="007A0E5C" w:rsidP="000955B5">
            <w:pPr>
              <w:pStyle w:val="Tabellenkopf"/>
              <w:rPr>
                <w:del w:id="1506" w:author="IQTIG" w:date="2020-04-28T19:37:00Z"/>
              </w:rPr>
            </w:pPr>
            <w:del w:id="1507" w:author="IQTIG" w:date="2020-04-28T19:37:00Z">
              <w:r>
                <w:delText>Bezug zum Verfahren</w:delText>
              </w:r>
            </w:del>
          </w:p>
        </w:tc>
        <w:tc>
          <w:tcPr>
            <w:tcW w:w="5885" w:type="dxa"/>
          </w:tcPr>
          <w:p w14:paraId="57068074" w14:textId="77777777" w:rsidR="000955B5" w:rsidRDefault="007A0E5C" w:rsidP="000955B5">
            <w:pPr>
              <w:pStyle w:val="Tabellentext"/>
              <w:cnfStyle w:val="000000000000" w:firstRow="0" w:lastRow="0" w:firstColumn="0" w:lastColumn="0" w:oddVBand="0" w:evenVBand="0" w:oddHBand="0" w:evenHBand="0" w:firstRowFirstColumn="0" w:firstRowLastColumn="0" w:lastRowFirstColumn="0" w:lastRowLastColumn="0"/>
              <w:rPr>
                <w:del w:id="1508" w:author="IQTIG" w:date="2020-04-28T19:37:00Z"/>
              </w:rPr>
            </w:pPr>
            <w:del w:id="1509" w:author="IQTIG" w:date="2020-04-28T19:37:00Z">
              <w:r>
                <w:delText>DeQS</w:delText>
              </w:r>
            </w:del>
          </w:p>
        </w:tc>
      </w:tr>
      <w:tr w:rsidR="000955B5" w14:paraId="5CD0DF22" w14:textId="77777777" w:rsidTr="00025F80">
        <w:trPr>
          <w:trHeight w:val="221"/>
          <w:del w:id="1510" w:author="IQTIG" w:date="2020-04-28T19:37:00Z"/>
        </w:trPr>
        <w:tc>
          <w:tcPr>
            <w:cnfStyle w:val="001000000000" w:firstRow="0" w:lastRow="0" w:firstColumn="1" w:lastColumn="0" w:oddVBand="0" w:evenVBand="0" w:oddHBand="0" w:evenHBand="0" w:firstRowFirstColumn="0" w:firstRowLastColumn="0" w:lastRowFirstColumn="0" w:lastRowLastColumn="0"/>
            <w:tcW w:w="3119" w:type="dxa"/>
          </w:tcPr>
          <w:p w14:paraId="144AC9AF" w14:textId="77777777" w:rsidR="000955B5" w:rsidRDefault="007A0E5C" w:rsidP="000955B5">
            <w:pPr>
              <w:pStyle w:val="Tabellenkopf"/>
              <w:rPr>
                <w:del w:id="1511" w:author="IQTIG" w:date="2020-04-28T19:37:00Z"/>
              </w:rPr>
            </w:pPr>
            <w:del w:id="1512" w:author="IQTIG" w:date="2020-04-28T19:37:00Z">
              <w:r>
                <w:delText>Bewertungsart</w:delText>
              </w:r>
            </w:del>
          </w:p>
        </w:tc>
        <w:tc>
          <w:tcPr>
            <w:tcW w:w="5885" w:type="dxa"/>
          </w:tcPr>
          <w:p w14:paraId="1427FAE5" w14:textId="77777777" w:rsidR="000955B5" w:rsidRDefault="007A0E5C" w:rsidP="000955B5">
            <w:pPr>
              <w:pStyle w:val="Tabellentext"/>
              <w:cnfStyle w:val="000000000000" w:firstRow="0" w:lastRow="0" w:firstColumn="0" w:lastColumn="0" w:oddVBand="0" w:evenVBand="0" w:oddHBand="0" w:evenHBand="0" w:firstRowFirstColumn="0" w:firstRowLastColumn="0" w:lastRowFirstColumn="0" w:lastRowLastColumn="0"/>
              <w:rPr>
                <w:del w:id="1513" w:author="IQTIG" w:date="2020-04-28T19:37:00Z"/>
              </w:rPr>
            </w:pPr>
            <w:del w:id="1514" w:author="IQTIG" w:date="2020-04-28T19:37:00Z">
              <w:r>
                <w:delText>Quote</w:delText>
              </w:r>
            </w:del>
          </w:p>
        </w:tc>
      </w:tr>
      <w:tr w:rsidR="000955B5" w14:paraId="35976BDB" w14:textId="77777777" w:rsidTr="00025F80">
        <w:trPr>
          <w:trHeight w:val="221"/>
          <w:del w:id="1515" w:author="IQTIG" w:date="2020-04-28T19:37:00Z"/>
        </w:trPr>
        <w:tc>
          <w:tcPr>
            <w:cnfStyle w:val="001000000000" w:firstRow="0" w:lastRow="0" w:firstColumn="1" w:lastColumn="0" w:oddVBand="0" w:evenVBand="0" w:oddHBand="0" w:evenHBand="0" w:firstRowFirstColumn="0" w:firstRowLastColumn="0" w:lastRowFirstColumn="0" w:lastRowLastColumn="0"/>
            <w:tcW w:w="3119" w:type="dxa"/>
          </w:tcPr>
          <w:p w14:paraId="540D012E" w14:textId="77777777" w:rsidR="000955B5" w:rsidRDefault="007A0E5C" w:rsidP="000955B5">
            <w:pPr>
              <w:pStyle w:val="Tabellenkopf"/>
              <w:rPr>
                <w:del w:id="1516" w:author="IQTIG" w:date="2020-04-28T19:37:00Z"/>
              </w:rPr>
            </w:pPr>
            <w:del w:id="1517" w:author="IQTIG" w:date="2020-04-28T19:37:00Z">
              <w:r>
                <w:delText>Referenzbereich 2018</w:delText>
              </w:r>
            </w:del>
          </w:p>
        </w:tc>
        <w:tc>
          <w:tcPr>
            <w:tcW w:w="5885" w:type="dxa"/>
          </w:tcPr>
          <w:p w14:paraId="11F315C9" w14:textId="77777777" w:rsidR="000955B5" w:rsidRDefault="007A0E5C" w:rsidP="000955B5">
            <w:pPr>
              <w:pStyle w:val="Tabellentext"/>
              <w:cnfStyle w:val="000000000000" w:firstRow="0" w:lastRow="0" w:firstColumn="0" w:lastColumn="0" w:oddVBand="0" w:evenVBand="0" w:oddHBand="0" w:evenHBand="0" w:firstRowFirstColumn="0" w:firstRowLastColumn="0" w:lastRowFirstColumn="0" w:lastRowLastColumn="0"/>
              <w:rPr>
                <w:del w:id="1518" w:author="IQTIG" w:date="2020-04-28T19:37:00Z"/>
              </w:rPr>
            </w:pPr>
            <w:del w:id="1519" w:author="IQTIG" w:date="2020-04-28T19:37:00Z">
              <w:r>
                <w:delText>≤ 2,44 % (95. Perzentil)</w:delText>
              </w:r>
            </w:del>
          </w:p>
        </w:tc>
      </w:tr>
      <w:tr w:rsidR="000955B5" w14:paraId="09A2C067" w14:textId="77777777" w:rsidTr="00025F80">
        <w:trPr>
          <w:trHeight w:val="221"/>
          <w:del w:id="1520" w:author="IQTIG" w:date="2020-04-28T19:37:00Z"/>
        </w:trPr>
        <w:tc>
          <w:tcPr>
            <w:cnfStyle w:val="001000000000" w:firstRow="0" w:lastRow="0" w:firstColumn="1" w:lastColumn="0" w:oddVBand="0" w:evenVBand="0" w:oddHBand="0" w:evenHBand="0" w:firstRowFirstColumn="0" w:firstRowLastColumn="0" w:lastRowFirstColumn="0" w:lastRowLastColumn="0"/>
            <w:tcW w:w="3119" w:type="dxa"/>
          </w:tcPr>
          <w:p w14:paraId="0D116E01" w14:textId="77777777" w:rsidR="000955B5" w:rsidRDefault="007A0E5C" w:rsidP="00CA48E9">
            <w:pPr>
              <w:pStyle w:val="Tabellenkopf"/>
              <w:rPr>
                <w:del w:id="1521" w:author="IQTIG" w:date="2020-04-28T19:37:00Z"/>
              </w:rPr>
            </w:pPr>
            <w:del w:id="1522" w:author="IQTIG" w:date="2020-04-28T19:37:00Z">
              <w:r w:rsidRPr="00E37ACC">
                <w:delText xml:space="preserve">Referenzbereich </w:delText>
              </w:r>
              <w:r>
                <w:delText>2017</w:delText>
              </w:r>
            </w:del>
          </w:p>
        </w:tc>
        <w:tc>
          <w:tcPr>
            <w:tcW w:w="5885" w:type="dxa"/>
          </w:tcPr>
          <w:p w14:paraId="70B5CDBD" w14:textId="77777777" w:rsidR="000955B5" w:rsidRDefault="007A0E5C" w:rsidP="000955B5">
            <w:pPr>
              <w:pStyle w:val="Tabellentext"/>
              <w:cnfStyle w:val="000000000000" w:firstRow="0" w:lastRow="0" w:firstColumn="0" w:lastColumn="0" w:oddVBand="0" w:evenVBand="0" w:oddHBand="0" w:evenHBand="0" w:firstRowFirstColumn="0" w:firstRowLastColumn="0" w:lastRowFirstColumn="0" w:lastRowLastColumn="0"/>
              <w:rPr>
                <w:del w:id="1523" w:author="IQTIG" w:date="2020-04-28T19:37:00Z"/>
              </w:rPr>
            </w:pPr>
            <w:del w:id="1524" w:author="IQTIG" w:date="2020-04-28T19:37:00Z">
              <w:r>
                <w:delText>≤ 2,38 % (95. Perzentil)</w:delText>
              </w:r>
            </w:del>
          </w:p>
        </w:tc>
      </w:tr>
      <w:tr w:rsidR="000955B5" w14:paraId="7CB7C3AC" w14:textId="77777777" w:rsidTr="00025F80">
        <w:trPr>
          <w:trHeight w:val="221"/>
          <w:del w:id="1525" w:author="IQTIG" w:date="2020-04-28T19:37:00Z"/>
        </w:trPr>
        <w:tc>
          <w:tcPr>
            <w:cnfStyle w:val="001000000000" w:firstRow="0" w:lastRow="0" w:firstColumn="1" w:lastColumn="0" w:oddVBand="0" w:evenVBand="0" w:oddHBand="0" w:evenHBand="0" w:firstRowFirstColumn="0" w:firstRowLastColumn="0" w:lastRowFirstColumn="0" w:lastRowLastColumn="0"/>
            <w:tcW w:w="3119" w:type="dxa"/>
          </w:tcPr>
          <w:p w14:paraId="43BBE2E5" w14:textId="77777777" w:rsidR="000955B5" w:rsidRDefault="007A0E5C" w:rsidP="000955B5">
            <w:pPr>
              <w:pStyle w:val="Tabellenkopf"/>
              <w:rPr>
                <w:del w:id="1526" w:author="IQTIG" w:date="2020-04-28T19:37:00Z"/>
              </w:rPr>
            </w:pPr>
            <w:del w:id="1527" w:author="IQTIG" w:date="2020-04-28T19:37:00Z">
              <w:r>
                <w:delText>Erläuterung zum Referenzbereich 2018</w:delText>
              </w:r>
            </w:del>
          </w:p>
        </w:tc>
        <w:tc>
          <w:tcPr>
            <w:tcW w:w="5885" w:type="dxa"/>
          </w:tcPr>
          <w:p w14:paraId="19FC3CDE" w14:textId="77777777" w:rsidR="000955B5" w:rsidRDefault="007A0E5C" w:rsidP="000955B5">
            <w:pPr>
              <w:pStyle w:val="Tabellentext"/>
              <w:cnfStyle w:val="000000000000" w:firstRow="0" w:lastRow="0" w:firstColumn="0" w:lastColumn="0" w:oddVBand="0" w:evenVBand="0" w:oddHBand="0" w:evenHBand="0" w:firstRowFirstColumn="0" w:firstRowLastColumn="0" w:lastRowFirstColumn="0" w:lastRowLastColumn="0"/>
              <w:rPr>
                <w:del w:id="1528" w:author="IQTIG" w:date="2020-04-28T19:37:00Z"/>
              </w:rPr>
            </w:pPr>
            <w:del w:id="1529" w:author="IQTIG" w:date="2020-04-28T19:37:00Z">
              <w:r>
                <w:delText>-</w:delText>
              </w:r>
            </w:del>
          </w:p>
        </w:tc>
      </w:tr>
      <w:tr w:rsidR="000955B5" w14:paraId="69932F02" w14:textId="77777777" w:rsidTr="00025F80">
        <w:trPr>
          <w:trHeight w:val="221"/>
          <w:del w:id="1530" w:author="IQTIG" w:date="2020-04-28T19:37:00Z"/>
        </w:trPr>
        <w:tc>
          <w:tcPr>
            <w:cnfStyle w:val="001000000000" w:firstRow="0" w:lastRow="0" w:firstColumn="1" w:lastColumn="0" w:oddVBand="0" w:evenVBand="0" w:oddHBand="0" w:evenHBand="0" w:firstRowFirstColumn="0" w:firstRowLastColumn="0" w:lastRowFirstColumn="0" w:lastRowLastColumn="0"/>
            <w:tcW w:w="3119" w:type="dxa"/>
          </w:tcPr>
          <w:p w14:paraId="30DA9213" w14:textId="77777777" w:rsidR="000955B5" w:rsidRDefault="007A0E5C" w:rsidP="000955B5">
            <w:pPr>
              <w:pStyle w:val="Tabellenkopf"/>
              <w:rPr>
                <w:del w:id="1531" w:author="IQTIG" w:date="2020-04-28T19:37:00Z"/>
              </w:rPr>
            </w:pPr>
            <w:del w:id="1532" w:author="IQTIG" w:date="2020-04-28T19:37:00Z">
              <w:r>
                <w:delText>Erläuterung zum Strukturierten Dialog bzw. Stellungnahmeverfahren 2018</w:delText>
              </w:r>
            </w:del>
          </w:p>
        </w:tc>
        <w:tc>
          <w:tcPr>
            <w:tcW w:w="5885" w:type="dxa"/>
          </w:tcPr>
          <w:p w14:paraId="4C22AEA8" w14:textId="77777777" w:rsidR="000955B5" w:rsidRDefault="007A0E5C" w:rsidP="000955B5">
            <w:pPr>
              <w:pStyle w:val="Tabellentext"/>
              <w:cnfStyle w:val="000000000000" w:firstRow="0" w:lastRow="0" w:firstColumn="0" w:lastColumn="0" w:oddVBand="0" w:evenVBand="0" w:oddHBand="0" w:evenHBand="0" w:firstRowFirstColumn="0" w:firstRowLastColumn="0" w:lastRowFirstColumn="0" w:lastRowLastColumn="0"/>
              <w:rPr>
                <w:del w:id="1533" w:author="IQTIG" w:date="2020-04-28T19:37:00Z"/>
              </w:rPr>
            </w:pPr>
            <w:del w:id="1534" w:author="IQTIG" w:date="2020-04-28T19:37:00Z">
              <w:r>
                <w:delText>-</w:delText>
              </w:r>
            </w:del>
          </w:p>
        </w:tc>
      </w:tr>
      <w:tr w:rsidR="000955B5" w14:paraId="2B42AE72" w14:textId="77777777" w:rsidTr="00025F80">
        <w:trPr>
          <w:trHeight w:val="221"/>
          <w:del w:id="1535" w:author="IQTIG" w:date="2020-04-28T19:37:00Z"/>
        </w:trPr>
        <w:tc>
          <w:tcPr>
            <w:cnfStyle w:val="001000000000" w:firstRow="0" w:lastRow="0" w:firstColumn="1" w:lastColumn="0" w:oddVBand="0" w:evenVBand="0" w:oddHBand="0" w:evenHBand="0" w:firstRowFirstColumn="0" w:firstRowLastColumn="0" w:lastRowFirstColumn="0" w:lastRowLastColumn="0"/>
            <w:tcW w:w="3119" w:type="dxa"/>
          </w:tcPr>
          <w:p w14:paraId="4E7F409C" w14:textId="77777777" w:rsidR="000955B5" w:rsidRDefault="007A0E5C" w:rsidP="000955B5">
            <w:pPr>
              <w:pStyle w:val="Tabellenkopf"/>
              <w:rPr>
                <w:del w:id="1536" w:author="IQTIG" w:date="2020-04-28T19:37:00Z"/>
              </w:rPr>
            </w:pPr>
            <w:del w:id="1537" w:author="IQTIG" w:date="2020-04-28T19:37:00Z">
              <w:r w:rsidRPr="00E37ACC">
                <w:delText>Methode der Risikoadjustierung</w:delText>
              </w:r>
            </w:del>
          </w:p>
        </w:tc>
        <w:tc>
          <w:tcPr>
            <w:tcW w:w="5885" w:type="dxa"/>
          </w:tcPr>
          <w:p w14:paraId="02DE7532" w14:textId="77777777" w:rsidR="000955B5" w:rsidRDefault="007A0E5C" w:rsidP="000955B5">
            <w:pPr>
              <w:pStyle w:val="Tabellentext"/>
              <w:cnfStyle w:val="000000000000" w:firstRow="0" w:lastRow="0" w:firstColumn="0" w:lastColumn="0" w:oddVBand="0" w:evenVBand="0" w:oddHBand="0" w:evenHBand="0" w:firstRowFirstColumn="0" w:firstRowLastColumn="0" w:lastRowFirstColumn="0" w:lastRowLastColumn="0"/>
              <w:rPr>
                <w:del w:id="1538" w:author="IQTIG" w:date="2020-04-28T19:37:00Z"/>
              </w:rPr>
            </w:pPr>
            <w:del w:id="1539" w:author="IQTIG" w:date="2020-04-28T19:37:00Z">
              <w:r>
                <w:delText>Keine weitere Risikoadjustierung</w:delText>
              </w:r>
            </w:del>
          </w:p>
        </w:tc>
      </w:tr>
      <w:tr w:rsidR="000955B5" w14:paraId="01F7C5C0" w14:textId="77777777" w:rsidTr="00025F80">
        <w:trPr>
          <w:trHeight w:val="221"/>
          <w:del w:id="1540" w:author="IQTIG" w:date="2020-04-28T19:37:00Z"/>
        </w:trPr>
        <w:tc>
          <w:tcPr>
            <w:cnfStyle w:val="001000000000" w:firstRow="0" w:lastRow="0" w:firstColumn="1" w:lastColumn="0" w:oddVBand="0" w:evenVBand="0" w:oddHBand="0" w:evenHBand="0" w:firstRowFirstColumn="0" w:firstRowLastColumn="0" w:lastRowFirstColumn="0" w:lastRowLastColumn="0"/>
            <w:tcW w:w="3119" w:type="dxa"/>
          </w:tcPr>
          <w:p w14:paraId="382B167F" w14:textId="77777777" w:rsidR="000955B5" w:rsidRPr="00E37ACC" w:rsidRDefault="007A0E5C" w:rsidP="000955B5">
            <w:pPr>
              <w:pStyle w:val="Tabellenkopf"/>
              <w:rPr>
                <w:del w:id="1541" w:author="IQTIG" w:date="2020-04-28T19:37:00Z"/>
              </w:rPr>
            </w:pPr>
            <w:del w:id="1542" w:author="IQTIG" w:date="2020-04-28T19:37:00Z">
              <w:r>
                <w:delText>Erläuterung der Risikoadjustierung</w:delText>
              </w:r>
            </w:del>
          </w:p>
        </w:tc>
        <w:tc>
          <w:tcPr>
            <w:tcW w:w="5885" w:type="dxa"/>
          </w:tcPr>
          <w:p w14:paraId="680AD0C3" w14:textId="77777777" w:rsidR="000955B5" w:rsidRDefault="007A0E5C" w:rsidP="000955B5">
            <w:pPr>
              <w:pStyle w:val="Tabellentext"/>
              <w:cnfStyle w:val="000000000000" w:firstRow="0" w:lastRow="0" w:firstColumn="0" w:lastColumn="0" w:oddVBand="0" w:evenVBand="0" w:oddHBand="0" w:evenHBand="0" w:firstRowFirstColumn="0" w:firstRowLastColumn="0" w:lastRowFirstColumn="0" w:lastRowLastColumn="0"/>
              <w:rPr>
                <w:del w:id="1543" w:author="IQTIG" w:date="2020-04-28T19:37:00Z"/>
              </w:rPr>
            </w:pPr>
            <w:del w:id="1544" w:author="IQTIG" w:date="2020-04-28T19:37:00Z">
              <w:r>
                <w:delText>-</w:delText>
              </w:r>
            </w:del>
          </w:p>
        </w:tc>
      </w:tr>
      <w:tr w:rsidR="000955B5" w14:paraId="3408C1D9" w14:textId="77777777" w:rsidTr="00025F80">
        <w:trPr>
          <w:trHeight w:val="221"/>
          <w:del w:id="1545" w:author="IQTIG" w:date="2020-04-28T19:37:00Z"/>
        </w:trPr>
        <w:tc>
          <w:tcPr>
            <w:cnfStyle w:val="001000000000" w:firstRow="0" w:lastRow="0" w:firstColumn="1" w:lastColumn="0" w:oddVBand="0" w:evenVBand="0" w:oddHBand="0" w:evenHBand="0" w:firstRowFirstColumn="0" w:firstRowLastColumn="0" w:lastRowFirstColumn="0" w:lastRowLastColumn="0"/>
            <w:tcW w:w="3119" w:type="dxa"/>
          </w:tcPr>
          <w:p w14:paraId="196A025C" w14:textId="77777777" w:rsidR="000955B5" w:rsidRPr="00E37ACC" w:rsidRDefault="007A0E5C" w:rsidP="000955B5">
            <w:pPr>
              <w:pStyle w:val="Tabellenkopf"/>
              <w:rPr>
                <w:del w:id="1546" w:author="IQTIG" w:date="2020-04-28T19:37:00Z"/>
              </w:rPr>
            </w:pPr>
            <w:del w:id="1547" w:author="IQTIG" w:date="2020-04-28T19:37:00Z">
              <w:r w:rsidRPr="00E37ACC">
                <w:delText>Rechenregeln</w:delText>
              </w:r>
            </w:del>
          </w:p>
        </w:tc>
        <w:tc>
          <w:tcPr>
            <w:tcW w:w="5885" w:type="dxa"/>
          </w:tcPr>
          <w:p w14:paraId="12E95254" w14:textId="77777777" w:rsidR="000955B5" w:rsidRPr="00897EAC" w:rsidRDefault="007A0E5C" w:rsidP="000955B5">
            <w:pPr>
              <w:pStyle w:val="Tabellentext"/>
              <w:cnfStyle w:val="000000000000" w:firstRow="0" w:lastRow="0" w:firstColumn="0" w:lastColumn="0" w:oddVBand="0" w:evenVBand="0" w:oddHBand="0" w:evenHBand="0" w:firstRowFirstColumn="0" w:firstRowLastColumn="0" w:lastRowFirstColumn="0" w:lastRowLastColumn="0"/>
              <w:rPr>
                <w:del w:id="1548" w:author="IQTIG" w:date="2020-04-28T19:37:00Z"/>
                <w:rStyle w:val="Fett"/>
              </w:rPr>
            </w:pPr>
            <w:del w:id="1549" w:author="IQTIG" w:date="2020-04-28T19:37:00Z">
              <w:r w:rsidRPr="00897EAC">
                <w:rPr>
                  <w:rStyle w:val="Fett"/>
                </w:rPr>
                <w:delText>Zähler</w:delText>
              </w:r>
            </w:del>
          </w:p>
          <w:p w14:paraId="1C080EE6" w14:textId="77777777" w:rsidR="000955B5" w:rsidRDefault="007A0E5C" w:rsidP="000955B5">
            <w:pPr>
              <w:pStyle w:val="Tabellentext"/>
              <w:cnfStyle w:val="000000000000" w:firstRow="0" w:lastRow="0" w:firstColumn="0" w:lastColumn="0" w:oddVBand="0" w:evenVBand="0" w:oddHBand="0" w:evenHBand="0" w:firstRowFirstColumn="0" w:firstRowLastColumn="0" w:lastRowFirstColumn="0" w:lastRowLastColumn="0"/>
              <w:rPr>
                <w:del w:id="1550" w:author="IQTIG" w:date="2020-04-28T19:37:00Z"/>
              </w:rPr>
            </w:pPr>
            <w:del w:id="1551" w:author="IQTIG" w:date="2020-04-28T19:37:00Z">
              <w:r>
                <w:delText xml:space="preserve">Patienten, bei denen eine Infektion oder Aggregatperforation nach vorangegangener ICD- oder Schrittmacher-Operation in derselben Einrichtung aufgetreten ist </w:delText>
              </w:r>
              <w:r>
                <w:br/>
                <w:delText xml:space="preserve"> </w:delText>
              </w:r>
              <w:r>
                <w:br/>
                <w:delText xml:space="preserve">Die folgenden Komplikationen werden berücksichtigt: </w:delText>
              </w:r>
              <w:r>
                <w:br/>
                <w:delText xml:space="preserve"> </w:delText>
              </w:r>
              <w:r>
                <w:br/>
                <w:delText xml:space="preserve">- Infektion der Aggregattasche oder Aggregatperforation, sofern die Implantation des Aggregats im Erfassungsjahr oder im Vorjahr stattfand </w:delText>
              </w:r>
              <w:r>
                <w:br/>
                <w:delText xml:space="preserve"> </w:delText>
              </w:r>
              <w:r>
                <w:br/>
                <w:delText>- Sondeninfektionen, sofern die Implantation der betroffenen Sonde nicht länger als 1 Jahr zurückliegt</w:delText>
              </w:r>
            </w:del>
          </w:p>
          <w:p w14:paraId="7C3051BC" w14:textId="77777777" w:rsidR="000955B5" w:rsidRPr="00897EAC" w:rsidRDefault="007A0E5C" w:rsidP="000955B5">
            <w:pPr>
              <w:pStyle w:val="Tabellentext"/>
              <w:cnfStyle w:val="000000000000" w:firstRow="0" w:lastRow="0" w:firstColumn="0" w:lastColumn="0" w:oddVBand="0" w:evenVBand="0" w:oddHBand="0" w:evenHBand="0" w:firstRowFirstColumn="0" w:firstRowLastColumn="0" w:lastRowFirstColumn="0" w:lastRowLastColumn="0"/>
              <w:rPr>
                <w:del w:id="1552" w:author="IQTIG" w:date="2020-04-28T19:37:00Z"/>
                <w:rStyle w:val="Fett"/>
              </w:rPr>
            </w:pPr>
            <w:del w:id="1553" w:author="IQTIG" w:date="2020-04-28T19:37:00Z">
              <w:r w:rsidRPr="00897EAC">
                <w:rPr>
                  <w:rStyle w:val="Fett"/>
                </w:rPr>
                <w:delText>Nenner</w:delText>
              </w:r>
            </w:del>
          </w:p>
          <w:p w14:paraId="64BCA4BD" w14:textId="77777777" w:rsidR="000955B5" w:rsidRDefault="007A0E5C" w:rsidP="000955B5">
            <w:pPr>
              <w:pStyle w:val="Tabellentext"/>
              <w:cnfStyle w:val="000000000000" w:firstRow="0" w:lastRow="0" w:firstColumn="0" w:lastColumn="0" w:oddVBand="0" w:evenVBand="0" w:oddHBand="0" w:evenHBand="0" w:firstRowFirstColumn="0" w:firstRowLastColumn="0" w:lastRowFirstColumn="0" w:lastRowLastColumn="0"/>
              <w:rPr>
                <w:del w:id="1554" w:author="IQTIG" w:date="2020-04-28T19:37:00Z"/>
              </w:rPr>
            </w:pPr>
            <w:del w:id="1555" w:author="IQTIG" w:date="2020-04-28T19:37:00Z">
              <w:r>
                <w:delText>Alle Patienten mit Defibrillator-Implantation (09/4) oder -Aggregatwechsel (09/5)</w:delText>
              </w:r>
            </w:del>
          </w:p>
        </w:tc>
      </w:tr>
      <w:tr w:rsidR="000955B5" w14:paraId="159AA1C1" w14:textId="77777777" w:rsidTr="00025F80">
        <w:trPr>
          <w:trHeight w:val="221"/>
          <w:del w:id="1556" w:author="IQTIG" w:date="2020-04-28T19:37:00Z"/>
        </w:trPr>
        <w:tc>
          <w:tcPr>
            <w:cnfStyle w:val="001000000000" w:firstRow="0" w:lastRow="0" w:firstColumn="1" w:lastColumn="0" w:oddVBand="0" w:evenVBand="0" w:oddHBand="0" w:evenHBand="0" w:firstRowFirstColumn="0" w:firstRowLastColumn="0" w:lastRowFirstColumn="0" w:lastRowLastColumn="0"/>
            <w:tcW w:w="3119" w:type="dxa"/>
          </w:tcPr>
          <w:p w14:paraId="4F017DD8" w14:textId="77777777" w:rsidR="000955B5" w:rsidRPr="00E37ACC" w:rsidRDefault="007A0E5C" w:rsidP="000955B5">
            <w:pPr>
              <w:pStyle w:val="Tabellenkopf"/>
              <w:rPr>
                <w:del w:id="1557" w:author="IQTIG" w:date="2020-04-28T19:37:00Z"/>
              </w:rPr>
            </w:pPr>
            <w:del w:id="1558" w:author="IQTIG" w:date="2020-04-28T19:37:00Z">
              <w:r w:rsidRPr="00E37ACC">
                <w:delText>Erläuterung der Rechenregel</w:delText>
              </w:r>
            </w:del>
          </w:p>
        </w:tc>
        <w:tc>
          <w:tcPr>
            <w:tcW w:w="5885" w:type="dxa"/>
          </w:tcPr>
          <w:p w14:paraId="0745A369" w14:textId="77777777" w:rsidR="000955B5" w:rsidRDefault="007A0E5C" w:rsidP="000955B5">
            <w:pPr>
              <w:pStyle w:val="Tabellentext"/>
              <w:cnfStyle w:val="000000000000" w:firstRow="0" w:lastRow="0" w:firstColumn="0" w:lastColumn="0" w:oddVBand="0" w:evenVBand="0" w:oddHBand="0" w:evenHBand="0" w:firstRowFirstColumn="0" w:firstRowLastColumn="0" w:lastRowFirstColumn="0" w:lastRowLastColumn="0"/>
              <w:rPr>
                <w:del w:id="1559" w:author="IQTIG" w:date="2020-04-28T19:37:00Z"/>
              </w:rPr>
            </w:pPr>
            <w:del w:id="1560" w:author="IQTIG" w:date="2020-04-28T19:37:00Z">
              <w:r>
                <w:delText xml:space="preserve">Nenner: </w:delText>
              </w:r>
              <w:r>
                <w:br/>
                <w:delText>Annäherung an das Implantationsvolumen der Klinik(en), die ICD-Revisionen/-Systemwechsel/-Explantationen (09/6) gemeldet haben.</w:delText>
              </w:r>
            </w:del>
          </w:p>
        </w:tc>
      </w:tr>
      <w:tr w:rsidR="000955B5" w14:paraId="070B5788" w14:textId="77777777" w:rsidTr="00025F80">
        <w:trPr>
          <w:trHeight w:val="221"/>
          <w:del w:id="1561" w:author="IQTIG" w:date="2020-04-28T19:37:00Z"/>
        </w:trPr>
        <w:tc>
          <w:tcPr>
            <w:cnfStyle w:val="001000000000" w:firstRow="0" w:lastRow="0" w:firstColumn="1" w:lastColumn="0" w:oddVBand="0" w:evenVBand="0" w:oddHBand="0" w:evenHBand="0" w:firstRowFirstColumn="0" w:firstRowLastColumn="0" w:lastRowFirstColumn="0" w:lastRowLastColumn="0"/>
            <w:tcW w:w="3119" w:type="dxa"/>
          </w:tcPr>
          <w:p w14:paraId="683C1BD6" w14:textId="77777777" w:rsidR="000955B5" w:rsidRPr="00E37ACC" w:rsidRDefault="007A0E5C" w:rsidP="000955B5">
            <w:pPr>
              <w:pStyle w:val="Tabellenkopf"/>
              <w:rPr>
                <w:del w:id="1562" w:author="IQTIG" w:date="2020-04-28T19:37:00Z"/>
              </w:rPr>
            </w:pPr>
            <w:del w:id="1563" w:author="IQTIG" w:date="2020-04-28T19:37:00Z">
              <w:r w:rsidRPr="00E37ACC">
                <w:delText>Teildatensatzbezug</w:delText>
              </w:r>
            </w:del>
          </w:p>
        </w:tc>
        <w:tc>
          <w:tcPr>
            <w:tcW w:w="5885" w:type="dxa"/>
          </w:tcPr>
          <w:p w14:paraId="6504DFD2" w14:textId="77777777" w:rsidR="000955B5" w:rsidRDefault="007A0E5C" w:rsidP="000955B5">
            <w:pPr>
              <w:pStyle w:val="Tabellentext"/>
              <w:cnfStyle w:val="000000000000" w:firstRow="0" w:lastRow="0" w:firstColumn="0" w:lastColumn="0" w:oddVBand="0" w:evenVBand="0" w:oddHBand="0" w:evenHBand="0" w:firstRowFirstColumn="0" w:firstRowLastColumn="0" w:lastRowFirstColumn="0" w:lastRowLastColumn="0"/>
              <w:rPr>
                <w:del w:id="1564" w:author="IQTIG" w:date="2020-04-28T19:37:00Z"/>
              </w:rPr>
            </w:pPr>
            <w:del w:id="1565" w:author="IQTIG" w:date="2020-04-28T19:37:00Z">
              <w:r>
                <w:delText>09/6:B; 09/4:B; 09/5:B</w:delText>
              </w:r>
            </w:del>
          </w:p>
        </w:tc>
      </w:tr>
      <w:tr w:rsidR="00CA3AE5" w14:paraId="73A4B3BB" w14:textId="77777777" w:rsidTr="00025F80">
        <w:trPr>
          <w:trHeight w:val="221"/>
          <w:del w:id="1566" w:author="IQTIG" w:date="2020-04-28T19:37:00Z"/>
        </w:trPr>
        <w:tc>
          <w:tcPr>
            <w:cnfStyle w:val="001000000000" w:firstRow="0" w:lastRow="0" w:firstColumn="1" w:lastColumn="0" w:oddVBand="0" w:evenVBand="0" w:oddHBand="0" w:evenHBand="0" w:firstRowFirstColumn="0" w:firstRowLastColumn="0" w:lastRowFirstColumn="0" w:lastRowLastColumn="0"/>
            <w:tcW w:w="3119" w:type="dxa"/>
          </w:tcPr>
          <w:p w14:paraId="5929A085" w14:textId="77777777" w:rsidR="00CA3AE5" w:rsidRPr="00E37ACC" w:rsidRDefault="007A0E5C" w:rsidP="00CA3AE5">
            <w:pPr>
              <w:pStyle w:val="Tabellenkopf"/>
              <w:rPr>
                <w:del w:id="1567" w:author="IQTIG" w:date="2020-04-28T19:37:00Z"/>
              </w:rPr>
            </w:pPr>
            <w:del w:id="1568" w:author="IQTIG" w:date="2020-04-28T19:37:00Z">
              <w:r>
                <w:delText>Formel</w:delText>
              </w:r>
            </w:del>
          </w:p>
        </w:tc>
        <w:tc>
          <w:tcPr>
            <w:tcW w:w="5885" w:type="dxa"/>
          </w:tcPr>
          <w:p w14:paraId="2CFFFD49" w14:textId="77777777" w:rsidR="00CA3AE5" w:rsidRPr="00955893" w:rsidRDefault="007A0E5C" w:rsidP="00657052">
            <w:pPr>
              <w:pStyle w:val="CodeOhneSilbentrennung"/>
              <w:cnfStyle w:val="000000000000" w:firstRow="0" w:lastRow="0" w:firstColumn="0" w:lastColumn="0" w:oddVBand="0" w:evenVBand="0" w:oddHBand="0" w:evenHBand="0" w:firstRowFirstColumn="0" w:firstRowLastColumn="0" w:lastRowFirstColumn="0" w:lastRowLastColumn="0"/>
              <w:rPr>
                <w:del w:id="1569" w:author="IQTIG" w:date="2020-04-28T19:37:00Z"/>
                <w:rStyle w:val="Code"/>
              </w:rPr>
            </w:pPr>
            <w:del w:id="1570" w:author="IQTIG" w:date="2020-04-28T19:37:00Z">
              <w:r>
                <w:rPr>
                  <w:rStyle w:val="Code"/>
                </w:rPr>
                <w:delText xml:space="preserve">numerator &lt;- evaluate( </w:delText>
              </w:r>
              <w:r>
                <w:rPr>
                  <w:rStyle w:val="Code"/>
                </w:rPr>
                <w:br/>
              </w:r>
              <w:r>
                <w:rPr>
                  <w:rStyle w:val="Code"/>
                </w:rPr>
                <w:tab/>
                <w:delText xml:space="preserve">ORTLETZTEOP %in% c(1,3) &amp; </w:delText>
              </w:r>
              <w:r>
                <w:rPr>
                  <w:rStyle w:val="Code"/>
                </w:rPr>
                <w:br/>
              </w:r>
              <w:r>
                <w:rPr>
                  <w:rStyle w:val="Code"/>
                </w:rPr>
                <w:tab/>
              </w:r>
              <w:r>
                <w:rPr>
                  <w:rStyle w:val="Code"/>
                </w:rPr>
                <w:tab/>
                <w:delText xml:space="preserve">( </w:delText>
              </w:r>
              <w:r>
                <w:rPr>
                  <w:rStyle w:val="Code"/>
                </w:rPr>
                <w:br/>
              </w:r>
              <w:r>
                <w:rPr>
                  <w:rStyle w:val="Code"/>
                </w:rPr>
                <w:tab/>
              </w:r>
              <w:r>
                <w:rPr>
                  <w:rStyle w:val="Code"/>
                </w:rPr>
                <w:tab/>
                <w:delText xml:space="preserve">(TASCHENPROBLEM %in% c(2,3) &amp;  </w:delText>
              </w:r>
              <w:r>
                <w:rPr>
                  <w:rStyle w:val="Code"/>
                </w:rPr>
                <w:br/>
              </w:r>
              <w:r>
                <w:rPr>
                  <w:rStyle w:val="Code"/>
                </w:rPr>
                <w:tab/>
              </w:r>
              <w:r>
                <w:rPr>
                  <w:rStyle w:val="Code"/>
                </w:rPr>
                <w:tab/>
                <w:delText xml:space="preserve">fn_LaufzeitICDAggregat %in% c(0,1)) | </w:delText>
              </w:r>
              <w:r>
                <w:rPr>
                  <w:rStyle w:val="Code"/>
                </w:rPr>
                <w:br/>
              </w:r>
              <w:r>
                <w:rPr>
                  <w:rStyle w:val="Code"/>
                </w:rPr>
                <w:tab/>
              </w:r>
              <w:r>
                <w:rPr>
                  <w:rStyle w:val="Code"/>
                </w:rPr>
                <w:tab/>
                <w:delText xml:space="preserve">fn_FruehInfektionVorhofsonde | </w:delText>
              </w:r>
              <w:r>
                <w:rPr>
                  <w:rStyle w:val="Code"/>
                </w:rPr>
                <w:br/>
              </w:r>
              <w:r>
                <w:rPr>
                  <w:rStyle w:val="Code"/>
                </w:rPr>
                <w:tab/>
              </w:r>
              <w:r>
                <w:rPr>
                  <w:rStyle w:val="Code"/>
                </w:rPr>
                <w:tab/>
                <w:delText xml:space="preserve">fn_FruehInfektionVentrikelsonde1 | </w:delText>
              </w:r>
              <w:r>
                <w:rPr>
                  <w:rStyle w:val="Code"/>
                </w:rPr>
                <w:br/>
              </w:r>
              <w:r>
                <w:rPr>
                  <w:rStyle w:val="Code"/>
                </w:rPr>
                <w:tab/>
              </w:r>
              <w:r>
                <w:rPr>
                  <w:rStyle w:val="Code"/>
                </w:rPr>
                <w:tab/>
                <w:delText xml:space="preserve">fn_FruehInfektionVentrikelsonde2 | </w:delText>
              </w:r>
              <w:r>
                <w:rPr>
                  <w:rStyle w:val="Code"/>
                </w:rPr>
                <w:br/>
              </w:r>
              <w:r>
                <w:rPr>
                  <w:rStyle w:val="Code"/>
                </w:rPr>
                <w:tab/>
              </w:r>
              <w:r>
                <w:rPr>
                  <w:rStyle w:val="Code"/>
                </w:rPr>
                <w:tab/>
                <w:delText xml:space="preserve">fn_FruehInfektionVentrikelsonde3 | </w:delText>
              </w:r>
              <w:r>
                <w:rPr>
                  <w:rStyle w:val="Code"/>
                </w:rPr>
                <w:br/>
              </w:r>
              <w:r>
                <w:rPr>
                  <w:rStyle w:val="Code"/>
                </w:rPr>
                <w:tab/>
              </w:r>
              <w:r>
                <w:rPr>
                  <w:rStyle w:val="Code"/>
                </w:rPr>
                <w:tab/>
                <w:delText xml:space="preserve">fn_FruehInfektionAndereSonde </w:delText>
              </w:r>
              <w:r>
                <w:rPr>
                  <w:rStyle w:val="Code"/>
                </w:rPr>
                <w:br/>
                <w:delText xml:space="preserve">            ) </w:delText>
              </w:r>
              <w:r>
                <w:rPr>
                  <w:rStyle w:val="Code"/>
                </w:rPr>
                <w:br/>
                <w:delText xml:space="preserve">) </w:delText>
              </w:r>
              <w:r>
                <w:rPr>
                  <w:rStyle w:val="Code"/>
                </w:rPr>
                <w:br/>
                <w:delText xml:space="preserve"> </w:delText>
              </w:r>
              <w:r>
                <w:rPr>
                  <w:rStyle w:val="Code"/>
                </w:rPr>
                <w:br/>
                <w:delText xml:space="preserve">denominator &lt;- sum_results( </w:delText>
              </w:r>
              <w:r>
                <w:rPr>
                  <w:rStyle w:val="Code"/>
                </w:rPr>
                <w:br/>
              </w:r>
              <w:r>
                <w:rPr>
                  <w:rStyle w:val="Code"/>
                </w:rPr>
                <w:tab/>
                <w:delText xml:space="preserve">import_results(module = "09/4",  </w:delText>
              </w:r>
              <w:r>
                <w:rPr>
                  <w:rStyle w:val="Code"/>
                </w:rPr>
                <w:br/>
              </w:r>
              <w:r>
                <w:rPr>
                  <w:rStyle w:val="Code"/>
                </w:rPr>
                <w:tab/>
                <w:delText xml:space="preserve">id = "50000_52002"), </w:delText>
              </w:r>
              <w:r>
                <w:rPr>
                  <w:rStyle w:val="Code"/>
                </w:rPr>
                <w:br/>
              </w:r>
              <w:r>
                <w:rPr>
                  <w:rStyle w:val="Code"/>
                </w:rPr>
                <w:tab/>
                <w:delText xml:space="preserve">import_results(module = "09/5",  </w:delText>
              </w:r>
              <w:r>
                <w:rPr>
                  <w:rStyle w:val="Code"/>
                </w:rPr>
                <w:br/>
              </w:r>
              <w:r>
                <w:rPr>
                  <w:rStyle w:val="Code"/>
                </w:rPr>
                <w:tab/>
                <w:delText xml:space="preserve">id = "52309_52002") </w:delText>
              </w:r>
              <w:r>
                <w:rPr>
                  <w:rStyle w:val="Code"/>
                </w:rPr>
                <w:br/>
                <w:delText xml:space="preserve">) </w:delText>
              </w:r>
              <w:r>
                <w:rPr>
                  <w:rStyle w:val="Code"/>
                </w:rPr>
                <w:br/>
                <w:delText xml:space="preserve"> </w:delText>
              </w:r>
              <w:r>
                <w:rPr>
                  <w:rStyle w:val="Code"/>
                </w:rPr>
                <w:br/>
                <w:delText xml:space="preserve">quotient_indicator(numerator = numerator, denominator = denominator,  </w:delText>
              </w:r>
              <w:r>
                <w:rPr>
                  <w:rStyle w:val="Code"/>
                </w:rPr>
                <w:br/>
                <w:delText>units_from = "denominator")</w:delText>
              </w:r>
            </w:del>
          </w:p>
        </w:tc>
      </w:tr>
      <w:tr w:rsidR="00CA3AE5" w14:paraId="76075C3B" w14:textId="77777777" w:rsidTr="00603EF8">
        <w:trPr>
          <w:trHeight w:val="835"/>
          <w:del w:id="1571" w:author="IQTIG" w:date="2020-04-28T19:37:00Z"/>
        </w:trPr>
        <w:tc>
          <w:tcPr>
            <w:cnfStyle w:val="001000000000" w:firstRow="0" w:lastRow="0" w:firstColumn="1" w:lastColumn="0" w:oddVBand="0" w:evenVBand="0" w:oddHBand="0" w:evenHBand="0" w:firstRowFirstColumn="0" w:firstRowLastColumn="0" w:lastRowFirstColumn="0" w:lastRowLastColumn="0"/>
            <w:tcW w:w="3119" w:type="dxa"/>
          </w:tcPr>
          <w:p w14:paraId="10900173" w14:textId="77777777" w:rsidR="00CA3AE5" w:rsidRPr="00E37ACC" w:rsidRDefault="007A0E5C" w:rsidP="00CA3AE5">
            <w:pPr>
              <w:pStyle w:val="Tabellenkopf"/>
              <w:rPr>
                <w:del w:id="1572" w:author="IQTIG" w:date="2020-04-28T19:37:00Z"/>
              </w:rPr>
            </w:pPr>
            <w:del w:id="1573" w:author="IQTIG" w:date="2020-04-28T19:37:00Z">
              <w:r>
                <w:delText>Kalkulatorische Kennzahlen</w:delText>
              </w:r>
            </w:del>
          </w:p>
        </w:tc>
        <w:tc>
          <w:tcPr>
            <w:tcW w:w="5885" w:type="dxa"/>
          </w:tcPr>
          <w:tbl>
            <w:tblPr>
              <w:tblStyle w:val="IQTIGStandard"/>
              <w:tblW w:w="5880" w:type="dxa"/>
              <w:tblCellMar>
                <w:top w:w="28" w:type="dxa"/>
              </w:tblCellMar>
              <w:tblLook w:val="0620" w:firstRow="1" w:lastRow="0" w:firstColumn="0" w:lastColumn="0" w:noHBand="1" w:noVBand="1"/>
            </w:tblPr>
            <w:tblGrid>
              <w:gridCol w:w="2125"/>
              <w:gridCol w:w="3755"/>
            </w:tblGrid>
            <w:tr w:rsidR="00CA3AE5" w:rsidRPr="009E2B0C" w14:paraId="79D90D47" w14:textId="77777777" w:rsidTr="003B19A5">
              <w:trPr>
                <w:cnfStyle w:val="100000000000" w:firstRow="1" w:lastRow="0" w:firstColumn="0" w:lastColumn="0" w:oddVBand="0" w:evenVBand="0" w:oddHBand="0" w:evenHBand="0" w:firstRowFirstColumn="0" w:firstRowLastColumn="0" w:lastRowFirstColumn="0" w:lastRowLastColumn="0"/>
                <w:cantSplit/>
                <w:del w:id="1574" w:author="IQTIG" w:date="2020-04-28T19:37:00Z"/>
              </w:trPr>
              <w:tc>
                <w:tcPr>
                  <w:tcW w:w="5880" w:type="dxa"/>
                  <w:gridSpan w:val="2"/>
                  <w:tcBorders>
                    <w:top w:val="single" w:sz="4" w:space="0" w:color="BFBFBF" w:themeColor="background1" w:themeShade="BF"/>
                    <w:bottom w:val="single" w:sz="4" w:space="0" w:color="BFBFBF" w:themeColor="background1" w:themeShade="BF"/>
                  </w:tcBorders>
                  <w:vAlign w:val="center"/>
                </w:tcPr>
                <w:p w14:paraId="7F945DA2" w14:textId="77777777" w:rsidR="00CA3AE5" w:rsidRPr="00A20477" w:rsidRDefault="003C6680" w:rsidP="00CA3AE5">
                  <w:pPr>
                    <w:pStyle w:val="Tabellenkopf"/>
                    <w:rPr>
                      <w:del w:id="1575" w:author="IQTIG" w:date="2020-04-28T19:37:00Z"/>
                      <w:szCs w:val="18"/>
                    </w:rPr>
                  </w:pPr>
                </w:p>
              </w:tc>
            </w:tr>
            <w:tr w:rsidR="00CA3AE5" w:rsidRPr="00743DF3" w14:paraId="12079807" w14:textId="77777777" w:rsidTr="00A51F22">
              <w:trPr>
                <w:del w:id="1576" w:author="IQTIG" w:date="2020-04-28T19:37:00Z"/>
              </w:trPr>
              <w:tc>
                <w:tcPr>
                  <w:tcW w:w="2125" w:type="dxa"/>
                  <w:tcBorders>
                    <w:top w:val="single" w:sz="4" w:space="0" w:color="BFBFBF" w:themeColor="background1" w:themeShade="BF"/>
                  </w:tcBorders>
                  <w:vAlign w:val="center"/>
                </w:tcPr>
                <w:p w14:paraId="16DF5FB2" w14:textId="77777777" w:rsidR="00CA3AE5" w:rsidRDefault="007A0E5C" w:rsidP="00CA3AE5">
                  <w:pPr>
                    <w:pStyle w:val="Tabellentext"/>
                    <w:rPr>
                      <w:del w:id="1577" w:author="IQTIG" w:date="2020-04-28T19:37:00Z"/>
                      <w:szCs w:val="18"/>
                    </w:rPr>
                  </w:pPr>
                  <w:del w:id="1578" w:author="IQTIG" w:date="2020-04-28T19:37:00Z">
                    <w:r>
                      <w:rPr>
                        <w:szCs w:val="18"/>
                      </w:rPr>
                      <w:delText>Art des Wertes</w:delText>
                    </w:r>
                  </w:del>
                </w:p>
              </w:tc>
              <w:tc>
                <w:tcPr>
                  <w:tcW w:w="3755" w:type="dxa"/>
                  <w:tcBorders>
                    <w:top w:val="single" w:sz="4" w:space="0" w:color="BFBFBF" w:themeColor="background1" w:themeShade="BF"/>
                  </w:tcBorders>
                  <w:vAlign w:val="center"/>
                </w:tcPr>
                <w:p w14:paraId="1266EFBB" w14:textId="77777777" w:rsidR="00CA3AE5" w:rsidRPr="00CD53BC" w:rsidRDefault="007A0E5C" w:rsidP="004217A9">
                  <w:pPr>
                    <w:pStyle w:val="Tabellentext"/>
                    <w:rPr>
                      <w:del w:id="1579" w:author="IQTIG" w:date="2020-04-28T19:37:00Z"/>
                      <w:szCs w:val="18"/>
                    </w:rPr>
                  </w:pPr>
                  <w:del w:id="1580" w:author="IQTIG" w:date="2020-04-28T19:37:00Z">
                    <w:r>
                      <w:rPr>
                        <w:szCs w:val="18"/>
                      </w:rPr>
                      <w:delText>Kalkulatorische Kennzahl</w:delText>
                    </w:r>
                  </w:del>
                </w:p>
              </w:tc>
            </w:tr>
            <w:tr w:rsidR="00CA3AE5" w:rsidRPr="00743DF3" w14:paraId="3BC49115" w14:textId="77777777" w:rsidTr="00A51F22">
              <w:trPr>
                <w:del w:id="1581" w:author="IQTIG" w:date="2020-04-28T19:37:00Z"/>
              </w:trPr>
              <w:tc>
                <w:tcPr>
                  <w:tcW w:w="2125" w:type="dxa"/>
                  <w:vAlign w:val="center"/>
                </w:tcPr>
                <w:p w14:paraId="485FF5C5" w14:textId="77777777" w:rsidR="00CA3AE5" w:rsidRPr="00A20477" w:rsidRDefault="007A0E5C" w:rsidP="00CA3AE5">
                  <w:pPr>
                    <w:pStyle w:val="Tabellentext"/>
                    <w:rPr>
                      <w:del w:id="1582" w:author="IQTIG" w:date="2020-04-28T19:37:00Z"/>
                      <w:szCs w:val="18"/>
                    </w:rPr>
                  </w:pPr>
                  <w:del w:id="1583" w:author="IQTIG" w:date="2020-04-28T19:37:00Z">
                    <w:r>
                      <w:rPr>
                        <w:szCs w:val="18"/>
                      </w:rPr>
                      <w:delText>Kennzahl-ID</w:delText>
                    </w:r>
                  </w:del>
                </w:p>
              </w:tc>
              <w:tc>
                <w:tcPr>
                  <w:tcW w:w="3755" w:type="dxa"/>
                  <w:vAlign w:val="center"/>
                </w:tcPr>
                <w:p w14:paraId="24646D5F" w14:textId="77777777" w:rsidR="00CA3AE5" w:rsidRPr="001258DD" w:rsidRDefault="007A0E5C" w:rsidP="004217A9">
                  <w:pPr>
                    <w:pStyle w:val="Tabellentext"/>
                    <w:rPr>
                      <w:del w:id="1584" w:author="IQTIG" w:date="2020-04-28T19:37:00Z"/>
                      <w:color w:val="000000"/>
                      <w:szCs w:val="18"/>
                      <w:lang w:eastAsia="de-DE"/>
                    </w:rPr>
                  </w:pPr>
                  <w:del w:id="1585" w:author="IQTIG" w:date="2020-04-28T19:37:00Z">
                    <w:r>
                      <w:rPr>
                        <w:color w:val="000000"/>
                        <w:szCs w:val="18"/>
                      </w:rPr>
                      <w:delText>50000_52002</w:delText>
                    </w:r>
                  </w:del>
                </w:p>
              </w:tc>
            </w:tr>
            <w:tr w:rsidR="00CA3AE5" w:rsidRPr="00743DF3" w14:paraId="34C26684" w14:textId="77777777" w:rsidTr="00A51F22">
              <w:trPr>
                <w:del w:id="1586" w:author="IQTIG" w:date="2020-04-28T19:37:00Z"/>
              </w:trPr>
              <w:tc>
                <w:tcPr>
                  <w:tcW w:w="2125" w:type="dxa"/>
                  <w:vAlign w:val="center"/>
                </w:tcPr>
                <w:p w14:paraId="7EFE959C" w14:textId="77777777" w:rsidR="00CA3AE5" w:rsidRDefault="007A0E5C" w:rsidP="00CA3AE5">
                  <w:pPr>
                    <w:pStyle w:val="Tabellentext"/>
                    <w:rPr>
                      <w:del w:id="1587" w:author="IQTIG" w:date="2020-04-28T19:37:00Z"/>
                      <w:szCs w:val="18"/>
                    </w:rPr>
                  </w:pPr>
                  <w:del w:id="1588" w:author="IQTIG" w:date="2020-04-28T19:37:00Z">
                    <w:r>
                      <w:rPr>
                        <w:szCs w:val="18"/>
                      </w:rPr>
                      <w:delText>Bezug zu QS-Ergebnissen</w:delText>
                    </w:r>
                  </w:del>
                </w:p>
              </w:tc>
              <w:tc>
                <w:tcPr>
                  <w:tcW w:w="3755" w:type="dxa"/>
                  <w:vAlign w:val="center"/>
                </w:tcPr>
                <w:p w14:paraId="07BE90B7" w14:textId="77777777" w:rsidR="00CA3AE5" w:rsidRDefault="007A0E5C" w:rsidP="004217A9">
                  <w:pPr>
                    <w:pStyle w:val="Tabellentext"/>
                    <w:rPr>
                      <w:del w:id="1589" w:author="IQTIG" w:date="2020-04-28T19:37:00Z"/>
                      <w:szCs w:val="18"/>
                    </w:rPr>
                  </w:pPr>
                  <w:del w:id="1590" w:author="IQTIG" w:date="2020-04-28T19:37:00Z">
                    <w:r>
                      <w:rPr>
                        <w:szCs w:val="18"/>
                      </w:rPr>
                      <w:delText>52002</w:delText>
                    </w:r>
                  </w:del>
                </w:p>
              </w:tc>
            </w:tr>
            <w:tr w:rsidR="00CA3AE5" w:rsidRPr="00743DF3" w14:paraId="68D059D6" w14:textId="77777777" w:rsidTr="00A51F22">
              <w:trPr>
                <w:del w:id="1591" w:author="IQTIG" w:date="2020-04-28T19:37:00Z"/>
              </w:trPr>
              <w:tc>
                <w:tcPr>
                  <w:tcW w:w="2125" w:type="dxa"/>
                  <w:vAlign w:val="center"/>
                </w:tcPr>
                <w:p w14:paraId="20E3ABF9" w14:textId="77777777" w:rsidR="00CA3AE5" w:rsidRDefault="007A0E5C" w:rsidP="00CA3AE5">
                  <w:pPr>
                    <w:pStyle w:val="Tabellentext"/>
                    <w:rPr>
                      <w:del w:id="1592" w:author="IQTIG" w:date="2020-04-28T19:37:00Z"/>
                      <w:szCs w:val="18"/>
                    </w:rPr>
                  </w:pPr>
                  <w:del w:id="1593" w:author="IQTIG" w:date="2020-04-28T19:37:00Z">
                    <w:r>
                      <w:rPr>
                        <w:szCs w:val="18"/>
                      </w:rPr>
                      <w:delText>Bezug zum Verfahren</w:delText>
                    </w:r>
                  </w:del>
                </w:p>
              </w:tc>
              <w:tc>
                <w:tcPr>
                  <w:tcW w:w="3755" w:type="dxa"/>
                  <w:vAlign w:val="center"/>
                </w:tcPr>
                <w:p w14:paraId="59493703" w14:textId="77777777" w:rsidR="00CA3AE5" w:rsidRDefault="007A0E5C" w:rsidP="004217A9">
                  <w:pPr>
                    <w:pStyle w:val="Tabellentext"/>
                    <w:rPr>
                      <w:del w:id="1594" w:author="IQTIG" w:date="2020-04-28T19:37:00Z"/>
                      <w:szCs w:val="18"/>
                    </w:rPr>
                  </w:pPr>
                  <w:del w:id="1595" w:author="IQTIG" w:date="2020-04-28T19:37:00Z">
                    <w:r>
                      <w:rPr>
                        <w:szCs w:val="18"/>
                      </w:rPr>
                      <w:delText>DeQS</w:delText>
                    </w:r>
                  </w:del>
                </w:p>
              </w:tc>
            </w:tr>
            <w:tr w:rsidR="00CA3AE5" w:rsidRPr="00743DF3" w14:paraId="1FD973B6" w14:textId="77777777" w:rsidTr="00A51F22">
              <w:trPr>
                <w:del w:id="1596" w:author="IQTIG" w:date="2020-04-28T19:37:00Z"/>
              </w:trPr>
              <w:tc>
                <w:tcPr>
                  <w:tcW w:w="2125" w:type="dxa"/>
                  <w:tcBorders>
                    <w:bottom w:val="single" w:sz="4" w:space="0" w:color="BFBFBF" w:themeColor="background1" w:themeShade="BF"/>
                  </w:tcBorders>
                  <w:vAlign w:val="center"/>
                </w:tcPr>
                <w:p w14:paraId="1C13483A" w14:textId="77777777" w:rsidR="00CA3AE5" w:rsidRDefault="007A0E5C" w:rsidP="00CA3AE5">
                  <w:pPr>
                    <w:pStyle w:val="Tabellentext"/>
                    <w:rPr>
                      <w:del w:id="1597" w:author="IQTIG" w:date="2020-04-28T19:37:00Z"/>
                      <w:szCs w:val="18"/>
                    </w:rPr>
                  </w:pPr>
                  <w:del w:id="1598" w:author="IQTIG" w:date="2020-04-28T19:37:00Z">
                    <w:r>
                      <w:rPr>
                        <w:szCs w:val="18"/>
                      </w:rPr>
                      <w:delText>Sortierung</w:delText>
                    </w:r>
                  </w:del>
                </w:p>
              </w:tc>
              <w:tc>
                <w:tcPr>
                  <w:tcW w:w="3755" w:type="dxa"/>
                  <w:vAlign w:val="center"/>
                </w:tcPr>
                <w:p w14:paraId="2AC6989C" w14:textId="77777777" w:rsidR="00CA3AE5" w:rsidRDefault="007A0E5C" w:rsidP="004217A9">
                  <w:pPr>
                    <w:pStyle w:val="Tabellentext"/>
                    <w:rPr>
                      <w:del w:id="1599" w:author="IQTIG" w:date="2020-04-28T19:37:00Z"/>
                      <w:szCs w:val="18"/>
                    </w:rPr>
                  </w:pPr>
                  <w:del w:id="1600" w:author="IQTIG" w:date="2020-04-28T19:37:00Z">
                    <w:r>
                      <w:rPr>
                        <w:szCs w:val="18"/>
                      </w:rPr>
                      <w:delText>-</w:delText>
                    </w:r>
                  </w:del>
                </w:p>
              </w:tc>
            </w:tr>
            <w:tr w:rsidR="00CA3AE5" w:rsidRPr="00743DF3" w14:paraId="11A0D37B" w14:textId="77777777" w:rsidTr="00A51F22">
              <w:trPr>
                <w:del w:id="1601" w:author="IQTIG" w:date="2020-04-28T19:37:00Z"/>
              </w:trPr>
              <w:tc>
                <w:tcPr>
                  <w:tcW w:w="2125" w:type="dxa"/>
                  <w:tcBorders>
                    <w:top w:val="single" w:sz="4" w:space="0" w:color="BFBFBF" w:themeColor="background1" w:themeShade="BF"/>
                  </w:tcBorders>
                  <w:vAlign w:val="center"/>
                </w:tcPr>
                <w:p w14:paraId="7438DB31" w14:textId="77777777" w:rsidR="00CA3AE5" w:rsidRDefault="007A0E5C" w:rsidP="00CA3AE5">
                  <w:pPr>
                    <w:pStyle w:val="Tabellentext"/>
                    <w:rPr>
                      <w:del w:id="1602" w:author="IQTIG" w:date="2020-04-28T19:37:00Z"/>
                      <w:szCs w:val="18"/>
                    </w:rPr>
                  </w:pPr>
                  <w:del w:id="1603" w:author="IQTIG" w:date="2020-04-28T19:37:00Z">
                    <w:r>
                      <w:rPr>
                        <w:szCs w:val="18"/>
                      </w:rPr>
                      <w:delText>Rechenregel</w:delText>
                    </w:r>
                  </w:del>
                </w:p>
              </w:tc>
              <w:tc>
                <w:tcPr>
                  <w:tcW w:w="3755" w:type="dxa"/>
                  <w:vAlign w:val="center"/>
                </w:tcPr>
                <w:p w14:paraId="443DCAFB" w14:textId="77777777" w:rsidR="00CA3AE5" w:rsidRDefault="007A0E5C" w:rsidP="004217A9">
                  <w:pPr>
                    <w:pStyle w:val="Tabellentext"/>
                    <w:rPr>
                      <w:del w:id="1604" w:author="IQTIG" w:date="2020-04-28T19:37:00Z"/>
                      <w:szCs w:val="18"/>
                    </w:rPr>
                  </w:pPr>
                  <w:del w:id="1605" w:author="IQTIG" w:date="2020-04-28T19:37:00Z">
                    <w:r>
                      <w:rPr>
                        <w:szCs w:val="18"/>
                      </w:rPr>
                      <w:delText>alle Patienten in 09/4</w:delText>
                    </w:r>
                  </w:del>
                </w:p>
              </w:tc>
            </w:tr>
            <w:tr w:rsidR="00CA3AE5" w:rsidRPr="00743DF3" w14:paraId="0BC0F9B7" w14:textId="77777777" w:rsidTr="00A51F22">
              <w:trPr>
                <w:cantSplit/>
                <w:del w:id="1606" w:author="IQTIG" w:date="2020-04-28T19:37:00Z"/>
              </w:trPr>
              <w:tc>
                <w:tcPr>
                  <w:tcW w:w="2125" w:type="dxa"/>
                  <w:tcBorders>
                    <w:top w:val="single" w:sz="4" w:space="0" w:color="BFBFBF" w:themeColor="background1" w:themeShade="BF"/>
                  </w:tcBorders>
                  <w:vAlign w:val="center"/>
                </w:tcPr>
                <w:p w14:paraId="61DDD66B" w14:textId="77777777" w:rsidR="00CA3AE5" w:rsidRPr="00A20477" w:rsidRDefault="007A0E5C" w:rsidP="00CA3AE5">
                  <w:pPr>
                    <w:pStyle w:val="Tabellentext"/>
                    <w:rPr>
                      <w:del w:id="1607" w:author="IQTIG" w:date="2020-04-28T19:37:00Z"/>
                      <w:szCs w:val="18"/>
                    </w:rPr>
                  </w:pPr>
                  <w:del w:id="1608" w:author="IQTIG" w:date="2020-04-28T19:37:00Z">
                    <w:r>
                      <w:rPr>
                        <w:szCs w:val="18"/>
                      </w:rPr>
                      <w:delText>Operator</w:delText>
                    </w:r>
                  </w:del>
                </w:p>
              </w:tc>
              <w:tc>
                <w:tcPr>
                  <w:tcW w:w="3755" w:type="dxa"/>
                  <w:tcBorders>
                    <w:top w:val="single" w:sz="4" w:space="0" w:color="BFBFBF" w:themeColor="background1" w:themeShade="BF"/>
                  </w:tcBorders>
                  <w:vAlign w:val="center"/>
                </w:tcPr>
                <w:p w14:paraId="1677C4AE" w14:textId="77777777" w:rsidR="00CA3AE5" w:rsidRPr="00CD53BC" w:rsidRDefault="007A0E5C" w:rsidP="004217A9">
                  <w:pPr>
                    <w:pStyle w:val="Tabellentext"/>
                    <w:rPr>
                      <w:del w:id="1609" w:author="IQTIG" w:date="2020-04-28T19:37:00Z"/>
                      <w:szCs w:val="18"/>
                    </w:rPr>
                  </w:pPr>
                  <w:del w:id="1610" w:author="IQTIG" w:date="2020-04-28T19:37:00Z">
                    <w:r>
                      <w:rPr>
                        <w:szCs w:val="18"/>
                      </w:rPr>
                      <w:delText>Anzahl</w:delText>
                    </w:r>
                  </w:del>
                </w:p>
              </w:tc>
            </w:tr>
            <w:tr w:rsidR="00CA3AE5" w:rsidRPr="00743DF3" w14:paraId="08FB8E68" w14:textId="77777777" w:rsidTr="00A51F22">
              <w:trPr>
                <w:cantSplit/>
                <w:del w:id="1611" w:author="IQTIG" w:date="2020-04-28T19:37:00Z"/>
              </w:trPr>
              <w:tc>
                <w:tcPr>
                  <w:tcW w:w="2125" w:type="dxa"/>
                  <w:vAlign w:val="center"/>
                </w:tcPr>
                <w:p w14:paraId="0538A54B" w14:textId="77777777" w:rsidR="00CA3AE5" w:rsidRDefault="007A0E5C" w:rsidP="00CA3AE5">
                  <w:pPr>
                    <w:pStyle w:val="Tabellentext"/>
                    <w:rPr>
                      <w:del w:id="1612" w:author="IQTIG" w:date="2020-04-28T19:37:00Z"/>
                      <w:szCs w:val="18"/>
                    </w:rPr>
                  </w:pPr>
                  <w:del w:id="1613" w:author="IQTIG" w:date="2020-04-28T19:37:00Z">
                    <w:r>
                      <w:rPr>
                        <w:szCs w:val="18"/>
                      </w:rPr>
                      <w:delText>Teildatensatzbezug</w:delText>
                    </w:r>
                  </w:del>
                </w:p>
              </w:tc>
              <w:tc>
                <w:tcPr>
                  <w:tcW w:w="3755" w:type="dxa"/>
                  <w:vAlign w:val="center"/>
                </w:tcPr>
                <w:p w14:paraId="6929F07B" w14:textId="77777777" w:rsidR="00CA3AE5" w:rsidRPr="001C3626" w:rsidRDefault="007A0E5C" w:rsidP="004217A9">
                  <w:pPr>
                    <w:pStyle w:val="Tabellentext"/>
                    <w:rPr>
                      <w:del w:id="1614" w:author="IQTIG" w:date="2020-04-28T19:37:00Z"/>
                      <w:szCs w:val="18"/>
                    </w:rPr>
                  </w:pPr>
                  <w:del w:id="1615" w:author="IQTIG" w:date="2020-04-28T19:37:00Z">
                    <w:r>
                      <w:rPr>
                        <w:szCs w:val="18"/>
                      </w:rPr>
                      <w:delText>09/4:B</w:delText>
                    </w:r>
                  </w:del>
                </w:p>
              </w:tc>
            </w:tr>
            <w:tr w:rsidR="00CA3AE5" w:rsidRPr="00743DF3" w14:paraId="5ABCC16C" w14:textId="77777777" w:rsidTr="00A51F22">
              <w:trPr>
                <w:del w:id="1616" w:author="IQTIG" w:date="2020-04-28T19:37:00Z"/>
              </w:trPr>
              <w:tc>
                <w:tcPr>
                  <w:tcW w:w="2125" w:type="dxa"/>
                  <w:vAlign w:val="center"/>
                </w:tcPr>
                <w:p w14:paraId="3592D897" w14:textId="77777777" w:rsidR="00CA3AE5" w:rsidRDefault="007A0E5C" w:rsidP="00CA3AE5">
                  <w:pPr>
                    <w:pStyle w:val="Tabellentext"/>
                    <w:rPr>
                      <w:del w:id="1617" w:author="IQTIG" w:date="2020-04-28T19:37:00Z"/>
                      <w:szCs w:val="18"/>
                    </w:rPr>
                  </w:pPr>
                  <w:del w:id="1618" w:author="IQTIG" w:date="2020-04-28T19:37:00Z">
                    <w:r>
                      <w:rPr>
                        <w:szCs w:val="18"/>
                      </w:rPr>
                      <w:delText>Zähler</w:delText>
                    </w:r>
                  </w:del>
                </w:p>
              </w:tc>
              <w:tc>
                <w:tcPr>
                  <w:tcW w:w="3755" w:type="dxa"/>
                </w:tcPr>
                <w:p w14:paraId="5D8BE428" w14:textId="77777777" w:rsidR="00CA3AE5" w:rsidRPr="00955893" w:rsidRDefault="007A0E5C" w:rsidP="004217A9">
                  <w:pPr>
                    <w:pStyle w:val="CodeOhneSilbentrennung"/>
                    <w:rPr>
                      <w:del w:id="1619" w:author="IQTIG" w:date="2020-04-28T19:37:00Z"/>
                      <w:rStyle w:val="Code"/>
                    </w:rPr>
                  </w:pPr>
                  <w:del w:id="1620" w:author="IQTIG" w:date="2020-04-28T19:37:00Z">
                    <w:r>
                      <w:rPr>
                        <w:rStyle w:val="Code"/>
                      </w:rPr>
                      <w:delText>TRUE</w:delText>
                    </w:r>
                  </w:del>
                </w:p>
              </w:tc>
            </w:tr>
            <w:tr w:rsidR="00CA3AE5" w:rsidRPr="00743DF3" w14:paraId="2797DA6F" w14:textId="77777777" w:rsidTr="00A51F22">
              <w:trPr>
                <w:del w:id="1621" w:author="IQTIG" w:date="2020-04-28T19:37:00Z"/>
              </w:trPr>
              <w:tc>
                <w:tcPr>
                  <w:tcW w:w="2125" w:type="dxa"/>
                  <w:vAlign w:val="center"/>
                </w:tcPr>
                <w:p w14:paraId="165545D9" w14:textId="77777777" w:rsidR="00CA3AE5" w:rsidRDefault="007A0E5C" w:rsidP="00CA3AE5">
                  <w:pPr>
                    <w:pStyle w:val="Tabellentext"/>
                    <w:rPr>
                      <w:del w:id="1622" w:author="IQTIG" w:date="2020-04-28T19:37:00Z"/>
                      <w:szCs w:val="18"/>
                    </w:rPr>
                  </w:pPr>
                  <w:del w:id="1623" w:author="IQTIG" w:date="2020-04-28T19:37:00Z">
                    <w:r>
                      <w:rPr>
                        <w:szCs w:val="18"/>
                      </w:rPr>
                      <w:delText>Nenner</w:delText>
                    </w:r>
                  </w:del>
                </w:p>
              </w:tc>
              <w:tc>
                <w:tcPr>
                  <w:tcW w:w="3755" w:type="dxa"/>
                </w:tcPr>
                <w:p w14:paraId="606541BD" w14:textId="77777777" w:rsidR="00CA3AE5" w:rsidRPr="00955893" w:rsidRDefault="007A0E5C" w:rsidP="004217A9">
                  <w:pPr>
                    <w:pStyle w:val="CodeOhneSilbentrennung"/>
                    <w:rPr>
                      <w:del w:id="1624" w:author="IQTIG" w:date="2020-04-28T19:37:00Z"/>
                      <w:rStyle w:val="Code"/>
                    </w:rPr>
                  </w:pPr>
                  <w:del w:id="1625" w:author="IQTIG" w:date="2020-04-28T19:37:00Z">
                    <w:r>
                      <w:rPr>
                        <w:rStyle w:val="Code"/>
                      </w:rPr>
                      <w:delText>TRUE</w:delText>
                    </w:r>
                  </w:del>
                </w:p>
              </w:tc>
            </w:tr>
            <w:tr w:rsidR="00CA3AE5" w:rsidRPr="00AC590F" w14:paraId="2F6EF8ED" w14:textId="77777777" w:rsidTr="00A51F22">
              <w:trPr>
                <w:cantSplit/>
                <w:del w:id="1626" w:author="IQTIG" w:date="2020-04-28T19:37:00Z"/>
              </w:trPr>
              <w:tc>
                <w:tcPr>
                  <w:tcW w:w="2125" w:type="dxa"/>
                  <w:vAlign w:val="center"/>
                </w:tcPr>
                <w:p w14:paraId="07A3A7F3" w14:textId="77777777" w:rsidR="00CA3AE5" w:rsidRPr="00AC590F" w:rsidRDefault="007A0E5C" w:rsidP="00CA3AE5">
                  <w:pPr>
                    <w:pStyle w:val="Tabellentext"/>
                    <w:rPr>
                      <w:del w:id="1627" w:author="IQTIG" w:date="2020-04-28T19:37:00Z"/>
                      <w:rFonts w:cstheme="minorHAnsi"/>
                      <w:szCs w:val="18"/>
                    </w:rPr>
                  </w:pPr>
                  <w:del w:id="1628" w:author="IQTIG" w:date="2020-04-28T19:37:00Z">
                    <w:r w:rsidRPr="00AC590F">
                      <w:rPr>
                        <w:rFonts w:cs="Calibri"/>
                        <w:szCs w:val="18"/>
                      </w:rPr>
                      <w:delText>Darstellung</w:delText>
                    </w:r>
                  </w:del>
                </w:p>
              </w:tc>
              <w:tc>
                <w:tcPr>
                  <w:tcW w:w="3755" w:type="dxa"/>
                  <w:vAlign w:val="center"/>
                </w:tcPr>
                <w:p w14:paraId="2C6EBDAA" w14:textId="77777777" w:rsidR="00CA3AE5" w:rsidRPr="00AC590F" w:rsidRDefault="007A0E5C" w:rsidP="004217A9">
                  <w:pPr>
                    <w:pStyle w:val="Tabellentext"/>
                    <w:rPr>
                      <w:del w:id="1629" w:author="IQTIG" w:date="2020-04-28T19:37:00Z"/>
                      <w:rStyle w:val="Code"/>
                      <w:rFonts w:asciiTheme="minorHAnsi" w:hAnsiTheme="minorHAnsi" w:cstheme="minorHAnsi"/>
                    </w:rPr>
                  </w:pPr>
                  <w:del w:id="1630" w:author="IQTIG" w:date="2020-04-28T19:37:00Z">
                    <w:r>
                      <w:rPr>
                        <w:rStyle w:val="Code"/>
                        <w:rFonts w:ascii="Calibri" w:hAnsi="Calibri" w:cs="Calibri"/>
                      </w:rPr>
                      <w:delText>-</w:delText>
                    </w:r>
                  </w:del>
                </w:p>
              </w:tc>
            </w:tr>
            <w:tr w:rsidR="00CA3AE5" w:rsidRPr="00AC590F" w14:paraId="352F58A7" w14:textId="77777777" w:rsidTr="00A51F22">
              <w:trPr>
                <w:cantSplit/>
                <w:del w:id="1631" w:author="IQTIG" w:date="2020-04-28T19:37:00Z"/>
              </w:trPr>
              <w:tc>
                <w:tcPr>
                  <w:tcW w:w="2125" w:type="dxa"/>
                  <w:tcBorders>
                    <w:bottom w:val="single" w:sz="4" w:space="0" w:color="BFBFBF" w:themeColor="background1" w:themeShade="BF"/>
                  </w:tcBorders>
                  <w:vAlign w:val="center"/>
                </w:tcPr>
                <w:p w14:paraId="4F507197" w14:textId="77777777" w:rsidR="00CA3AE5" w:rsidRPr="00AC590F" w:rsidRDefault="007A0E5C" w:rsidP="00CA3AE5">
                  <w:pPr>
                    <w:pStyle w:val="Tabellentext"/>
                    <w:rPr>
                      <w:del w:id="1632" w:author="IQTIG" w:date="2020-04-28T19:37:00Z"/>
                      <w:rFonts w:cstheme="minorHAnsi"/>
                      <w:szCs w:val="18"/>
                    </w:rPr>
                  </w:pPr>
                  <w:del w:id="1633" w:author="IQTIG" w:date="2020-04-28T19:37:00Z">
                    <w:r w:rsidRPr="00AC590F">
                      <w:rPr>
                        <w:rFonts w:cs="Calibri"/>
                        <w:szCs w:val="18"/>
                      </w:rPr>
                      <w:delText>Grafik</w:delText>
                    </w:r>
                  </w:del>
                </w:p>
              </w:tc>
              <w:tc>
                <w:tcPr>
                  <w:tcW w:w="3755" w:type="dxa"/>
                  <w:tcBorders>
                    <w:bottom w:val="single" w:sz="4" w:space="0" w:color="BFBFBF" w:themeColor="background1" w:themeShade="BF"/>
                  </w:tcBorders>
                  <w:vAlign w:val="center"/>
                </w:tcPr>
                <w:p w14:paraId="5C22915C" w14:textId="77777777" w:rsidR="00CA3AE5" w:rsidRPr="00AC590F" w:rsidRDefault="007A0E5C" w:rsidP="004217A9">
                  <w:pPr>
                    <w:pStyle w:val="Tabellentext"/>
                    <w:rPr>
                      <w:del w:id="1634" w:author="IQTIG" w:date="2020-04-28T19:37:00Z"/>
                      <w:rFonts w:cstheme="minorHAnsi"/>
                      <w:szCs w:val="18"/>
                    </w:rPr>
                  </w:pPr>
                  <w:del w:id="1635" w:author="IQTIG" w:date="2020-04-28T19:37:00Z">
                    <w:r>
                      <w:rPr>
                        <w:rFonts w:cs="Calibri"/>
                        <w:szCs w:val="18"/>
                      </w:rPr>
                      <w:delText>-</w:delText>
                    </w:r>
                  </w:del>
                </w:p>
              </w:tc>
            </w:tr>
          </w:tbl>
          <w:p w14:paraId="7468DD86" w14:textId="77777777" w:rsidR="00CA3AE5" w:rsidRPr="00E3098F" w:rsidRDefault="003C6680" w:rsidP="00CA3AE5">
            <w:pPr>
              <w:pStyle w:val="Tabellentext"/>
              <w:ind w:left="0"/>
              <w:cnfStyle w:val="000000000000" w:firstRow="0" w:lastRow="0" w:firstColumn="0" w:lastColumn="0" w:oddVBand="0" w:evenVBand="0" w:oddHBand="0" w:evenHBand="0" w:firstRowFirstColumn="0" w:firstRowLastColumn="0" w:lastRowFirstColumn="0" w:lastRowLastColumn="0"/>
              <w:rPr>
                <w:del w:id="1636" w:author="IQTIG" w:date="2020-04-28T19:37:00Z"/>
                <w:sz w:val="6"/>
                <w:szCs w:val="6"/>
              </w:rPr>
            </w:pPr>
          </w:p>
        </w:tc>
      </w:tr>
      <w:tr w:rsidR="00CA3AE5" w14:paraId="2320CE8C" w14:textId="77777777" w:rsidTr="00603EF8">
        <w:trPr>
          <w:trHeight w:val="835"/>
          <w:del w:id="1637" w:author="IQTIG" w:date="2020-04-28T19:37:00Z"/>
        </w:trPr>
        <w:tc>
          <w:tcPr>
            <w:cnfStyle w:val="001000000000" w:firstRow="0" w:lastRow="0" w:firstColumn="1" w:lastColumn="0" w:oddVBand="0" w:evenVBand="0" w:oddHBand="0" w:evenHBand="0" w:firstRowFirstColumn="0" w:firstRowLastColumn="0" w:lastRowFirstColumn="0" w:lastRowLastColumn="0"/>
            <w:tcW w:w="3119" w:type="dxa"/>
          </w:tcPr>
          <w:p w14:paraId="136A3BB2" w14:textId="77777777" w:rsidR="00CA3AE5" w:rsidRPr="00E37ACC" w:rsidRDefault="003C6680" w:rsidP="00CA3AE5">
            <w:pPr>
              <w:pStyle w:val="Tabellenkopf"/>
              <w:rPr>
                <w:del w:id="1638" w:author="IQTIG" w:date="2020-04-28T19:37:00Z"/>
              </w:rPr>
            </w:pPr>
          </w:p>
        </w:tc>
        <w:tc>
          <w:tcPr>
            <w:tcW w:w="5885" w:type="dxa"/>
          </w:tcPr>
          <w:tbl>
            <w:tblPr>
              <w:tblStyle w:val="IQTIGStandard"/>
              <w:tblW w:w="5880" w:type="dxa"/>
              <w:tblCellMar>
                <w:top w:w="28" w:type="dxa"/>
              </w:tblCellMar>
              <w:tblLook w:val="0620" w:firstRow="1" w:lastRow="0" w:firstColumn="0" w:lastColumn="0" w:noHBand="1" w:noVBand="1"/>
            </w:tblPr>
            <w:tblGrid>
              <w:gridCol w:w="2125"/>
              <w:gridCol w:w="3755"/>
            </w:tblGrid>
            <w:tr w:rsidR="00CA3AE5" w:rsidRPr="009E2B0C" w14:paraId="04AB0652" w14:textId="77777777" w:rsidTr="003B19A5">
              <w:trPr>
                <w:cnfStyle w:val="100000000000" w:firstRow="1" w:lastRow="0" w:firstColumn="0" w:lastColumn="0" w:oddVBand="0" w:evenVBand="0" w:oddHBand="0" w:evenHBand="0" w:firstRowFirstColumn="0" w:firstRowLastColumn="0" w:lastRowFirstColumn="0" w:lastRowLastColumn="0"/>
                <w:cantSplit/>
                <w:del w:id="1639" w:author="IQTIG" w:date="2020-04-28T19:37:00Z"/>
              </w:trPr>
              <w:tc>
                <w:tcPr>
                  <w:tcW w:w="5880" w:type="dxa"/>
                  <w:gridSpan w:val="2"/>
                  <w:tcBorders>
                    <w:top w:val="single" w:sz="4" w:space="0" w:color="BFBFBF" w:themeColor="background1" w:themeShade="BF"/>
                    <w:bottom w:val="single" w:sz="4" w:space="0" w:color="BFBFBF" w:themeColor="background1" w:themeShade="BF"/>
                  </w:tcBorders>
                  <w:vAlign w:val="center"/>
                </w:tcPr>
                <w:p w14:paraId="6D80E3AB" w14:textId="77777777" w:rsidR="00CA3AE5" w:rsidRPr="00A20477" w:rsidRDefault="003C6680" w:rsidP="00CA3AE5">
                  <w:pPr>
                    <w:pStyle w:val="Tabellenkopf"/>
                    <w:rPr>
                      <w:del w:id="1640" w:author="IQTIG" w:date="2020-04-28T19:37:00Z"/>
                      <w:szCs w:val="18"/>
                    </w:rPr>
                  </w:pPr>
                </w:p>
              </w:tc>
            </w:tr>
            <w:tr w:rsidR="00CA3AE5" w:rsidRPr="00743DF3" w14:paraId="487B6A31" w14:textId="77777777" w:rsidTr="00A51F22">
              <w:trPr>
                <w:del w:id="1641" w:author="IQTIG" w:date="2020-04-28T19:37:00Z"/>
              </w:trPr>
              <w:tc>
                <w:tcPr>
                  <w:tcW w:w="2125" w:type="dxa"/>
                  <w:tcBorders>
                    <w:top w:val="single" w:sz="4" w:space="0" w:color="BFBFBF" w:themeColor="background1" w:themeShade="BF"/>
                  </w:tcBorders>
                  <w:vAlign w:val="center"/>
                </w:tcPr>
                <w:p w14:paraId="301E1A2F" w14:textId="77777777" w:rsidR="00CA3AE5" w:rsidRDefault="007A0E5C" w:rsidP="00CA3AE5">
                  <w:pPr>
                    <w:pStyle w:val="Tabellentext"/>
                    <w:rPr>
                      <w:del w:id="1642" w:author="IQTIG" w:date="2020-04-28T19:37:00Z"/>
                      <w:szCs w:val="18"/>
                    </w:rPr>
                  </w:pPr>
                  <w:del w:id="1643" w:author="IQTIG" w:date="2020-04-28T19:37:00Z">
                    <w:r>
                      <w:rPr>
                        <w:szCs w:val="18"/>
                      </w:rPr>
                      <w:delText>Art des Wertes</w:delText>
                    </w:r>
                  </w:del>
                </w:p>
              </w:tc>
              <w:tc>
                <w:tcPr>
                  <w:tcW w:w="3755" w:type="dxa"/>
                  <w:tcBorders>
                    <w:top w:val="single" w:sz="4" w:space="0" w:color="BFBFBF" w:themeColor="background1" w:themeShade="BF"/>
                  </w:tcBorders>
                  <w:vAlign w:val="center"/>
                </w:tcPr>
                <w:p w14:paraId="0DDF3EDD" w14:textId="77777777" w:rsidR="00CA3AE5" w:rsidRPr="00CD53BC" w:rsidRDefault="007A0E5C" w:rsidP="004217A9">
                  <w:pPr>
                    <w:pStyle w:val="Tabellentext"/>
                    <w:rPr>
                      <w:del w:id="1644" w:author="IQTIG" w:date="2020-04-28T19:37:00Z"/>
                      <w:szCs w:val="18"/>
                    </w:rPr>
                  </w:pPr>
                  <w:del w:id="1645" w:author="IQTIG" w:date="2020-04-28T19:37:00Z">
                    <w:r>
                      <w:rPr>
                        <w:szCs w:val="18"/>
                      </w:rPr>
                      <w:delText>Kalkulatorische Kennzahl</w:delText>
                    </w:r>
                  </w:del>
                </w:p>
              </w:tc>
            </w:tr>
            <w:tr w:rsidR="00CA3AE5" w:rsidRPr="00743DF3" w14:paraId="42345C4A" w14:textId="77777777" w:rsidTr="00A51F22">
              <w:trPr>
                <w:del w:id="1646" w:author="IQTIG" w:date="2020-04-28T19:37:00Z"/>
              </w:trPr>
              <w:tc>
                <w:tcPr>
                  <w:tcW w:w="2125" w:type="dxa"/>
                  <w:vAlign w:val="center"/>
                </w:tcPr>
                <w:p w14:paraId="41A5C5B3" w14:textId="77777777" w:rsidR="00CA3AE5" w:rsidRPr="00A20477" w:rsidRDefault="007A0E5C" w:rsidP="00CA3AE5">
                  <w:pPr>
                    <w:pStyle w:val="Tabellentext"/>
                    <w:rPr>
                      <w:del w:id="1647" w:author="IQTIG" w:date="2020-04-28T19:37:00Z"/>
                      <w:szCs w:val="18"/>
                    </w:rPr>
                  </w:pPr>
                  <w:del w:id="1648" w:author="IQTIG" w:date="2020-04-28T19:37:00Z">
                    <w:r>
                      <w:rPr>
                        <w:szCs w:val="18"/>
                      </w:rPr>
                      <w:delText>Kennzahl-ID</w:delText>
                    </w:r>
                  </w:del>
                </w:p>
              </w:tc>
              <w:tc>
                <w:tcPr>
                  <w:tcW w:w="3755" w:type="dxa"/>
                  <w:vAlign w:val="center"/>
                </w:tcPr>
                <w:p w14:paraId="0F9E2D16" w14:textId="77777777" w:rsidR="00CA3AE5" w:rsidRPr="001258DD" w:rsidRDefault="007A0E5C" w:rsidP="004217A9">
                  <w:pPr>
                    <w:pStyle w:val="Tabellentext"/>
                    <w:rPr>
                      <w:del w:id="1649" w:author="IQTIG" w:date="2020-04-28T19:37:00Z"/>
                      <w:color w:val="000000"/>
                      <w:szCs w:val="18"/>
                      <w:lang w:eastAsia="de-DE"/>
                    </w:rPr>
                  </w:pPr>
                  <w:del w:id="1650" w:author="IQTIG" w:date="2020-04-28T19:37:00Z">
                    <w:r>
                      <w:rPr>
                        <w:color w:val="000000"/>
                        <w:szCs w:val="18"/>
                      </w:rPr>
                      <w:delText>52309_52002</w:delText>
                    </w:r>
                  </w:del>
                </w:p>
              </w:tc>
            </w:tr>
            <w:tr w:rsidR="00CA3AE5" w:rsidRPr="00743DF3" w14:paraId="396CB049" w14:textId="77777777" w:rsidTr="00A51F22">
              <w:trPr>
                <w:del w:id="1651" w:author="IQTIG" w:date="2020-04-28T19:37:00Z"/>
              </w:trPr>
              <w:tc>
                <w:tcPr>
                  <w:tcW w:w="2125" w:type="dxa"/>
                  <w:vAlign w:val="center"/>
                </w:tcPr>
                <w:p w14:paraId="6DC55EAB" w14:textId="77777777" w:rsidR="00CA3AE5" w:rsidRDefault="007A0E5C" w:rsidP="00CA3AE5">
                  <w:pPr>
                    <w:pStyle w:val="Tabellentext"/>
                    <w:rPr>
                      <w:del w:id="1652" w:author="IQTIG" w:date="2020-04-28T19:37:00Z"/>
                      <w:szCs w:val="18"/>
                    </w:rPr>
                  </w:pPr>
                  <w:del w:id="1653" w:author="IQTIG" w:date="2020-04-28T19:37:00Z">
                    <w:r>
                      <w:rPr>
                        <w:szCs w:val="18"/>
                      </w:rPr>
                      <w:delText>Bezug zu QS-Ergebnissen</w:delText>
                    </w:r>
                  </w:del>
                </w:p>
              </w:tc>
              <w:tc>
                <w:tcPr>
                  <w:tcW w:w="3755" w:type="dxa"/>
                  <w:vAlign w:val="center"/>
                </w:tcPr>
                <w:p w14:paraId="47CDB384" w14:textId="77777777" w:rsidR="00CA3AE5" w:rsidRDefault="007A0E5C" w:rsidP="004217A9">
                  <w:pPr>
                    <w:pStyle w:val="Tabellentext"/>
                    <w:rPr>
                      <w:del w:id="1654" w:author="IQTIG" w:date="2020-04-28T19:37:00Z"/>
                      <w:szCs w:val="18"/>
                    </w:rPr>
                  </w:pPr>
                  <w:del w:id="1655" w:author="IQTIG" w:date="2020-04-28T19:37:00Z">
                    <w:r>
                      <w:rPr>
                        <w:szCs w:val="18"/>
                      </w:rPr>
                      <w:delText>52002</w:delText>
                    </w:r>
                  </w:del>
                </w:p>
              </w:tc>
            </w:tr>
            <w:tr w:rsidR="00CA3AE5" w:rsidRPr="00743DF3" w14:paraId="464B73D7" w14:textId="77777777" w:rsidTr="00A51F22">
              <w:trPr>
                <w:del w:id="1656" w:author="IQTIG" w:date="2020-04-28T19:37:00Z"/>
              </w:trPr>
              <w:tc>
                <w:tcPr>
                  <w:tcW w:w="2125" w:type="dxa"/>
                  <w:vAlign w:val="center"/>
                </w:tcPr>
                <w:p w14:paraId="19B3B87D" w14:textId="77777777" w:rsidR="00CA3AE5" w:rsidRDefault="007A0E5C" w:rsidP="00CA3AE5">
                  <w:pPr>
                    <w:pStyle w:val="Tabellentext"/>
                    <w:rPr>
                      <w:del w:id="1657" w:author="IQTIG" w:date="2020-04-28T19:37:00Z"/>
                      <w:szCs w:val="18"/>
                    </w:rPr>
                  </w:pPr>
                  <w:del w:id="1658" w:author="IQTIG" w:date="2020-04-28T19:37:00Z">
                    <w:r>
                      <w:rPr>
                        <w:szCs w:val="18"/>
                      </w:rPr>
                      <w:delText>Bezug zum Verfahren</w:delText>
                    </w:r>
                  </w:del>
                </w:p>
              </w:tc>
              <w:tc>
                <w:tcPr>
                  <w:tcW w:w="3755" w:type="dxa"/>
                  <w:vAlign w:val="center"/>
                </w:tcPr>
                <w:p w14:paraId="1EB95054" w14:textId="77777777" w:rsidR="00CA3AE5" w:rsidRDefault="007A0E5C" w:rsidP="004217A9">
                  <w:pPr>
                    <w:pStyle w:val="Tabellentext"/>
                    <w:rPr>
                      <w:del w:id="1659" w:author="IQTIG" w:date="2020-04-28T19:37:00Z"/>
                      <w:szCs w:val="18"/>
                    </w:rPr>
                  </w:pPr>
                  <w:del w:id="1660" w:author="IQTIG" w:date="2020-04-28T19:37:00Z">
                    <w:r>
                      <w:rPr>
                        <w:szCs w:val="18"/>
                      </w:rPr>
                      <w:delText>DeQS</w:delText>
                    </w:r>
                  </w:del>
                </w:p>
              </w:tc>
            </w:tr>
            <w:tr w:rsidR="00CA3AE5" w:rsidRPr="00743DF3" w14:paraId="1A268385" w14:textId="77777777" w:rsidTr="00A51F22">
              <w:trPr>
                <w:del w:id="1661" w:author="IQTIG" w:date="2020-04-28T19:37:00Z"/>
              </w:trPr>
              <w:tc>
                <w:tcPr>
                  <w:tcW w:w="2125" w:type="dxa"/>
                  <w:tcBorders>
                    <w:bottom w:val="single" w:sz="4" w:space="0" w:color="BFBFBF" w:themeColor="background1" w:themeShade="BF"/>
                  </w:tcBorders>
                  <w:vAlign w:val="center"/>
                </w:tcPr>
                <w:p w14:paraId="57A7EA54" w14:textId="77777777" w:rsidR="00CA3AE5" w:rsidRDefault="007A0E5C" w:rsidP="00CA3AE5">
                  <w:pPr>
                    <w:pStyle w:val="Tabellentext"/>
                    <w:rPr>
                      <w:del w:id="1662" w:author="IQTIG" w:date="2020-04-28T19:37:00Z"/>
                      <w:szCs w:val="18"/>
                    </w:rPr>
                  </w:pPr>
                  <w:del w:id="1663" w:author="IQTIG" w:date="2020-04-28T19:37:00Z">
                    <w:r>
                      <w:rPr>
                        <w:szCs w:val="18"/>
                      </w:rPr>
                      <w:delText>Sortierung</w:delText>
                    </w:r>
                  </w:del>
                </w:p>
              </w:tc>
              <w:tc>
                <w:tcPr>
                  <w:tcW w:w="3755" w:type="dxa"/>
                  <w:vAlign w:val="center"/>
                </w:tcPr>
                <w:p w14:paraId="5FD56F95" w14:textId="77777777" w:rsidR="00CA3AE5" w:rsidRDefault="007A0E5C" w:rsidP="004217A9">
                  <w:pPr>
                    <w:pStyle w:val="Tabellentext"/>
                    <w:rPr>
                      <w:del w:id="1664" w:author="IQTIG" w:date="2020-04-28T19:37:00Z"/>
                      <w:szCs w:val="18"/>
                    </w:rPr>
                  </w:pPr>
                  <w:del w:id="1665" w:author="IQTIG" w:date="2020-04-28T19:37:00Z">
                    <w:r>
                      <w:rPr>
                        <w:szCs w:val="18"/>
                      </w:rPr>
                      <w:delText>-</w:delText>
                    </w:r>
                  </w:del>
                </w:p>
              </w:tc>
            </w:tr>
            <w:tr w:rsidR="00CA3AE5" w:rsidRPr="00743DF3" w14:paraId="4A3A2756" w14:textId="77777777" w:rsidTr="00A51F22">
              <w:trPr>
                <w:del w:id="1666" w:author="IQTIG" w:date="2020-04-28T19:37:00Z"/>
              </w:trPr>
              <w:tc>
                <w:tcPr>
                  <w:tcW w:w="2125" w:type="dxa"/>
                  <w:tcBorders>
                    <w:top w:val="single" w:sz="4" w:space="0" w:color="BFBFBF" w:themeColor="background1" w:themeShade="BF"/>
                  </w:tcBorders>
                  <w:vAlign w:val="center"/>
                </w:tcPr>
                <w:p w14:paraId="5290375E" w14:textId="77777777" w:rsidR="00CA3AE5" w:rsidRDefault="007A0E5C" w:rsidP="00CA3AE5">
                  <w:pPr>
                    <w:pStyle w:val="Tabellentext"/>
                    <w:rPr>
                      <w:del w:id="1667" w:author="IQTIG" w:date="2020-04-28T19:37:00Z"/>
                      <w:szCs w:val="18"/>
                    </w:rPr>
                  </w:pPr>
                  <w:del w:id="1668" w:author="IQTIG" w:date="2020-04-28T19:37:00Z">
                    <w:r>
                      <w:rPr>
                        <w:szCs w:val="18"/>
                      </w:rPr>
                      <w:delText>Rechenregel</w:delText>
                    </w:r>
                  </w:del>
                </w:p>
              </w:tc>
              <w:tc>
                <w:tcPr>
                  <w:tcW w:w="3755" w:type="dxa"/>
                  <w:vAlign w:val="center"/>
                </w:tcPr>
                <w:p w14:paraId="01A8F7E1" w14:textId="77777777" w:rsidR="00CA3AE5" w:rsidRDefault="007A0E5C" w:rsidP="004217A9">
                  <w:pPr>
                    <w:pStyle w:val="Tabellentext"/>
                    <w:rPr>
                      <w:del w:id="1669" w:author="IQTIG" w:date="2020-04-28T19:37:00Z"/>
                      <w:szCs w:val="18"/>
                    </w:rPr>
                  </w:pPr>
                  <w:del w:id="1670" w:author="IQTIG" w:date="2020-04-28T19:37:00Z">
                    <w:r>
                      <w:rPr>
                        <w:szCs w:val="18"/>
                      </w:rPr>
                      <w:delText>alle Patienten in 09/5</w:delText>
                    </w:r>
                  </w:del>
                </w:p>
              </w:tc>
            </w:tr>
            <w:tr w:rsidR="00CA3AE5" w:rsidRPr="00743DF3" w14:paraId="7DB071ED" w14:textId="77777777" w:rsidTr="00A51F22">
              <w:trPr>
                <w:cantSplit/>
                <w:del w:id="1671" w:author="IQTIG" w:date="2020-04-28T19:37:00Z"/>
              </w:trPr>
              <w:tc>
                <w:tcPr>
                  <w:tcW w:w="2125" w:type="dxa"/>
                  <w:tcBorders>
                    <w:top w:val="single" w:sz="4" w:space="0" w:color="BFBFBF" w:themeColor="background1" w:themeShade="BF"/>
                  </w:tcBorders>
                  <w:vAlign w:val="center"/>
                </w:tcPr>
                <w:p w14:paraId="3403FBB7" w14:textId="77777777" w:rsidR="00CA3AE5" w:rsidRPr="00A20477" w:rsidRDefault="007A0E5C" w:rsidP="00CA3AE5">
                  <w:pPr>
                    <w:pStyle w:val="Tabellentext"/>
                    <w:rPr>
                      <w:del w:id="1672" w:author="IQTIG" w:date="2020-04-28T19:37:00Z"/>
                      <w:szCs w:val="18"/>
                    </w:rPr>
                  </w:pPr>
                  <w:del w:id="1673" w:author="IQTIG" w:date="2020-04-28T19:37:00Z">
                    <w:r>
                      <w:rPr>
                        <w:szCs w:val="18"/>
                      </w:rPr>
                      <w:delText>Operator</w:delText>
                    </w:r>
                  </w:del>
                </w:p>
              </w:tc>
              <w:tc>
                <w:tcPr>
                  <w:tcW w:w="3755" w:type="dxa"/>
                  <w:tcBorders>
                    <w:top w:val="single" w:sz="4" w:space="0" w:color="BFBFBF" w:themeColor="background1" w:themeShade="BF"/>
                  </w:tcBorders>
                  <w:vAlign w:val="center"/>
                </w:tcPr>
                <w:p w14:paraId="17DC68E2" w14:textId="77777777" w:rsidR="00CA3AE5" w:rsidRPr="00CD53BC" w:rsidRDefault="007A0E5C" w:rsidP="004217A9">
                  <w:pPr>
                    <w:pStyle w:val="Tabellentext"/>
                    <w:rPr>
                      <w:del w:id="1674" w:author="IQTIG" w:date="2020-04-28T19:37:00Z"/>
                      <w:szCs w:val="18"/>
                    </w:rPr>
                  </w:pPr>
                  <w:del w:id="1675" w:author="IQTIG" w:date="2020-04-28T19:37:00Z">
                    <w:r>
                      <w:rPr>
                        <w:szCs w:val="18"/>
                      </w:rPr>
                      <w:delText>Anzahl</w:delText>
                    </w:r>
                  </w:del>
                </w:p>
              </w:tc>
            </w:tr>
            <w:tr w:rsidR="00CA3AE5" w:rsidRPr="00743DF3" w14:paraId="057B4D57" w14:textId="77777777" w:rsidTr="00A51F22">
              <w:trPr>
                <w:cantSplit/>
                <w:del w:id="1676" w:author="IQTIG" w:date="2020-04-28T19:37:00Z"/>
              </w:trPr>
              <w:tc>
                <w:tcPr>
                  <w:tcW w:w="2125" w:type="dxa"/>
                  <w:vAlign w:val="center"/>
                </w:tcPr>
                <w:p w14:paraId="750F8A67" w14:textId="77777777" w:rsidR="00CA3AE5" w:rsidRDefault="007A0E5C" w:rsidP="00CA3AE5">
                  <w:pPr>
                    <w:pStyle w:val="Tabellentext"/>
                    <w:rPr>
                      <w:del w:id="1677" w:author="IQTIG" w:date="2020-04-28T19:37:00Z"/>
                      <w:szCs w:val="18"/>
                    </w:rPr>
                  </w:pPr>
                  <w:del w:id="1678" w:author="IQTIG" w:date="2020-04-28T19:37:00Z">
                    <w:r>
                      <w:rPr>
                        <w:szCs w:val="18"/>
                      </w:rPr>
                      <w:delText>Teildatensatzbezug</w:delText>
                    </w:r>
                  </w:del>
                </w:p>
              </w:tc>
              <w:tc>
                <w:tcPr>
                  <w:tcW w:w="3755" w:type="dxa"/>
                  <w:vAlign w:val="center"/>
                </w:tcPr>
                <w:p w14:paraId="703D949D" w14:textId="77777777" w:rsidR="00CA3AE5" w:rsidRPr="001C3626" w:rsidRDefault="007A0E5C" w:rsidP="004217A9">
                  <w:pPr>
                    <w:pStyle w:val="Tabellentext"/>
                    <w:rPr>
                      <w:del w:id="1679" w:author="IQTIG" w:date="2020-04-28T19:37:00Z"/>
                      <w:szCs w:val="18"/>
                    </w:rPr>
                  </w:pPr>
                  <w:del w:id="1680" w:author="IQTIG" w:date="2020-04-28T19:37:00Z">
                    <w:r>
                      <w:rPr>
                        <w:szCs w:val="18"/>
                      </w:rPr>
                      <w:delText>09/5:B</w:delText>
                    </w:r>
                  </w:del>
                </w:p>
              </w:tc>
            </w:tr>
            <w:tr w:rsidR="00CA3AE5" w:rsidRPr="00743DF3" w14:paraId="6E438B5B" w14:textId="77777777" w:rsidTr="00A51F22">
              <w:trPr>
                <w:del w:id="1681" w:author="IQTIG" w:date="2020-04-28T19:37:00Z"/>
              </w:trPr>
              <w:tc>
                <w:tcPr>
                  <w:tcW w:w="2125" w:type="dxa"/>
                  <w:vAlign w:val="center"/>
                </w:tcPr>
                <w:p w14:paraId="6652B149" w14:textId="77777777" w:rsidR="00CA3AE5" w:rsidRDefault="007A0E5C" w:rsidP="00CA3AE5">
                  <w:pPr>
                    <w:pStyle w:val="Tabellentext"/>
                    <w:rPr>
                      <w:del w:id="1682" w:author="IQTIG" w:date="2020-04-28T19:37:00Z"/>
                      <w:szCs w:val="18"/>
                    </w:rPr>
                  </w:pPr>
                  <w:del w:id="1683" w:author="IQTIG" w:date="2020-04-28T19:37:00Z">
                    <w:r>
                      <w:rPr>
                        <w:szCs w:val="18"/>
                      </w:rPr>
                      <w:delText>Zähler</w:delText>
                    </w:r>
                  </w:del>
                </w:p>
              </w:tc>
              <w:tc>
                <w:tcPr>
                  <w:tcW w:w="3755" w:type="dxa"/>
                </w:tcPr>
                <w:p w14:paraId="0D681D95" w14:textId="77777777" w:rsidR="00CA3AE5" w:rsidRPr="00955893" w:rsidRDefault="007A0E5C" w:rsidP="004217A9">
                  <w:pPr>
                    <w:pStyle w:val="CodeOhneSilbentrennung"/>
                    <w:rPr>
                      <w:del w:id="1684" w:author="IQTIG" w:date="2020-04-28T19:37:00Z"/>
                      <w:rStyle w:val="Code"/>
                    </w:rPr>
                  </w:pPr>
                  <w:del w:id="1685" w:author="IQTIG" w:date="2020-04-28T19:37:00Z">
                    <w:r>
                      <w:rPr>
                        <w:rStyle w:val="Code"/>
                      </w:rPr>
                      <w:delText>TRUE</w:delText>
                    </w:r>
                  </w:del>
                </w:p>
              </w:tc>
            </w:tr>
            <w:tr w:rsidR="00CA3AE5" w:rsidRPr="00743DF3" w14:paraId="535B386F" w14:textId="77777777" w:rsidTr="00A51F22">
              <w:trPr>
                <w:del w:id="1686" w:author="IQTIG" w:date="2020-04-28T19:37:00Z"/>
              </w:trPr>
              <w:tc>
                <w:tcPr>
                  <w:tcW w:w="2125" w:type="dxa"/>
                  <w:vAlign w:val="center"/>
                </w:tcPr>
                <w:p w14:paraId="30462509" w14:textId="77777777" w:rsidR="00CA3AE5" w:rsidRDefault="007A0E5C" w:rsidP="00CA3AE5">
                  <w:pPr>
                    <w:pStyle w:val="Tabellentext"/>
                    <w:rPr>
                      <w:del w:id="1687" w:author="IQTIG" w:date="2020-04-28T19:37:00Z"/>
                      <w:szCs w:val="18"/>
                    </w:rPr>
                  </w:pPr>
                  <w:del w:id="1688" w:author="IQTIG" w:date="2020-04-28T19:37:00Z">
                    <w:r>
                      <w:rPr>
                        <w:szCs w:val="18"/>
                      </w:rPr>
                      <w:delText>Nenner</w:delText>
                    </w:r>
                  </w:del>
                </w:p>
              </w:tc>
              <w:tc>
                <w:tcPr>
                  <w:tcW w:w="3755" w:type="dxa"/>
                </w:tcPr>
                <w:p w14:paraId="0E07913B" w14:textId="77777777" w:rsidR="00CA3AE5" w:rsidRPr="00955893" w:rsidRDefault="007A0E5C" w:rsidP="004217A9">
                  <w:pPr>
                    <w:pStyle w:val="CodeOhneSilbentrennung"/>
                    <w:rPr>
                      <w:del w:id="1689" w:author="IQTIG" w:date="2020-04-28T19:37:00Z"/>
                      <w:rStyle w:val="Code"/>
                    </w:rPr>
                  </w:pPr>
                  <w:del w:id="1690" w:author="IQTIG" w:date="2020-04-28T19:37:00Z">
                    <w:r>
                      <w:rPr>
                        <w:rStyle w:val="Code"/>
                      </w:rPr>
                      <w:delText>TRUE</w:delText>
                    </w:r>
                  </w:del>
                </w:p>
              </w:tc>
            </w:tr>
            <w:tr w:rsidR="00CA3AE5" w:rsidRPr="00AC590F" w14:paraId="52C48C92" w14:textId="77777777" w:rsidTr="00A51F22">
              <w:trPr>
                <w:cantSplit/>
                <w:del w:id="1691" w:author="IQTIG" w:date="2020-04-28T19:37:00Z"/>
              </w:trPr>
              <w:tc>
                <w:tcPr>
                  <w:tcW w:w="2125" w:type="dxa"/>
                  <w:vAlign w:val="center"/>
                </w:tcPr>
                <w:p w14:paraId="6D90D669" w14:textId="77777777" w:rsidR="00CA3AE5" w:rsidRPr="00AC590F" w:rsidRDefault="007A0E5C" w:rsidP="00CA3AE5">
                  <w:pPr>
                    <w:pStyle w:val="Tabellentext"/>
                    <w:rPr>
                      <w:del w:id="1692" w:author="IQTIG" w:date="2020-04-28T19:37:00Z"/>
                      <w:rFonts w:cstheme="minorHAnsi"/>
                      <w:szCs w:val="18"/>
                    </w:rPr>
                  </w:pPr>
                  <w:del w:id="1693" w:author="IQTIG" w:date="2020-04-28T19:37:00Z">
                    <w:r w:rsidRPr="00AC590F">
                      <w:rPr>
                        <w:rFonts w:cs="Calibri"/>
                        <w:szCs w:val="18"/>
                      </w:rPr>
                      <w:delText>Darstellung</w:delText>
                    </w:r>
                  </w:del>
                </w:p>
              </w:tc>
              <w:tc>
                <w:tcPr>
                  <w:tcW w:w="3755" w:type="dxa"/>
                  <w:vAlign w:val="center"/>
                </w:tcPr>
                <w:p w14:paraId="687E5D0C" w14:textId="77777777" w:rsidR="00CA3AE5" w:rsidRPr="00AC590F" w:rsidRDefault="007A0E5C" w:rsidP="004217A9">
                  <w:pPr>
                    <w:pStyle w:val="Tabellentext"/>
                    <w:rPr>
                      <w:del w:id="1694" w:author="IQTIG" w:date="2020-04-28T19:37:00Z"/>
                      <w:rStyle w:val="Code"/>
                      <w:rFonts w:asciiTheme="minorHAnsi" w:hAnsiTheme="minorHAnsi" w:cstheme="minorHAnsi"/>
                    </w:rPr>
                  </w:pPr>
                  <w:del w:id="1695" w:author="IQTIG" w:date="2020-04-28T19:37:00Z">
                    <w:r>
                      <w:rPr>
                        <w:rStyle w:val="Code"/>
                        <w:rFonts w:ascii="Calibri" w:hAnsi="Calibri" w:cs="Calibri"/>
                      </w:rPr>
                      <w:delText>-</w:delText>
                    </w:r>
                  </w:del>
                </w:p>
              </w:tc>
            </w:tr>
            <w:tr w:rsidR="00CA3AE5" w:rsidRPr="00AC590F" w14:paraId="02C70F16" w14:textId="77777777" w:rsidTr="00A51F22">
              <w:trPr>
                <w:cantSplit/>
                <w:del w:id="1696" w:author="IQTIG" w:date="2020-04-28T19:37:00Z"/>
              </w:trPr>
              <w:tc>
                <w:tcPr>
                  <w:tcW w:w="2125" w:type="dxa"/>
                  <w:tcBorders>
                    <w:bottom w:val="single" w:sz="4" w:space="0" w:color="BFBFBF" w:themeColor="background1" w:themeShade="BF"/>
                  </w:tcBorders>
                  <w:vAlign w:val="center"/>
                </w:tcPr>
                <w:p w14:paraId="59519681" w14:textId="77777777" w:rsidR="00CA3AE5" w:rsidRPr="00AC590F" w:rsidRDefault="007A0E5C" w:rsidP="00CA3AE5">
                  <w:pPr>
                    <w:pStyle w:val="Tabellentext"/>
                    <w:rPr>
                      <w:del w:id="1697" w:author="IQTIG" w:date="2020-04-28T19:37:00Z"/>
                      <w:rFonts w:cstheme="minorHAnsi"/>
                      <w:szCs w:val="18"/>
                    </w:rPr>
                  </w:pPr>
                  <w:del w:id="1698" w:author="IQTIG" w:date="2020-04-28T19:37:00Z">
                    <w:r w:rsidRPr="00AC590F">
                      <w:rPr>
                        <w:rFonts w:cs="Calibri"/>
                        <w:szCs w:val="18"/>
                      </w:rPr>
                      <w:delText>Grafik</w:delText>
                    </w:r>
                  </w:del>
                </w:p>
              </w:tc>
              <w:tc>
                <w:tcPr>
                  <w:tcW w:w="3755" w:type="dxa"/>
                  <w:tcBorders>
                    <w:bottom w:val="single" w:sz="4" w:space="0" w:color="BFBFBF" w:themeColor="background1" w:themeShade="BF"/>
                  </w:tcBorders>
                  <w:vAlign w:val="center"/>
                </w:tcPr>
                <w:p w14:paraId="2A07A80F" w14:textId="77777777" w:rsidR="00CA3AE5" w:rsidRPr="00AC590F" w:rsidRDefault="007A0E5C" w:rsidP="004217A9">
                  <w:pPr>
                    <w:pStyle w:val="Tabellentext"/>
                    <w:rPr>
                      <w:del w:id="1699" w:author="IQTIG" w:date="2020-04-28T19:37:00Z"/>
                      <w:rFonts w:cstheme="minorHAnsi"/>
                      <w:szCs w:val="18"/>
                    </w:rPr>
                  </w:pPr>
                  <w:del w:id="1700" w:author="IQTIG" w:date="2020-04-28T19:37:00Z">
                    <w:r>
                      <w:rPr>
                        <w:rFonts w:cs="Calibri"/>
                        <w:szCs w:val="18"/>
                      </w:rPr>
                      <w:delText>-</w:delText>
                    </w:r>
                  </w:del>
                </w:p>
              </w:tc>
            </w:tr>
          </w:tbl>
          <w:p w14:paraId="299A64FC" w14:textId="77777777" w:rsidR="00CA3AE5" w:rsidRPr="00E3098F" w:rsidRDefault="003C6680" w:rsidP="00CA3AE5">
            <w:pPr>
              <w:pStyle w:val="Tabellentext"/>
              <w:ind w:left="0"/>
              <w:cnfStyle w:val="000000000000" w:firstRow="0" w:lastRow="0" w:firstColumn="0" w:lastColumn="0" w:oddVBand="0" w:evenVBand="0" w:oddHBand="0" w:evenHBand="0" w:firstRowFirstColumn="0" w:firstRowLastColumn="0" w:lastRowFirstColumn="0" w:lastRowLastColumn="0"/>
              <w:rPr>
                <w:del w:id="1701" w:author="IQTIG" w:date="2020-04-28T19:37:00Z"/>
                <w:sz w:val="6"/>
                <w:szCs w:val="6"/>
              </w:rPr>
            </w:pPr>
          </w:p>
        </w:tc>
      </w:tr>
      <w:tr w:rsidR="00CA3AE5" w14:paraId="1BD398AF" w14:textId="77777777" w:rsidTr="00025F80">
        <w:trPr>
          <w:trHeight w:val="221"/>
          <w:del w:id="1702" w:author="IQTIG" w:date="2020-04-28T19:37:00Z"/>
        </w:trPr>
        <w:tc>
          <w:tcPr>
            <w:cnfStyle w:val="001000000000" w:firstRow="0" w:lastRow="0" w:firstColumn="1" w:lastColumn="0" w:oddVBand="0" w:evenVBand="0" w:oddHBand="0" w:evenHBand="0" w:firstRowFirstColumn="0" w:firstRowLastColumn="0" w:lastRowFirstColumn="0" w:lastRowLastColumn="0"/>
            <w:tcW w:w="3119" w:type="dxa"/>
          </w:tcPr>
          <w:p w14:paraId="3CA0A7C7" w14:textId="77777777" w:rsidR="00CA3AE5" w:rsidRPr="00E37ACC" w:rsidRDefault="007A0E5C" w:rsidP="00CA3AE5">
            <w:pPr>
              <w:pStyle w:val="Tabellenkopf"/>
              <w:rPr>
                <w:del w:id="1703" w:author="IQTIG" w:date="2020-04-28T19:37:00Z"/>
              </w:rPr>
            </w:pPr>
            <w:del w:id="1704" w:author="IQTIG" w:date="2020-04-28T19:37:00Z">
              <w:r w:rsidRPr="00E37ACC">
                <w:delText>Verwendete Funktionen</w:delText>
              </w:r>
            </w:del>
          </w:p>
        </w:tc>
        <w:tc>
          <w:tcPr>
            <w:tcW w:w="5885" w:type="dxa"/>
          </w:tcPr>
          <w:p w14:paraId="7A514BBD" w14:textId="77777777" w:rsidR="00CA3AE5" w:rsidRPr="00955893" w:rsidRDefault="007A0E5C" w:rsidP="003F718F">
            <w:pPr>
              <w:pStyle w:val="CodeOhneSilbentrennung"/>
              <w:cnfStyle w:val="000000000000" w:firstRow="0" w:lastRow="0" w:firstColumn="0" w:lastColumn="0" w:oddVBand="0" w:evenVBand="0" w:oddHBand="0" w:evenHBand="0" w:firstRowFirstColumn="0" w:firstRowLastColumn="0" w:lastRowFirstColumn="0" w:lastRowLastColumn="0"/>
              <w:rPr>
                <w:del w:id="1705" w:author="IQTIG" w:date="2020-04-28T19:37:00Z"/>
                <w:rStyle w:val="Code"/>
              </w:rPr>
            </w:pPr>
            <w:del w:id="1706" w:author="IQTIG" w:date="2020-04-28T19:37:00Z">
              <w:r>
                <w:rPr>
                  <w:rStyle w:val="Code"/>
                </w:rPr>
                <w:delText>fn_FruehInfektionAndereSonde</w:delText>
              </w:r>
              <w:r>
                <w:rPr>
                  <w:rStyle w:val="Code"/>
                </w:rPr>
                <w:br/>
                <w:delText>fn_FruehInfektionVentrikelsonde1</w:delText>
              </w:r>
              <w:r>
                <w:rPr>
                  <w:rStyle w:val="Code"/>
                </w:rPr>
                <w:br/>
                <w:delText>fn_FruehInfektionVentrikelsonde2</w:delText>
              </w:r>
              <w:r>
                <w:rPr>
                  <w:rStyle w:val="Code"/>
                </w:rPr>
                <w:br/>
                <w:delText>fn_FruehInfektionVentrikelsonde3</w:delText>
              </w:r>
              <w:r>
                <w:rPr>
                  <w:rStyle w:val="Code"/>
                </w:rPr>
                <w:br/>
                <w:delText>fn_FruehInfektionVorhofsonde</w:delText>
              </w:r>
              <w:r>
                <w:rPr>
                  <w:rStyle w:val="Code"/>
                </w:rPr>
                <w:br/>
                <w:delText>fn_LaufzeitICDAggregat</w:delText>
              </w:r>
              <w:r>
                <w:rPr>
                  <w:rStyle w:val="Code"/>
                </w:rPr>
                <w:br/>
                <w:delText>fn_OPJahr</w:delText>
              </w:r>
            </w:del>
          </w:p>
        </w:tc>
      </w:tr>
      <w:tr w:rsidR="00CA3AE5" w14:paraId="49181326" w14:textId="77777777" w:rsidTr="00025F80">
        <w:trPr>
          <w:trHeight w:val="221"/>
          <w:del w:id="1707" w:author="IQTIG" w:date="2020-04-28T19:37:00Z"/>
        </w:trPr>
        <w:tc>
          <w:tcPr>
            <w:cnfStyle w:val="001000000000" w:firstRow="0" w:lastRow="0" w:firstColumn="1" w:lastColumn="0" w:oddVBand="0" w:evenVBand="0" w:oddHBand="0" w:evenHBand="0" w:firstRowFirstColumn="0" w:firstRowLastColumn="0" w:lastRowFirstColumn="0" w:lastRowLastColumn="0"/>
            <w:tcW w:w="3119" w:type="dxa"/>
          </w:tcPr>
          <w:p w14:paraId="1F953157" w14:textId="77777777" w:rsidR="00CA3AE5" w:rsidRPr="00E37ACC" w:rsidRDefault="007A0E5C" w:rsidP="00CA3AE5">
            <w:pPr>
              <w:pStyle w:val="Tabellenkopf"/>
              <w:rPr>
                <w:del w:id="1708" w:author="IQTIG" w:date="2020-04-28T19:37:00Z"/>
              </w:rPr>
            </w:pPr>
            <w:del w:id="1709" w:author="IQTIG" w:date="2020-04-28T19:37:00Z">
              <w:r w:rsidRPr="00E37ACC">
                <w:delText>Verwendete Listen</w:delText>
              </w:r>
            </w:del>
          </w:p>
        </w:tc>
        <w:tc>
          <w:tcPr>
            <w:tcW w:w="5885" w:type="dxa"/>
          </w:tcPr>
          <w:p w14:paraId="3992A030" w14:textId="77777777" w:rsidR="00CA3AE5" w:rsidRPr="00955893" w:rsidRDefault="007A0E5C" w:rsidP="003F718F">
            <w:pPr>
              <w:pStyle w:val="CodeOhneSilbentrennung"/>
              <w:cnfStyle w:val="000000000000" w:firstRow="0" w:lastRow="0" w:firstColumn="0" w:lastColumn="0" w:oddVBand="0" w:evenVBand="0" w:oddHBand="0" w:evenHBand="0" w:firstRowFirstColumn="0" w:firstRowLastColumn="0" w:lastRowFirstColumn="0" w:lastRowLastColumn="0"/>
              <w:rPr>
                <w:del w:id="1710" w:author="IQTIG" w:date="2020-04-28T19:37:00Z"/>
                <w:rStyle w:val="Code"/>
              </w:rPr>
            </w:pPr>
            <w:del w:id="1711" w:author="IQTIG" w:date="2020-04-28T19:37:00Z">
              <w:r>
                <w:rPr>
                  <w:rStyle w:val="Code"/>
                </w:rPr>
                <w:delText>-</w:delText>
              </w:r>
            </w:del>
          </w:p>
        </w:tc>
      </w:tr>
      <w:tr w:rsidR="00CA3AE5" w14:paraId="7EFDAAB1" w14:textId="77777777" w:rsidTr="00025F80">
        <w:trPr>
          <w:trHeight w:val="221"/>
          <w:del w:id="1712" w:author="IQTIG" w:date="2020-04-28T19:37:00Z"/>
        </w:trPr>
        <w:tc>
          <w:tcPr>
            <w:cnfStyle w:val="001000000000" w:firstRow="0" w:lastRow="0" w:firstColumn="1" w:lastColumn="0" w:oddVBand="0" w:evenVBand="0" w:oddHBand="0" w:evenHBand="0" w:firstRowFirstColumn="0" w:firstRowLastColumn="0" w:lastRowFirstColumn="0" w:lastRowLastColumn="0"/>
            <w:tcW w:w="3119" w:type="dxa"/>
          </w:tcPr>
          <w:p w14:paraId="3BA37E1C" w14:textId="77777777" w:rsidR="00CA3AE5" w:rsidRPr="00E37ACC" w:rsidRDefault="007A0E5C" w:rsidP="00CA3AE5">
            <w:pPr>
              <w:pStyle w:val="Tabellenkopf"/>
              <w:rPr>
                <w:del w:id="1713" w:author="IQTIG" w:date="2020-04-28T19:37:00Z"/>
              </w:rPr>
            </w:pPr>
            <w:del w:id="1714" w:author="IQTIG" w:date="2020-04-28T19:37:00Z">
              <w:r>
                <w:delText>Darstellung</w:delText>
              </w:r>
            </w:del>
          </w:p>
        </w:tc>
        <w:tc>
          <w:tcPr>
            <w:tcW w:w="5885" w:type="dxa"/>
          </w:tcPr>
          <w:p w14:paraId="0A29C1D4" w14:textId="77777777" w:rsidR="00CA3AE5" w:rsidRPr="00DD70A1" w:rsidRDefault="007A0E5C" w:rsidP="00CA3AE5">
            <w:pPr>
              <w:pStyle w:val="Tabellentext"/>
              <w:cnfStyle w:val="000000000000" w:firstRow="0" w:lastRow="0" w:firstColumn="0" w:lastColumn="0" w:oddVBand="0" w:evenVBand="0" w:oddHBand="0" w:evenHBand="0" w:firstRowFirstColumn="0" w:firstRowLastColumn="0" w:lastRowFirstColumn="0" w:lastRowLastColumn="0"/>
              <w:rPr>
                <w:del w:id="1715" w:author="IQTIG" w:date="2020-04-28T19:37:00Z"/>
                <w:rStyle w:val="Code"/>
                <w:rFonts w:asciiTheme="minorHAnsi" w:hAnsiTheme="minorHAnsi" w:cstheme="minorHAnsi"/>
              </w:rPr>
            </w:pPr>
            <w:del w:id="1716" w:author="IQTIG" w:date="2020-04-28T19:37:00Z">
              <w:r>
                <w:rPr>
                  <w:rStyle w:val="Code"/>
                  <w:rFonts w:ascii="Calibri" w:hAnsi="Calibri" w:cs="Calibri"/>
                </w:rPr>
                <w:delText>-</w:delText>
              </w:r>
            </w:del>
          </w:p>
        </w:tc>
      </w:tr>
      <w:tr w:rsidR="00CA3AE5" w14:paraId="32252051" w14:textId="77777777" w:rsidTr="00025F80">
        <w:trPr>
          <w:trHeight w:val="221"/>
          <w:del w:id="1717" w:author="IQTIG" w:date="2020-04-28T19:37:00Z"/>
        </w:trPr>
        <w:tc>
          <w:tcPr>
            <w:cnfStyle w:val="001000000000" w:firstRow="0" w:lastRow="0" w:firstColumn="1" w:lastColumn="0" w:oddVBand="0" w:evenVBand="0" w:oddHBand="0" w:evenHBand="0" w:firstRowFirstColumn="0" w:firstRowLastColumn="0" w:lastRowFirstColumn="0" w:lastRowLastColumn="0"/>
            <w:tcW w:w="3119" w:type="dxa"/>
          </w:tcPr>
          <w:p w14:paraId="648A4FD8" w14:textId="77777777" w:rsidR="00CA3AE5" w:rsidRPr="00E37ACC" w:rsidRDefault="007A0E5C" w:rsidP="00CA3AE5">
            <w:pPr>
              <w:pStyle w:val="Tabellenkopf"/>
              <w:rPr>
                <w:del w:id="1718" w:author="IQTIG" w:date="2020-04-28T19:37:00Z"/>
              </w:rPr>
            </w:pPr>
            <w:del w:id="1719" w:author="IQTIG" w:date="2020-04-28T19:37:00Z">
              <w:r>
                <w:delText>Grafik</w:delText>
              </w:r>
            </w:del>
          </w:p>
        </w:tc>
        <w:tc>
          <w:tcPr>
            <w:tcW w:w="5885" w:type="dxa"/>
          </w:tcPr>
          <w:p w14:paraId="292601F0" w14:textId="77777777" w:rsidR="00CA3AE5" w:rsidRPr="00DD70A1" w:rsidRDefault="007A0E5C" w:rsidP="00CA3AE5">
            <w:pPr>
              <w:pStyle w:val="Tabellentext"/>
              <w:cnfStyle w:val="000000000000" w:firstRow="0" w:lastRow="0" w:firstColumn="0" w:lastColumn="0" w:oddVBand="0" w:evenVBand="0" w:oddHBand="0" w:evenHBand="0" w:firstRowFirstColumn="0" w:firstRowLastColumn="0" w:lastRowFirstColumn="0" w:lastRowLastColumn="0"/>
              <w:rPr>
                <w:del w:id="1720" w:author="IQTIG" w:date="2020-04-28T19:37:00Z"/>
                <w:rStyle w:val="Code"/>
                <w:rFonts w:asciiTheme="minorHAnsi" w:hAnsiTheme="minorHAnsi" w:cstheme="minorHAnsi"/>
              </w:rPr>
            </w:pPr>
            <w:del w:id="1721" w:author="IQTIG" w:date="2020-04-28T19:37:00Z">
              <w:r>
                <w:rPr>
                  <w:rStyle w:val="Code"/>
                  <w:rFonts w:ascii="Calibri" w:hAnsi="Calibri" w:cs="Calibri"/>
                </w:rPr>
                <w:delText>-</w:delText>
              </w:r>
            </w:del>
          </w:p>
        </w:tc>
      </w:tr>
      <w:tr w:rsidR="00CA3AE5" w14:paraId="451444A1" w14:textId="77777777" w:rsidTr="00025F80">
        <w:trPr>
          <w:trHeight w:val="221"/>
          <w:del w:id="1722" w:author="IQTIG" w:date="2020-04-28T19:37:00Z"/>
        </w:trPr>
        <w:tc>
          <w:tcPr>
            <w:cnfStyle w:val="001000000000" w:firstRow="0" w:lastRow="0" w:firstColumn="1" w:lastColumn="0" w:oddVBand="0" w:evenVBand="0" w:oddHBand="0" w:evenHBand="0" w:firstRowFirstColumn="0" w:firstRowLastColumn="0" w:lastRowFirstColumn="0" w:lastRowLastColumn="0"/>
            <w:tcW w:w="3119" w:type="dxa"/>
          </w:tcPr>
          <w:p w14:paraId="55558BE1" w14:textId="77777777" w:rsidR="00CA3AE5" w:rsidRPr="00E37ACC" w:rsidRDefault="007A0E5C" w:rsidP="00CA3AE5">
            <w:pPr>
              <w:pStyle w:val="Tabellenkopf"/>
              <w:rPr>
                <w:del w:id="1723" w:author="IQTIG" w:date="2020-04-28T19:37:00Z"/>
              </w:rPr>
            </w:pPr>
            <w:del w:id="1724" w:author="IQTIG" w:date="2020-04-28T19:37:00Z">
              <w:r>
                <w:delText>Vergleichbarkeit mit Vorjahresergebnissen</w:delText>
              </w:r>
            </w:del>
          </w:p>
        </w:tc>
        <w:tc>
          <w:tcPr>
            <w:tcW w:w="5885" w:type="dxa"/>
          </w:tcPr>
          <w:p w14:paraId="4DE42961" w14:textId="77777777" w:rsidR="00CA3AE5" w:rsidRDefault="007A0E5C" w:rsidP="00CA3AE5">
            <w:pPr>
              <w:pStyle w:val="Tabellentext"/>
              <w:cnfStyle w:val="000000000000" w:firstRow="0" w:lastRow="0" w:firstColumn="0" w:lastColumn="0" w:oddVBand="0" w:evenVBand="0" w:oddHBand="0" w:evenHBand="0" w:firstRowFirstColumn="0" w:firstRowLastColumn="0" w:lastRowFirstColumn="0" w:lastRowLastColumn="0"/>
              <w:rPr>
                <w:del w:id="1725" w:author="IQTIG" w:date="2020-04-28T19:37:00Z"/>
              </w:rPr>
            </w:pPr>
            <w:del w:id="1726" w:author="IQTIG" w:date="2020-04-28T19:37:00Z">
              <w:r>
                <w:delText>Vergleichbar</w:delText>
              </w:r>
            </w:del>
          </w:p>
        </w:tc>
      </w:tr>
    </w:tbl>
    <w:p w14:paraId="3599BEE3" w14:textId="77777777" w:rsidR="009E1781" w:rsidRDefault="003C6680" w:rsidP="00AA7E2B">
      <w:pPr>
        <w:pStyle w:val="Tabellentext"/>
        <w:spacing w:before="0" w:after="0" w:line="20" w:lineRule="exact"/>
        <w:ind w:left="0" w:right="0"/>
        <w:rPr>
          <w:del w:id="1727" w:author="IQTIG" w:date="2020-04-28T19:37:00Z"/>
        </w:rPr>
      </w:pPr>
    </w:p>
    <w:p w14:paraId="663CE19B" w14:textId="77777777" w:rsidR="007809D6" w:rsidRDefault="007809D6">
      <w:pPr>
        <w:rPr>
          <w:del w:id="1728" w:author="IQTIG" w:date="2020-04-28T19:37:00Z"/>
        </w:rPr>
        <w:sectPr w:rsidR="007809D6" w:rsidSect="00AD6E6F">
          <w:pgSz w:w="11906" w:h="16838"/>
          <w:pgMar w:top="1418" w:right="1134" w:bottom="1418" w:left="1701" w:header="454" w:footer="737" w:gutter="0"/>
          <w:cols w:space="708"/>
          <w:docGrid w:linePitch="360"/>
        </w:sectPr>
      </w:pPr>
    </w:p>
    <w:p w14:paraId="48A7DAAA" w14:textId="77777777" w:rsidR="00D40AF7" w:rsidRDefault="007A0E5C" w:rsidP="00CC206C">
      <w:pPr>
        <w:pStyle w:val="Absatzberschriftebene2nurinNavigation"/>
        <w:rPr>
          <w:del w:id="1729" w:author="IQTIG" w:date="2020-04-28T19:37:00Z"/>
        </w:rPr>
      </w:pPr>
      <w:del w:id="1730" w:author="IQTIG" w:date="2020-04-28T19:37:00Z">
        <w:r>
          <w:delText>Literatur</w:delText>
        </w:r>
      </w:del>
    </w:p>
    <w:p w14:paraId="6A7C800D" w14:textId="77777777" w:rsidR="00370A14" w:rsidRPr="00370A14" w:rsidRDefault="007A0E5C" w:rsidP="00B749F9">
      <w:pPr>
        <w:pStyle w:val="Literatur"/>
        <w:rPr>
          <w:del w:id="1731" w:author="IQTIG" w:date="2020-04-28T19:37:00Z"/>
        </w:rPr>
      </w:pPr>
      <w:del w:id="1732" w:author="IQTIG" w:date="2020-04-28T19:37:00Z">
        <w:r>
          <w:delText>Al-Khatib, SM; Lucas, FL; Jollis, JG; Malenka, DJ; Wennberg, DE (2005): The Relation Between Patients’ Outcomes and the Volume of Cardioverter-Defibrillator Implantation Procedures Performed by Physicians Treating Medicare Beneficiaries. JACC – Journal of the American College of Cardiology 46(8): 1536-1540. DOI: 10.1016/j.jacc.2005.04.063.</w:delText>
        </w:r>
      </w:del>
    </w:p>
    <w:p w14:paraId="454959D3" w14:textId="77777777" w:rsidR="00370A14" w:rsidRPr="00370A14" w:rsidRDefault="003C6680" w:rsidP="00B749F9">
      <w:pPr>
        <w:pStyle w:val="Literatur"/>
        <w:rPr>
          <w:del w:id="1733" w:author="IQTIG" w:date="2020-04-28T19:37:00Z"/>
        </w:rPr>
      </w:pPr>
    </w:p>
    <w:p w14:paraId="2A07CB18" w14:textId="77777777" w:rsidR="00370A14" w:rsidRPr="00370A14" w:rsidRDefault="007A0E5C" w:rsidP="00B749F9">
      <w:pPr>
        <w:pStyle w:val="Literatur"/>
        <w:rPr>
          <w:del w:id="1734" w:author="IQTIG" w:date="2020-04-28T19:37:00Z"/>
        </w:rPr>
      </w:pPr>
      <w:del w:id="1735" w:author="IQTIG" w:date="2020-04-28T19:37:00Z">
        <w:r>
          <w:delText>AQUA [Institut für angewandte Qualitätsförderung und Forschung im Gesundheitswesen] (2014): 09/6 - Implantierbare Defibrillatoren-Revision/-Systemwechsel/-Explantation. Bundesauswertung zum Erfassungsjahr 2013. Erstellt am: 07.04.2014. Göttingen: AQUA. URL: https://sqg.de/downloads/Bundesauswertungen/2013/bu_Gesamt_09n6-DEFI-REV_2013.pdf (abgerufen am: 09.01.2019).</w:delText>
        </w:r>
      </w:del>
    </w:p>
    <w:p w14:paraId="08073096" w14:textId="77777777" w:rsidR="00370A14" w:rsidRPr="00370A14" w:rsidRDefault="003C6680" w:rsidP="00B749F9">
      <w:pPr>
        <w:pStyle w:val="Literatur"/>
        <w:rPr>
          <w:del w:id="1736" w:author="IQTIG" w:date="2020-04-28T19:37:00Z"/>
        </w:rPr>
      </w:pPr>
    </w:p>
    <w:p w14:paraId="16DFAE4E" w14:textId="77777777" w:rsidR="00370A14" w:rsidRPr="00370A14" w:rsidRDefault="007A0E5C" w:rsidP="00B749F9">
      <w:pPr>
        <w:pStyle w:val="Literatur"/>
        <w:rPr>
          <w:del w:id="1737" w:author="IQTIG" w:date="2020-04-28T19:37:00Z"/>
        </w:rPr>
      </w:pPr>
      <w:del w:id="1738" w:author="IQTIG" w:date="2020-04-28T19:37:00Z">
        <w:r>
          <w:delText>Landolina, M; Gasparini, M; Lunati, M; Iacopino, S; Boriani, G; Bonanno, C; et al. (2011): Long-Term Complications Related to Biventricular Defibrillator Implantation. Rate of Surgical Revisions and Impact on Survival: Insights From the Italian ClinicalService Database. Circulation 123(22): 2526-2535. DOI: 10.1161/circulationaha.110.015024.</w:delText>
        </w:r>
      </w:del>
    </w:p>
    <w:p w14:paraId="1E2EA893" w14:textId="77777777" w:rsidR="00370A14" w:rsidRPr="00370A14" w:rsidRDefault="003C6680" w:rsidP="00B749F9">
      <w:pPr>
        <w:pStyle w:val="Literatur"/>
        <w:rPr>
          <w:del w:id="1739" w:author="IQTIG" w:date="2020-04-28T19:37:00Z"/>
        </w:rPr>
      </w:pPr>
    </w:p>
    <w:p w14:paraId="7F05D8C1" w14:textId="77777777" w:rsidR="00370A14" w:rsidRPr="00370A14" w:rsidRDefault="007A0E5C" w:rsidP="00B749F9">
      <w:pPr>
        <w:pStyle w:val="Literatur"/>
        <w:rPr>
          <w:del w:id="1740" w:author="IQTIG" w:date="2020-04-28T19:37:00Z"/>
        </w:rPr>
      </w:pPr>
      <w:del w:id="1741" w:author="IQTIG" w:date="2020-04-28T19:37:00Z">
        <w:r>
          <w:delText>Mittal, S; Shaw, RE; Michel, K; Palekar, R; Arshad, A; Musat, D; et al. (2014): Cardiac implantable electronic device infections: Incidence, risk factors, and the effect of the AigisRx antibacterial envelope. Heart Rhythm 11(4): 595-601. DOI: 10.1016/j.hrthm.2013.12.013.</w:delText>
        </w:r>
      </w:del>
    </w:p>
    <w:p w14:paraId="1E595DA6" w14:textId="77777777" w:rsidR="00370A14" w:rsidRPr="00370A14" w:rsidRDefault="003C6680" w:rsidP="00B749F9">
      <w:pPr>
        <w:pStyle w:val="Literatur"/>
        <w:rPr>
          <w:del w:id="1742" w:author="IQTIG" w:date="2020-04-28T19:37:00Z"/>
        </w:rPr>
      </w:pPr>
    </w:p>
    <w:p w14:paraId="656A74C1" w14:textId="77777777" w:rsidR="00370A14" w:rsidRPr="00370A14" w:rsidRDefault="007A0E5C" w:rsidP="00B749F9">
      <w:pPr>
        <w:pStyle w:val="Literatur"/>
        <w:rPr>
          <w:del w:id="1743" w:author="IQTIG" w:date="2020-04-28T19:37:00Z"/>
        </w:rPr>
      </w:pPr>
      <w:del w:id="1744" w:author="IQTIG" w:date="2020-04-28T19:37:00Z">
        <w:r>
          <w:delText>Nery, PB; Fernandes, R; Nair, GM; Sumner, GL; Ribas, CS; Menon, SMD; et al. (2010): Device-Related Infection Among Patients With Pacemakers and Implantable Defibrillators: Incidence, Risk Factors, and Consequences. Journal of Cardiovascular Electrophysiology 21(7): 786-790. DOI: 10.1111/j.1540-8167.2009.01690.x.</w:delText>
        </w:r>
      </w:del>
    </w:p>
    <w:p w14:paraId="400E0CF2" w14:textId="77777777" w:rsidR="00370A14" w:rsidRPr="00370A14" w:rsidRDefault="003C6680" w:rsidP="00B749F9">
      <w:pPr>
        <w:pStyle w:val="Literatur"/>
        <w:rPr>
          <w:del w:id="1745" w:author="IQTIG" w:date="2020-04-28T19:37:00Z"/>
        </w:rPr>
      </w:pPr>
    </w:p>
    <w:p w14:paraId="76136AEA" w14:textId="77777777" w:rsidR="00370A14" w:rsidRPr="00370A14" w:rsidRDefault="007A0E5C" w:rsidP="00B749F9">
      <w:pPr>
        <w:pStyle w:val="Literatur"/>
        <w:rPr>
          <w:del w:id="1746" w:author="IQTIG" w:date="2020-04-28T19:37:00Z"/>
        </w:rPr>
      </w:pPr>
      <w:del w:id="1747" w:author="IQTIG" w:date="2020-04-28T19:37:00Z">
        <w:r>
          <w:delText>Nof, E; Epstein, LM (2013): Complications of cardiac implants: handling device infections. European Heart Journal 34(3): 229-236. DOI: 10.1093/eurheartj/ehs352.</w:delText>
        </w:r>
      </w:del>
    </w:p>
    <w:p w14:paraId="61F98C64" w14:textId="77777777" w:rsidR="00370A14" w:rsidRPr="00370A14" w:rsidRDefault="003C6680" w:rsidP="00B749F9">
      <w:pPr>
        <w:pStyle w:val="Literatur"/>
        <w:rPr>
          <w:del w:id="1748" w:author="IQTIG" w:date="2020-04-28T19:37:00Z"/>
        </w:rPr>
      </w:pPr>
    </w:p>
    <w:p w14:paraId="3D8BBC0F" w14:textId="77777777" w:rsidR="00370A14" w:rsidRPr="00370A14" w:rsidRDefault="007A0E5C" w:rsidP="00B749F9">
      <w:pPr>
        <w:pStyle w:val="Literatur"/>
        <w:rPr>
          <w:del w:id="1749" w:author="IQTIG" w:date="2020-04-28T19:37:00Z"/>
        </w:rPr>
      </w:pPr>
      <w:del w:id="1750" w:author="IQTIG" w:date="2020-04-28T19:37:00Z">
        <w:r>
          <w:delText>Palmisano, P; Accogli, M; Zaccaria, M; Luzzi, G; Nacci, F; Anaclerio, M; et al. (2013): Rate, causes, and impact on patient outcome of implantable device complications requiring surgical revision: large population survey from two centres in Italy. EP – Europace 15(4): 531-540. DOI: 10.1093/europace/eus337.</w:delText>
        </w:r>
      </w:del>
    </w:p>
    <w:p w14:paraId="34BA5C39" w14:textId="77777777" w:rsidR="00370A14" w:rsidRPr="00370A14" w:rsidRDefault="003C6680" w:rsidP="00B749F9">
      <w:pPr>
        <w:pStyle w:val="Literatur"/>
        <w:rPr>
          <w:del w:id="1751" w:author="IQTIG" w:date="2020-04-28T19:37:00Z"/>
        </w:rPr>
      </w:pPr>
    </w:p>
    <w:p w14:paraId="6C70C933" w14:textId="77777777" w:rsidR="00370A14" w:rsidRPr="00370A14" w:rsidRDefault="007A0E5C" w:rsidP="00B749F9">
      <w:pPr>
        <w:pStyle w:val="Literatur"/>
        <w:rPr>
          <w:del w:id="1752" w:author="IQTIG" w:date="2020-04-28T19:37:00Z"/>
        </w:rPr>
      </w:pPr>
      <w:del w:id="1753" w:author="IQTIG" w:date="2020-04-28T19:37:00Z">
        <w:r>
          <w:delText>Romeyer-Bouchard, C; Da Costa, A; Dauphinot, V; Messier, M; Bisch, L; Samuel, B; et al. (2010): Prevalence and risk factors related to infections of cardiac resynchronization therapy devices. European Heart Journal 31(2): 203-210. DOI: 10.1093/eurheartj/ehp421.</w:delText>
        </w:r>
      </w:del>
    </w:p>
    <w:p w14:paraId="3DE3A935" w14:textId="77777777" w:rsidR="00370A14" w:rsidRPr="00370A14" w:rsidRDefault="003C6680" w:rsidP="00B749F9">
      <w:pPr>
        <w:pStyle w:val="Literatur"/>
        <w:rPr>
          <w:del w:id="1754" w:author="IQTIG" w:date="2020-04-28T19:37:00Z"/>
        </w:rPr>
      </w:pPr>
    </w:p>
    <w:p w14:paraId="61DF1D82" w14:textId="77777777" w:rsidR="00370A14" w:rsidRPr="00370A14" w:rsidRDefault="007A0E5C" w:rsidP="00B749F9">
      <w:pPr>
        <w:pStyle w:val="Literatur"/>
        <w:rPr>
          <w:del w:id="1755" w:author="IQTIG" w:date="2020-04-28T19:37:00Z"/>
        </w:rPr>
      </w:pPr>
      <w:del w:id="1756" w:author="IQTIG" w:date="2020-04-28T19:37:00Z">
        <w:r>
          <w:delText>Uslan, DZ; Baddour, LM (2006): Cardiac device infections: getting to the heart of the matter. Current Opinion in Infectious Diseases 19(4): 345-348. DOI: 10.1097/01.qco.0000235160.78302.24.</w:delText>
        </w:r>
      </w:del>
    </w:p>
    <w:p w14:paraId="477BFA77" w14:textId="77777777" w:rsidR="00370A14" w:rsidRPr="00370A14" w:rsidRDefault="003C6680" w:rsidP="00B749F9">
      <w:pPr>
        <w:pStyle w:val="Literatur"/>
        <w:rPr>
          <w:del w:id="1757" w:author="IQTIG" w:date="2020-04-28T19:37:00Z"/>
        </w:rPr>
      </w:pPr>
    </w:p>
    <w:p w14:paraId="7A4472D4" w14:textId="77777777" w:rsidR="00370A14" w:rsidRPr="00370A14" w:rsidRDefault="007A0E5C" w:rsidP="00B749F9">
      <w:pPr>
        <w:pStyle w:val="Literatur"/>
        <w:rPr>
          <w:del w:id="1758" w:author="IQTIG" w:date="2020-04-28T19:37:00Z"/>
        </w:rPr>
      </w:pPr>
      <w:del w:id="1759" w:author="IQTIG" w:date="2020-04-28T19:37:00Z">
        <w:r>
          <w:delText>Viola, GM; Darouiche, RO (2011): Cardiovascular Implantable Device Infections. Current Infectious Disease Reports 13(4): 333-342. DOI: 10.1007/s11908-011-0187-7.</w:delText>
        </w:r>
      </w:del>
    </w:p>
    <w:p w14:paraId="246D32F8" w14:textId="77777777" w:rsidR="00B864C8" w:rsidRDefault="00B864C8">
      <w:pPr>
        <w:sectPr w:rsidR="00B864C8" w:rsidSect="00A0114C">
          <w:headerReference w:type="even" r:id="rId71"/>
          <w:headerReference w:type="default" r:id="rId72"/>
          <w:footerReference w:type="even" r:id="rId73"/>
          <w:footerReference w:type="default" r:id="rId74"/>
          <w:headerReference w:type="first" r:id="rId75"/>
          <w:footerReference w:type="first" r:id="rId76"/>
          <w:pgSz w:w="11906" w:h="16838"/>
          <w:pgMar w:top="1418" w:right="1134" w:bottom="1418" w:left="1701" w:header="454" w:footer="737" w:gutter="0"/>
          <w:cols w:space="708"/>
          <w:docGrid w:linePitch="360"/>
        </w:sectPr>
      </w:pPr>
    </w:p>
    <w:p w14:paraId="0C4928D7" w14:textId="77777777" w:rsidR="006D1B0D" w:rsidRDefault="00BC57C2" w:rsidP="0004540C">
      <w:pPr>
        <w:pStyle w:val="berschrift1ohneGliederung"/>
      </w:pPr>
      <w:bookmarkStart w:id="1760" w:name="_Toc38995429"/>
      <w:r>
        <w:lastRenderedPageBreak/>
        <w:t>Gruppe: Peri- bzw. postoperative Komplikationen während des stationären Aufenthalts</w:t>
      </w:r>
      <w:bookmarkEnd w:id="1760"/>
    </w:p>
    <w:tbl>
      <w:tblPr>
        <w:tblStyle w:val="IQTIGStandard"/>
        <w:tblW w:w="5000" w:type="pct"/>
        <w:tblLook w:val="0480" w:firstRow="0" w:lastRow="0" w:firstColumn="1" w:lastColumn="0" w:noHBand="0" w:noVBand="1"/>
      </w:tblPr>
      <w:tblGrid>
        <w:gridCol w:w="1985"/>
        <w:gridCol w:w="7086"/>
      </w:tblGrid>
      <w:tr w:rsidR="00C8258D" w:rsidRPr="00743DF3" w14:paraId="6F358B8D" w14:textId="77777777" w:rsidTr="00DE233D">
        <w:trPr>
          <w:cnfStyle w:val="000000100000" w:firstRow="0" w:lastRow="0" w:firstColumn="0" w:lastColumn="0" w:oddVBand="0" w:evenVBand="0" w:oddHBand="1" w:evenHBand="0" w:firstRowFirstColumn="0" w:firstRowLastColumn="0" w:lastRowFirstColumn="0" w:lastRowLastColumn="0"/>
          <w:trHeight w:val="221"/>
        </w:trPr>
        <w:tc>
          <w:tcPr>
            <w:tcW w:w="1094" w:type="pct"/>
            <w:tcBorders>
              <w:top w:val="single" w:sz="8" w:space="0" w:color="005051"/>
              <w:bottom w:val="single" w:sz="4" w:space="0" w:color="auto"/>
            </w:tcBorders>
            <w:shd w:val="clear" w:color="auto" w:fill="E7E6E6"/>
          </w:tcPr>
          <w:p w14:paraId="6DB0844A" w14:textId="77777777" w:rsidR="00C8258D" w:rsidRDefault="00BC57C2" w:rsidP="002E7D86">
            <w:pPr>
              <w:pStyle w:val="Tabellenkopf"/>
            </w:pPr>
            <w:r>
              <w:t>Bezeichnung Gruppe</w:t>
            </w:r>
          </w:p>
        </w:tc>
        <w:tc>
          <w:tcPr>
            <w:tcW w:w="3906" w:type="pct"/>
            <w:tcBorders>
              <w:bottom w:val="single" w:sz="8" w:space="0" w:color="005051"/>
            </w:tcBorders>
          </w:tcPr>
          <w:p w14:paraId="27CFEFF6" w14:textId="77777777" w:rsidR="00C8258D" w:rsidRDefault="00BC57C2" w:rsidP="00152136">
            <w:pPr>
              <w:pStyle w:val="Tabellentext"/>
            </w:pPr>
            <w:r>
              <w:t>Peri- bzw. postoperative Komplikationen während des stationären Aufenthalts</w:t>
            </w:r>
          </w:p>
        </w:tc>
      </w:tr>
      <w:tr w:rsidR="00AF0AAF" w:rsidRPr="00743DF3" w14:paraId="773EFA5B" w14:textId="77777777" w:rsidTr="00DE233D">
        <w:trPr>
          <w:cnfStyle w:val="000000010000" w:firstRow="0" w:lastRow="0" w:firstColumn="0" w:lastColumn="0" w:oddVBand="0" w:evenVBand="0" w:oddHBand="0" w:evenHBand="1" w:firstRowFirstColumn="0" w:firstRowLastColumn="0" w:lastRowFirstColumn="0" w:lastRowLastColumn="0"/>
          <w:trHeight w:val="221"/>
        </w:trPr>
        <w:tc>
          <w:tcPr>
            <w:tcW w:w="1094" w:type="pct"/>
            <w:tcBorders>
              <w:top w:val="single" w:sz="8" w:space="0" w:color="005051"/>
              <w:bottom w:val="single" w:sz="4" w:space="0" w:color="auto"/>
              <w:right w:val="nil"/>
            </w:tcBorders>
            <w:shd w:val="clear" w:color="auto" w:fill="E7E6E6"/>
          </w:tcPr>
          <w:p w14:paraId="7437A298" w14:textId="77777777" w:rsidR="00AF0AAF" w:rsidRPr="00743DF3" w:rsidRDefault="00BC57C2" w:rsidP="002E7D86">
            <w:pPr>
              <w:pStyle w:val="Tabellenkopf"/>
            </w:pPr>
            <w:r>
              <w:t>Qualitätsziel</w:t>
            </w:r>
          </w:p>
        </w:tc>
        <w:tc>
          <w:tcPr>
            <w:tcW w:w="3906" w:type="pct"/>
            <w:tcBorders>
              <w:top w:val="single" w:sz="8" w:space="0" w:color="005051"/>
              <w:left w:val="nil"/>
              <w:bottom w:val="single" w:sz="4" w:space="0" w:color="auto"/>
            </w:tcBorders>
            <w:shd w:val="clear" w:color="auto" w:fill="FFFFFF" w:themeFill="background1"/>
          </w:tcPr>
          <w:p w14:paraId="1565A386" w14:textId="77777777" w:rsidR="00AF0AAF" w:rsidRPr="00743DF3" w:rsidRDefault="00BC57C2" w:rsidP="00152136">
            <w:pPr>
              <w:pStyle w:val="Tabellentext"/>
            </w:pPr>
            <w:r>
              <w:t>Möglichst wenige peri- bzw. postoperative Komplikationen während des stationären Aufenthalts</w:t>
            </w:r>
          </w:p>
        </w:tc>
      </w:tr>
    </w:tbl>
    <w:p w14:paraId="46177B7B" w14:textId="77777777" w:rsidR="00AF0AAF" w:rsidRDefault="00BC57C2" w:rsidP="00E40CDC">
      <w:pPr>
        <w:pStyle w:val="Absatzberschriftebene2nurinNavigation"/>
      </w:pPr>
      <w:r>
        <w:t>Hintergrund</w:t>
      </w:r>
    </w:p>
    <w:p w14:paraId="0DE8F26E" w14:textId="77777777" w:rsidR="00370A14" w:rsidRPr="00370A14" w:rsidRDefault="00BC57C2" w:rsidP="00A64D53">
      <w:pPr>
        <w:pStyle w:val="Standardlinksbndig"/>
      </w:pPr>
      <w:r>
        <w:t xml:space="preserve">Es muss davon ausgegangen werden, dass bei Revisionseingriffen die Komplikationsraten höher sind als bei Erstoperationen. Hierzu sind allerdings berichtete Ergebnisse rar. </w:t>
      </w:r>
      <w:r>
        <w:br/>
        <w:t xml:space="preserve"> </w:t>
      </w:r>
      <w:r>
        <w:br/>
        <w:t xml:space="preserve">Costea et al. (2008) berichten z. B. aus einem 3-Monat-Follow-up von 222 Revisionen wegen Hersteller-Rückruf folgende Komplikationen: </w:t>
      </w:r>
      <w:r>
        <w:br/>
        <w:t xml:space="preserve">• Major-Komplikation </w:t>
      </w:r>
      <w:r>
        <w:br/>
      </w:r>
      <w:r>
        <w:tab/>
        <w:t xml:space="preserve">o Sondendefekt 2,3 % </w:t>
      </w:r>
      <w:r>
        <w:br/>
      </w:r>
      <w:r>
        <w:tab/>
        <w:t xml:space="preserve">o revisionspflichtiges Taschenhämatom 0,5 % </w:t>
      </w:r>
      <w:r>
        <w:br/>
      </w:r>
      <w:r>
        <w:tab/>
        <w:t xml:space="preserve">o Taschenrevision wegen Protrusion 0,9 % </w:t>
      </w:r>
      <w:r>
        <w:br/>
      </w:r>
      <w:r>
        <w:tab/>
        <w:t xml:space="preserve">o Schlaganfall 0,5 % </w:t>
      </w:r>
      <w:r>
        <w:br/>
        <w:t xml:space="preserve">• Minor-Komplikation </w:t>
      </w:r>
      <w:r>
        <w:br/>
      </w:r>
      <w:r>
        <w:tab/>
        <w:t xml:space="preserve">o konservativ behandeltes Taschenhämatom 2,7 % </w:t>
      </w:r>
      <w:r>
        <w:br/>
      </w:r>
      <w:r>
        <w:tab/>
        <w:t xml:space="preserve">o Protrusion des Aggregats 0,5 % </w:t>
      </w:r>
      <w:r>
        <w:br/>
      </w:r>
      <w:r>
        <w:tab/>
        <w:t xml:space="preserve">o oberflächliche Wundinfektion 0,9 % </w:t>
      </w:r>
      <w:r>
        <w:br/>
        <w:t xml:space="preserve"> </w:t>
      </w:r>
      <w:r>
        <w:br/>
        <w:t xml:space="preserve">Gould et al. (2008) berichten von einer Multicenter-Studie, in der zwischen 2004 und 2005 451 Revisionen wegen Recall für 1 Jahr verfolgt wurden. Insgesamt wurden bei 41 Fällen (9,1 %) Komplikationen registriert. 27 erforderten eine erneute Reoperation. </w:t>
      </w:r>
      <w:r>
        <w:br/>
        <w:t xml:space="preserve"> </w:t>
      </w:r>
      <w:r>
        <w:br/>
        <w:t xml:space="preserve">Der Qualitätsindikator wurde in Analogie zur Qualitätssicherung Herzschrittmacher formuliert. Chirurgische Komplikationen und Sondenkomplikationen werden in getrennten Indikatoren ausgewiesen. Die bisher getrennten Indikatoren für Dislokationen und Dysfunktionen von Vorhof- und Ventrikelsonden werden seit 2014 zusammengefasst. </w:t>
      </w:r>
      <w:r>
        <w:br/>
        <w:t xml:space="preserve"> </w:t>
      </w:r>
      <w:r>
        <w:br/>
        <w:t>Seit dem Erfassungsjahr 2018 werden neben chirurgischen Komplikationen auch kardiopulmonale Reanimationen und sonstige interventionspflichtige Komplikationen als nicht sondenbedingte Komplikationen berücksichtigt</w:t>
      </w:r>
    </w:p>
    <w:p w14:paraId="3CA92A25" w14:textId="77777777" w:rsidR="00B864C8" w:rsidRDefault="00B864C8">
      <w:pPr>
        <w:sectPr w:rsidR="00B864C8" w:rsidSect="000A3778">
          <w:headerReference w:type="even" r:id="rId77"/>
          <w:headerReference w:type="default" r:id="rId78"/>
          <w:footerReference w:type="even" r:id="rId79"/>
          <w:footerReference w:type="default" r:id="rId80"/>
          <w:headerReference w:type="first" r:id="rId81"/>
          <w:footerReference w:type="first" r:id="rId82"/>
          <w:pgSz w:w="11906" w:h="16838"/>
          <w:pgMar w:top="1418" w:right="1134" w:bottom="1418" w:left="1701" w:header="454" w:footer="737" w:gutter="0"/>
          <w:cols w:space="708"/>
          <w:docGrid w:linePitch="360"/>
        </w:sectPr>
      </w:pPr>
    </w:p>
    <w:p w14:paraId="40C2B285" w14:textId="77777777" w:rsidR="00293DEF" w:rsidRDefault="00BC57C2" w:rsidP="000361A4">
      <w:pPr>
        <w:pStyle w:val="berschrift2ohneGliederung"/>
      </w:pPr>
      <w:bookmarkStart w:id="1761" w:name="_Toc38995430"/>
      <w:r>
        <w:lastRenderedPageBreak/>
        <w:t>151800: Nicht sondenbedingte Komplikationen (inkl. Wundinfektionen)</w:t>
      </w:r>
      <w:bookmarkEnd w:id="1761"/>
    </w:p>
    <w:p w14:paraId="0847736F" w14:textId="77777777" w:rsidR="005037D0" w:rsidRPr="005037D0" w:rsidRDefault="00BC57C2" w:rsidP="00447106">
      <w:pPr>
        <w:pStyle w:val="Absatzberschriftebene3nurinNavigation"/>
      </w:pPr>
      <w:r>
        <w:t>Verwendete Datenfelder</w:t>
      </w:r>
    </w:p>
    <w:p w14:paraId="38241801" w14:textId="162ACABF" w:rsidR="001046CA" w:rsidRPr="00840C92" w:rsidRDefault="00BC57C2" w:rsidP="000361A4">
      <w:r w:rsidRPr="000361A4">
        <w:t xml:space="preserve">Datenbasis: Spezifikation </w:t>
      </w:r>
      <w:del w:id="1762" w:author="IQTIG" w:date="2020-04-28T19:37:00Z">
        <w:r w:rsidR="007A0E5C">
          <w:delText>2018</w:delText>
        </w:r>
      </w:del>
      <w:ins w:id="1763" w:author="IQTIG" w:date="2020-04-28T19:37:00Z">
        <w:r>
          <w:t>2019</w:t>
        </w:r>
      </w:ins>
    </w:p>
    <w:tbl>
      <w:tblPr>
        <w:tblStyle w:val="IQTIGStandard"/>
        <w:tblW w:w="9072" w:type="dxa"/>
        <w:tblLayout w:type="fixed"/>
        <w:tblLook w:val="0420" w:firstRow="1" w:lastRow="0" w:firstColumn="0" w:lastColumn="0" w:noHBand="0" w:noVBand="1"/>
      </w:tblPr>
      <w:tblGrid>
        <w:gridCol w:w="1136"/>
        <w:gridCol w:w="1950"/>
        <w:gridCol w:w="591"/>
        <w:gridCol w:w="2987"/>
        <w:gridCol w:w="2408"/>
      </w:tblGrid>
      <w:tr w:rsidR="00275B01" w:rsidRPr="009E2B0C" w14:paraId="0C115E62" w14:textId="77777777" w:rsidTr="00133FB8">
        <w:trPr>
          <w:cnfStyle w:val="100000000000" w:firstRow="1" w:lastRow="0" w:firstColumn="0" w:lastColumn="0" w:oddVBand="0" w:evenVBand="0" w:oddHBand="0" w:evenHBand="0" w:firstRowFirstColumn="0" w:firstRowLastColumn="0" w:lastRowFirstColumn="0" w:lastRowLastColumn="0"/>
          <w:trHeight w:val="370"/>
          <w:tblHeader/>
        </w:trPr>
        <w:tc>
          <w:tcPr>
            <w:tcW w:w="626" w:type="pct"/>
          </w:tcPr>
          <w:p w14:paraId="5BB9BE6C" w14:textId="77777777" w:rsidR="000F0644" w:rsidRPr="009E2B0C" w:rsidRDefault="00BC57C2" w:rsidP="000361A4">
            <w:pPr>
              <w:pStyle w:val="Tabellenkopf"/>
            </w:pPr>
            <w:r>
              <w:t>Item</w:t>
            </w:r>
          </w:p>
        </w:tc>
        <w:tc>
          <w:tcPr>
            <w:tcW w:w="1075" w:type="pct"/>
          </w:tcPr>
          <w:p w14:paraId="7FCB09D3" w14:textId="77777777" w:rsidR="000F0644" w:rsidRPr="009E2B0C" w:rsidRDefault="00BC57C2" w:rsidP="000361A4">
            <w:pPr>
              <w:pStyle w:val="Tabellenkopf"/>
            </w:pPr>
            <w:r>
              <w:t>Bezeichnung</w:t>
            </w:r>
          </w:p>
        </w:tc>
        <w:tc>
          <w:tcPr>
            <w:tcW w:w="326" w:type="pct"/>
          </w:tcPr>
          <w:p w14:paraId="2B44E6A1" w14:textId="77777777" w:rsidR="000F0644" w:rsidRPr="009E2B0C" w:rsidRDefault="00BC57C2" w:rsidP="000361A4">
            <w:pPr>
              <w:pStyle w:val="Tabellenkopf"/>
            </w:pPr>
            <w:r>
              <w:t>M/K</w:t>
            </w:r>
          </w:p>
        </w:tc>
        <w:tc>
          <w:tcPr>
            <w:tcW w:w="1646" w:type="pct"/>
          </w:tcPr>
          <w:p w14:paraId="0D507573" w14:textId="77777777" w:rsidR="000F0644" w:rsidRPr="009E2B0C" w:rsidRDefault="00BC57C2" w:rsidP="000361A4">
            <w:pPr>
              <w:pStyle w:val="Tabellenkopf"/>
            </w:pPr>
            <w:r>
              <w:t>Schlüssel/Formel</w:t>
            </w:r>
          </w:p>
        </w:tc>
        <w:tc>
          <w:tcPr>
            <w:tcW w:w="1328" w:type="pct"/>
          </w:tcPr>
          <w:p w14:paraId="62B670C7" w14:textId="77777777" w:rsidR="000F0644" w:rsidRPr="009E2B0C" w:rsidRDefault="00BC57C2" w:rsidP="000361A4">
            <w:pPr>
              <w:pStyle w:val="Tabellenkopf"/>
            </w:pPr>
            <w:r>
              <w:t xml:space="preserve">Feldname  </w:t>
            </w:r>
          </w:p>
        </w:tc>
      </w:tr>
      <w:tr w:rsidR="00275B01" w:rsidRPr="00743DF3" w14:paraId="3305FFFC"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115E9226" w14:textId="02B0B3D1" w:rsidR="000F0644" w:rsidRPr="00743DF3" w:rsidRDefault="007A0E5C" w:rsidP="000361A4">
            <w:pPr>
              <w:pStyle w:val="Tabellentext"/>
            </w:pPr>
            <w:del w:id="1764" w:author="IQTIG" w:date="2020-04-28T19:37:00Z">
              <w:r>
                <w:delText>54</w:delText>
              </w:r>
            </w:del>
            <w:ins w:id="1765" w:author="IQTIG" w:date="2020-04-28T19:37:00Z">
              <w:r w:rsidR="00BC57C2">
                <w:t>53</w:t>
              </w:r>
            </w:ins>
            <w:r w:rsidR="00BC57C2">
              <w:t>.1:B</w:t>
            </w:r>
          </w:p>
        </w:tc>
        <w:tc>
          <w:tcPr>
            <w:tcW w:w="1075" w:type="pct"/>
          </w:tcPr>
          <w:p w14:paraId="74196649" w14:textId="77777777" w:rsidR="000F0644" w:rsidRPr="00743DF3" w:rsidRDefault="00BC57C2" w:rsidP="000361A4">
            <w:pPr>
              <w:pStyle w:val="Tabellentext"/>
            </w:pPr>
            <w:r>
              <w:t>kardiopulmonale Reanimation</w:t>
            </w:r>
          </w:p>
        </w:tc>
        <w:tc>
          <w:tcPr>
            <w:tcW w:w="326" w:type="pct"/>
          </w:tcPr>
          <w:p w14:paraId="0D75FE5A" w14:textId="77777777" w:rsidR="000F0644" w:rsidRPr="00743DF3" w:rsidRDefault="00BC57C2" w:rsidP="000361A4">
            <w:pPr>
              <w:pStyle w:val="Tabellentext"/>
            </w:pPr>
            <w:r>
              <w:t>K</w:t>
            </w:r>
          </w:p>
        </w:tc>
        <w:tc>
          <w:tcPr>
            <w:tcW w:w="1646" w:type="pct"/>
          </w:tcPr>
          <w:p w14:paraId="02AB71AE" w14:textId="77777777" w:rsidR="000F0644" w:rsidRPr="00743DF3" w:rsidRDefault="00BC57C2" w:rsidP="00177070">
            <w:pPr>
              <w:pStyle w:val="Tabellentext"/>
              <w:ind w:left="453" w:hanging="340"/>
            </w:pPr>
            <w:r>
              <w:t>1 =</w:t>
            </w:r>
            <w:r>
              <w:tab/>
              <w:t>ja</w:t>
            </w:r>
          </w:p>
        </w:tc>
        <w:tc>
          <w:tcPr>
            <w:tcW w:w="1328" w:type="pct"/>
          </w:tcPr>
          <w:p w14:paraId="0634CF6B" w14:textId="77777777" w:rsidR="000F0644" w:rsidRPr="00743DF3" w:rsidRDefault="00BC57C2" w:rsidP="000361A4">
            <w:pPr>
              <w:pStyle w:val="Tabellentext"/>
            </w:pPr>
            <w:r>
              <w:t>KARDIOPULREANIMATION</w:t>
            </w:r>
          </w:p>
        </w:tc>
      </w:tr>
      <w:tr w:rsidR="00275B01" w:rsidRPr="00743DF3" w14:paraId="4E61B41E"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083A354A" w14:textId="4FEF15C4" w:rsidR="000F0644" w:rsidRPr="00743DF3" w:rsidRDefault="007A0E5C" w:rsidP="000361A4">
            <w:pPr>
              <w:pStyle w:val="Tabellentext"/>
            </w:pPr>
            <w:del w:id="1766" w:author="IQTIG" w:date="2020-04-28T19:37:00Z">
              <w:r>
                <w:delText>54</w:delText>
              </w:r>
            </w:del>
            <w:ins w:id="1767" w:author="IQTIG" w:date="2020-04-28T19:37:00Z">
              <w:r w:rsidR="00BC57C2">
                <w:t>53</w:t>
              </w:r>
            </w:ins>
            <w:r w:rsidR="00BC57C2">
              <w:t>.2:B</w:t>
            </w:r>
          </w:p>
        </w:tc>
        <w:tc>
          <w:tcPr>
            <w:tcW w:w="1075" w:type="pct"/>
          </w:tcPr>
          <w:p w14:paraId="3C1B1ECE" w14:textId="77777777" w:rsidR="000F0644" w:rsidRPr="00743DF3" w:rsidRDefault="00BC57C2" w:rsidP="000361A4">
            <w:pPr>
              <w:pStyle w:val="Tabellentext"/>
            </w:pPr>
            <w:r>
              <w:t>interventionspflichtiger Pneumothorax</w:t>
            </w:r>
          </w:p>
        </w:tc>
        <w:tc>
          <w:tcPr>
            <w:tcW w:w="326" w:type="pct"/>
          </w:tcPr>
          <w:p w14:paraId="77798888" w14:textId="77777777" w:rsidR="000F0644" w:rsidRPr="00743DF3" w:rsidRDefault="00BC57C2" w:rsidP="000361A4">
            <w:pPr>
              <w:pStyle w:val="Tabellentext"/>
            </w:pPr>
            <w:r>
              <w:t>K</w:t>
            </w:r>
          </w:p>
        </w:tc>
        <w:tc>
          <w:tcPr>
            <w:tcW w:w="1646" w:type="pct"/>
          </w:tcPr>
          <w:p w14:paraId="0C77BAB4" w14:textId="77777777" w:rsidR="000F0644" w:rsidRPr="00743DF3" w:rsidRDefault="00BC57C2" w:rsidP="00177070">
            <w:pPr>
              <w:pStyle w:val="Tabellentext"/>
              <w:ind w:left="453" w:hanging="340"/>
            </w:pPr>
            <w:r>
              <w:t>1 =</w:t>
            </w:r>
            <w:r>
              <w:tab/>
              <w:t>ja</w:t>
            </w:r>
          </w:p>
        </w:tc>
        <w:tc>
          <w:tcPr>
            <w:tcW w:w="1328" w:type="pct"/>
          </w:tcPr>
          <w:p w14:paraId="68423114" w14:textId="77777777" w:rsidR="000F0644" w:rsidRPr="00743DF3" w:rsidRDefault="00BC57C2" w:rsidP="000361A4">
            <w:pPr>
              <w:pStyle w:val="Tabellentext"/>
            </w:pPr>
            <w:r>
              <w:t>PNEUMOTHORAX</w:t>
            </w:r>
          </w:p>
        </w:tc>
      </w:tr>
      <w:tr w:rsidR="00275B01" w:rsidRPr="00743DF3" w14:paraId="50C7F7A8"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1547B34D" w14:textId="2222ECEE" w:rsidR="000F0644" w:rsidRPr="00743DF3" w:rsidRDefault="007A0E5C" w:rsidP="000361A4">
            <w:pPr>
              <w:pStyle w:val="Tabellentext"/>
            </w:pPr>
            <w:del w:id="1768" w:author="IQTIG" w:date="2020-04-28T19:37:00Z">
              <w:r>
                <w:delText>54</w:delText>
              </w:r>
            </w:del>
            <w:ins w:id="1769" w:author="IQTIG" w:date="2020-04-28T19:37:00Z">
              <w:r w:rsidR="00BC57C2">
                <w:t>53</w:t>
              </w:r>
            </w:ins>
            <w:r w:rsidR="00BC57C2">
              <w:t>.3:B</w:t>
            </w:r>
          </w:p>
        </w:tc>
        <w:tc>
          <w:tcPr>
            <w:tcW w:w="1075" w:type="pct"/>
          </w:tcPr>
          <w:p w14:paraId="7AB640A0" w14:textId="77777777" w:rsidR="000F0644" w:rsidRPr="00743DF3" w:rsidRDefault="00BC57C2" w:rsidP="000361A4">
            <w:pPr>
              <w:pStyle w:val="Tabellentext"/>
            </w:pPr>
            <w:r>
              <w:t>interventionspflichtiger Hämatothorax</w:t>
            </w:r>
          </w:p>
        </w:tc>
        <w:tc>
          <w:tcPr>
            <w:tcW w:w="326" w:type="pct"/>
          </w:tcPr>
          <w:p w14:paraId="3CDA280C" w14:textId="77777777" w:rsidR="000F0644" w:rsidRPr="00743DF3" w:rsidRDefault="00BC57C2" w:rsidP="000361A4">
            <w:pPr>
              <w:pStyle w:val="Tabellentext"/>
            </w:pPr>
            <w:r>
              <w:t>K</w:t>
            </w:r>
          </w:p>
        </w:tc>
        <w:tc>
          <w:tcPr>
            <w:tcW w:w="1646" w:type="pct"/>
          </w:tcPr>
          <w:p w14:paraId="183F19D2" w14:textId="77777777" w:rsidR="000F0644" w:rsidRPr="00743DF3" w:rsidRDefault="00BC57C2" w:rsidP="00177070">
            <w:pPr>
              <w:pStyle w:val="Tabellentext"/>
              <w:ind w:left="453" w:hanging="340"/>
            </w:pPr>
            <w:r>
              <w:t>1 =</w:t>
            </w:r>
            <w:r>
              <w:tab/>
              <w:t>ja</w:t>
            </w:r>
          </w:p>
        </w:tc>
        <w:tc>
          <w:tcPr>
            <w:tcW w:w="1328" w:type="pct"/>
          </w:tcPr>
          <w:p w14:paraId="47CE4F60" w14:textId="77777777" w:rsidR="000F0644" w:rsidRPr="00743DF3" w:rsidRDefault="00BC57C2" w:rsidP="000361A4">
            <w:pPr>
              <w:pStyle w:val="Tabellentext"/>
            </w:pPr>
            <w:r>
              <w:t>HAEMATOTHORA</w:t>
            </w:r>
          </w:p>
        </w:tc>
      </w:tr>
      <w:tr w:rsidR="00275B01" w:rsidRPr="00743DF3" w14:paraId="33558546"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2274C372" w14:textId="30E82015" w:rsidR="000F0644" w:rsidRPr="00743DF3" w:rsidRDefault="007A0E5C" w:rsidP="000361A4">
            <w:pPr>
              <w:pStyle w:val="Tabellentext"/>
            </w:pPr>
            <w:del w:id="1770" w:author="IQTIG" w:date="2020-04-28T19:37:00Z">
              <w:r>
                <w:delText>54</w:delText>
              </w:r>
            </w:del>
            <w:ins w:id="1771" w:author="IQTIG" w:date="2020-04-28T19:37:00Z">
              <w:r w:rsidR="00BC57C2">
                <w:t>53</w:t>
              </w:r>
            </w:ins>
            <w:r w:rsidR="00BC57C2">
              <w:t>.4:B</w:t>
            </w:r>
          </w:p>
        </w:tc>
        <w:tc>
          <w:tcPr>
            <w:tcW w:w="1075" w:type="pct"/>
          </w:tcPr>
          <w:p w14:paraId="747AB6F7" w14:textId="77777777" w:rsidR="000F0644" w:rsidRPr="00743DF3" w:rsidRDefault="00BC57C2" w:rsidP="000361A4">
            <w:pPr>
              <w:pStyle w:val="Tabellentext"/>
            </w:pPr>
            <w:r>
              <w:t>interventionspflichtiger Perikarderguss</w:t>
            </w:r>
          </w:p>
        </w:tc>
        <w:tc>
          <w:tcPr>
            <w:tcW w:w="326" w:type="pct"/>
          </w:tcPr>
          <w:p w14:paraId="22CA17AB" w14:textId="77777777" w:rsidR="000F0644" w:rsidRPr="00743DF3" w:rsidRDefault="00BC57C2" w:rsidP="000361A4">
            <w:pPr>
              <w:pStyle w:val="Tabellentext"/>
            </w:pPr>
            <w:r>
              <w:t>K</w:t>
            </w:r>
          </w:p>
        </w:tc>
        <w:tc>
          <w:tcPr>
            <w:tcW w:w="1646" w:type="pct"/>
          </w:tcPr>
          <w:p w14:paraId="3DFAD15D" w14:textId="77777777" w:rsidR="000F0644" w:rsidRPr="00743DF3" w:rsidRDefault="00BC57C2" w:rsidP="00177070">
            <w:pPr>
              <w:pStyle w:val="Tabellentext"/>
              <w:ind w:left="453" w:hanging="340"/>
            </w:pPr>
            <w:r>
              <w:t>1 =</w:t>
            </w:r>
            <w:r>
              <w:tab/>
              <w:t>ja</w:t>
            </w:r>
          </w:p>
        </w:tc>
        <w:tc>
          <w:tcPr>
            <w:tcW w:w="1328" w:type="pct"/>
          </w:tcPr>
          <w:p w14:paraId="5A3EB93F" w14:textId="77777777" w:rsidR="000F0644" w:rsidRPr="00743DF3" w:rsidRDefault="00BC57C2" w:rsidP="000361A4">
            <w:pPr>
              <w:pStyle w:val="Tabellentext"/>
            </w:pPr>
            <w:r>
              <w:t>PERIOPKOMPPERIKARDERGUSS</w:t>
            </w:r>
          </w:p>
        </w:tc>
      </w:tr>
      <w:tr w:rsidR="00275B01" w:rsidRPr="00743DF3" w14:paraId="51E17D0B"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72E68AAB" w14:textId="54239341" w:rsidR="000F0644" w:rsidRPr="00743DF3" w:rsidRDefault="007A0E5C" w:rsidP="000361A4">
            <w:pPr>
              <w:pStyle w:val="Tabellentext"/>
            </w:pPr>
            <w:del w:id="1772" w:author="IQTIG" w:date="2020-04-28T19:37:00Z">
              <w:r>
                <w:delText>54</w:delText>
              </w:r>
            </w:del>
            <w:ins w:id="1773" w:author="IQTIG" w:date="2020-04-28T19:37:00Z">
              <w:r w:rsidR="00BC57C2">
                <w:t>53</w:t>
              </w:r>
            </w:ins>
            <w:r w:rsidR="00BC57C2">
              <w:t>.5:B</w:t>
            </w:r>
          </w:p>
        </w:tc>
        <w:tc>
          <w:tcPr>
            <w:tcW w:w="1075" w:type="pct"/>
          </w:tcPr>
          <w:p w14:paraId="1162C3D3" w14:textId="77777777" w:rsidR="000F0644" w:rsidRPr="00743DF3" w:rsidRDefault="00BC57C2" w:rsidP="000361A4">
            <w:pPr>
              <w:pStyle w:val="Tabellentext"/>
            </w:pPr>
            <w:r>
              <w:t>interventionspflichtiges Taschenhämatom</w:t>
            </w:r>
          </w:p>
        </w:tc>
        <w:tc>
          <w:tcPr>
            <w:tcW w:w="326" w:type="pct"/>
          </w:tcPr>
          <w:p w14:paraId="14FF3951" w14:textId="77777777" w:rsidR="000F0644" w:rsidRPr="00743DF3" w:rsidRDefault="00BC57C2" w:rsidP="000361A4">
            <w:pPr>
              <w:pStyle w:val="Tabellentext"/>
            </w:pPr>
            <w:r>
              <w:t>K</w:t>
            </w:r>
          </w:p>
        </w:tc>
        <w:tc>
          <w:tcPr>
            <w:tcW w:w="1646" w:type="pct"/>
          </w:tcPr>
          <w:p w14:paraId="1E468CBA" w14:textId="77777777" w:rsidR="000F0644" w:rsidRPr="00743DF3" w:rsidRDefault="00BC57C2" w:rsidP="00177070">
            <w:pPr>
              <w:pStyle w:val="Tabellentext"/>
              <w:ind w:left="453" w:hanging="340"/>
            </w:pPr>
            <w:r>
              <w:t>1 =</w:t>
            </w:r>
            <w:r>
              <w:tab/>
              <w:t>ja</w:t>
            </w:r>
          </w:p>
        </w:tc>
        <w:tc>
          <w:tcPr>
            <w:tcW w:w="1328" w:type="pct"/>
          </w:tcPr>
          <w:p w14:paraId="13918D2C" w14:textId="77777777" w:rsidR="000F0644" w:rsidRPr="00743DF3" w:rsidRDefault="00BC57C2" w:rsidP="000361A4">
            <w:pPr>
              <w:pStyle w:val="Tabellentext"/>
            </w:pPr>
            <w:r>
              <w:t>TASCHHAEMATO</w:t>
            </w:r>
          </w:p>
        </w:tc>
      </w:tr>
      <w:tr w:rsidR="00275B01" w:rsidRPr="00743DF3" w14:paraId="26C0888E"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5286E157" w14:textId="73D50558" w:rsidR="000F0644" w:rsidRPr="00743DF3" w:rsidRDefault="007A0E5C" w:rsidP="000361A4">
            <w:pPr>
              <w:pStyle w:val="Tabellentext"/>
            </w:pPr>
            <w:del w:id="1774" w:author="IQTIG" w:date="2020-04-28T19:37:00Z">
              <w:r>
                <w:delText>54</w:delText>
              </w:r>
            </w:del>
            <w:ins w:id="1775" w:author="IQTIG" w:date="2020-04-28T19:37:00Z">
              <w:r w:rsidR="00BC57C2">
                <w:t>53</w:t>
              </w:r>
            </w:ins>
            <w:r w:rsidR="00BC57C2">
              <w:t>.8:B</w:t>
            </w:r>
          </w:p>
        </w:tc>
        <w:tc>
          <w:tcPr>
            <w:tcW w:w="1075" w:type="pct"/>
          </w:tcPr>
          <w:p w14:paraId="1B7FB859" w14:textId="77777777" w:rsidR="000F0644" w:rsidRPr="00743DF3" w:rsidRDefault="00BC57C2" w:rsidP="000361A4">
            <w:pPr>
              <w:pStyle w:val="Tabellentext"/>
            </w:pPr>
            <w:r>
              <w:t xml:space="preserve">postoperative Wundinfektion </w:t>
            </w:r>
          </w:p>
        </w:tc>
        <w:tc>
          <w:tcPr>
            <w:tcW w:w="326" w:type="pct"/>
          </w:tcPr>
          <w:p w14:paraId="0DCFFDD6" w14:textId="77777777" w:rsidR="000F0644" w:rsidRPr="00743DF3" w:rsidRDefault="00BC57C2" w:rsidP="000361A4">
            <w:pPr>
              <w:pStyle w:val="Tabellentext"/>
            </w:pPr>
            <w:r>
              <w:t>K</w:t>
            </w:r>
          </w:p>
        </w:tc>
        <w:tc>
          <w:tcPr>
            <w:tcW w:w="1646" w:type="pct"/>
          </w:tcPr>
          <w:p w14:paraId="7F49A380" w14:textId="77777777" w:rsidR="000F0644" w:rsidRPr="00743DF3" w:rsidRDefault="00BC57C2" w:rsidP="00177070">
            <w:pPr>
              <w:pStyle w:val="Tabellentext"/>
              <w:ind w:left="453" w:hanging="340"/>
            </w:pPr>
            <w:r>
              <w:t>1 =</w:t>
            </w:r>
            <w:r>
              <w:tab/>
              <w:t>ja</w:t>
            </w:r>
          </w:p>
        </w:tc>
        <w:tc>
          <w:tcPr>
            <w:tcW w:w="1328" w:type="pct"/>
          </w:tcPr>
          <w:p w14:paraId="47125E82" w14:textId="77777777" w:rsidR="000F0644" w:rsidRPr="00743DF3" w:rsidRDefault="00BC57C2" w:rsidP="000361A4">
            <w:pPr>
              <w:pStyle w:val="Tabellentext"/>
            </w:pPr>
            <w:r>
              <w:t>POSTOPWUNDINFEKTIONJL</w:t>
            </w:r>
          </w:p>
        </w:tc>
      </w:tr>
      <w:tr w:rsidR="00275B01" w:rsidRPr="00743DF3" w14:paraId="5F08F8B5"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43437592" w14:textId="4E3AEDEA" w:rsidR="000F0644" w:rsidRPr="00743DF3" w:rsidRDefault="007A0E5C" w:rsidP="000361A4">
            <w:pPr>
              <w:pStyle w:val="Tabellentext"/>
            </w:pPr>
            <w:del w:id="1776" w:author="IQTIG" w:date="2020-04-28T19:37:00Z">
              <w:r>
                <w:delText>54</w:delText>
              </w:r>
            </w:del>
            <w:ins w:id="1777" w:author="IQTIG" w:date="2020-04-28T19:37:00Z">
              <w:r w:rsidR="00BC57C2">
                <w:t>53</w:t>
              </w:r>
            </w:ins>
            <w:r w:rsidR="00BC57C2">
              <w:t>.9:B</w:t>
            </w:r>
          </w:p>
        </w:tc>
        <w:tc>
          <w:tcPr>
            <w:tcW w:w="1075" w:type="pct"/>
          </w:tcPr>
          <w:p w14:paraId="0E022E8B" w14:textId="77777777" w:rsidR="000F0644" w:rsidRPr="00743DF3" w:rsidRDefault="00BC57C2" w:rsidP="000361A4">
            <w:pPr>
              <w:pStyle w:val="Tabellentext"/>
            </w:pPr>
            <w:r>
              <w:t>sonstige interventionspflichtige Komplikation</w:t>
            </w:r>
          </w:p>
        </w:tc>
        <w:tc>
          <w:tcPr>
            <w:tcW w:w="326" w:type="pct"/>
          </w:tcPr>
          <w:p w14:paraId="04C04F6F" w14:textId="77777777" w:rsidR="000F0644" w:rsidRPr="00743DF3" w:rsidRDefault="00BC57C2" w:rsidP="000361A4">
            <w:pPr>
              <w:pStyle w:val="Tabellentext"/>
            </w:pPr>
            <w:r>
              <w:t>K</w:t>
            </w:r>
          </w:p>
        </w:tc>
        <w:tc>
          <w:tcPr>
            <w:tcW w:w="1646" w:type="pct"/>
          </w:tcPr>
          <w:p w14:paraId="60B40CFF" w14:textId="77777777" w:rsidR="000F0644" w:rsidRPr="00743DF3" w:rsidRDefault="00BC57C2" w:rsidP="00177070">
            <w:pPr>
              <w:pStyle w:val="Tabellentext"/>
              <w:ind w:left="453" w:hanging="340"/>
            </w:pPr>
            <w:r>
              <w:t>1 =</w:t>
            </w:r>
            <w:r>
              <w:tab/>
              <w:t>ja</w:t>
            </w:r>
          </w:p>
        </w:tc>
        <w:tc>
          <w:tcPr>
            <w:tcW w:w="1328" w:type="pct"/>
          </w:tcPr>
          <w:p w14:paraId="76636AE6" w14:textId="77777777" w:rsidR="000F0644" w:rsidRPr="00743DF3" w:rsidRDefault="00BC57C2" w:rsidP="000361A4">
            <w:pPr>
              <w:pStyle w:val="Tabellentext"/>
            </w:pPr>
            <w:r>
              <w:t>PEROPKOMPSON</w:t>
            </w:r>
          </w:p>
        </w:tc>
      </w:tr>
    </w:tbl>
    <w:p w14:paraId="763A1B08" w14:textId="77777777" w:rsidR="00B864C8" w:rsidRDefault="00B864C8">
      <w:pPr>
        <w:sectPr w:rsidR="00B864C8" w:rsidSect="00163BAC">
          <w:headerReference w:type="even" r:id="rId83"/>
          <w:headerReference w:type="default" r:id="rId84"/>
          <w:footerReference w:type="even" r:id="rId85"/>
          <w:footerReference w:type="default" r:id="rId86"/>
          <w:headerReference w:type="first" r:id="rId87"/>
          <w:footerReference w:type="first" r:id="rId88"/>
          <w:pgSz w:w="11906" w:h="16838"/>
          <w:pgMar w:top="1418" w:right="1134" w:bottom="1418" w:left="1701" w:header="454" w:footer="737" w:gutter="0"/>
          <w:cols w:space="708"/>
          <w:docGrid w:linePitch="360"/>
        </w:sectPr>
      </w:pPr>
    </w:p>
    <w:p w14:paraId="2E2BF599" w14:textId="77777777" w:rsidR="00DD27F7" w:rsidRPr="00DD27F7" w:rsidRDefault="00BC57C2" w:rsidP="0094520C">
      <w:pPr>
        <w:pStyle w:val="Absatzberschriftebene3nurinNavigation"/>
      </w:pPr>
      <w:r>
        <w:lastRenderedPageBreak/>
        <w:t>Eigenschaften und Berechnung</w:t>
      </w:r>
    </w:p>
    <w:tbl>
      <w:tblPr>
        <w:tblStyle w:val="IQTIGStandarderste-Spalte"/>
        <w:tblW w:w="0" w:type="auto"/>
        <w:tblLook w:val="0680" w:firstRow="0" w:lastRow="0" w:firstColumn="1" w:lastColumn="0" w:noHBand="1" w:noVBand="1"/>
      </w:tblPr>
      <w:tblGrid>
        <w:gridCol w:w="3119"/>
        <w:gridCol w:w="5885"/>
      </w:tblGrid>
      <w:tr w:rsidR="000517F0" w14:paraId="04FAD44A"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779B370" w14:textId="77777777" w:rsidR="000517F0" w:rsidRPr="000517F0" w:rsidRDefault="00BC57C2" w:rsidP="009A4847">
            <w:pPr>
              <w:pStyle w:val="Tabellenkopf"/>
            </w:pPr>
            <w:r>
              <w:t>ID</w:t>
            </w:r>
          </w:p>
        </w:tc>
        <w:tc>
          <w:tcPr>
            <w:tcW w:w="5885" w:type="dxa"/>
          </w:tcPr>
          <w:p w14:paraId="42E5CD1E" w14:textId="77777777" w:rsidR="000517F0" w:rsidRDefault="00BC57C2" w:rsidP="000517F0">
            <w:pPr>
              <w:pStyle w:val="Tabellentext"/>
              <w:cnfStyle w:val="000000000000" w:firstRow="0" w:lastRow="0" w:firstColumn="0" w:lastColumn="0" w:oddVBand="0" w:evenVBand="0" w:oddHBand="0" w:evenHBand="0" w:firstRowFirstColumn="0" w:firstRowLastColumn="0" w:lastRowFirstColumn="0" w:lastRowLastColumn="0"/>
            </w:pPr>
            <w:r>
              <w:t>151800</w:t>
            </w:r>
          </w:p>
        </w:tc>
      </w:tr>
      <w:tr w:rsidR="000955B5" w14:paraId="0DD8A330"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5AECCF0" w14:textId="77777777" w:rsidR="000955B5" w:rsidRDefault="00BC57C2" w:rsidP="009A4847">
            <w:pPr>
              <w:pStyle w:val="Tabellenkopf"/>
            </w:pPr>
            <w:r>
              <w:t>Bezeichnung</w:t>
            </w:r>
          </w:p>
        </w:tc>
        <w:tc>
          <w:tcPr>
            <w:tcW w:w="5885" w:type="dxa"/>
          </w:tcPr>
          <w:p w14:paraId="3DF8D38D" w14:textId="77777777" w:rsidR="000955B5" w:rsidRDefault="00BC57C2" w:rsidP="000517F0">
            <w:pPr>
              <w:pStyle w:val="Tabellentext"/>
              <w:cnfStyle w:val="000000000000" w:firstRow="0" w:lastRow="0" w:firstColumn="0" w:lastColumn="0" w:oddVBand="0" w:evenVBand="0" w:oddHBand="0" w:evenHBand="0" w:firstRowFirstColumn="0" w:firstRowLastColumn="0" w:lastRowFirstColumn="0" w:lastRowLastColumn="0"/>
            </w:pPr>
            <w:r>
              <w:t>Nicht sondenbedingte Komplikationen (inkl. Wundinfektionen)</w:t>
            </w:r>
          </w:p>
        </w:tc>
      </w:tr>
      <w:tr w:rsidR="000955B5" w14:paraId="5EAD98F4"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AF92F8B" w14:textId="77777777" w:rsidR="000955B5" w:rsidRDefault="00BC57C2" w:rsidP="009A4847">
            <w:pPr>
              <w:pStyle w:val="Tabellenkopf"/>
            </w:pPr>
            <w:r>
              <w:t>Indikatortyp</w:t>
            </w:r>
          </w:p>
        </w:tc>
        <w:tc>
          <w:tcPr>
            <w:tcW w:w="5885" w:type="dxa"/>
          </w:tcPr>
          <w:p w14:paraId="54A1CFCC" w14:textId="77777777" w:rsidR="000955B5" w:rsidRDefault="00BC57C2" w:rsidP="000517F0">
            <w:pPr>
              <w:pStyle w:val="Tabellentext"/>
              <w:cnfStyle w:val="000000000000" w:firstRow="0" w:lastRow="0" w:firstColumn="0" w:lastColumn="0" w:oddVBand="0" w:evenVBand="0" w:oddHBand="0" w:evenHBand="0" w:firstRowFirstColumn="0" w:firstRowLastColumn="0" w:lastRowFirstColumn="0" w:lastRowLastColumn="0"/>
            </w:pPr>
            <w:r>
              <w:t>Ergebnisindikator</w:t>
            </w:r>
          </w:p>
        </w:tc>
      </w:tr>
      <w:tr w:rsidR="000955B5" w14:paraId="322F1E20"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4D1AC4C" w14:textId="77777777" w:rsidR="000955B5" w:rsidRDefault="00BC57C2" w:rsidP="000955B5">
            <w:pPr>
              <w:pStyle w:val="Tabellenkopf"/>
            </w:pPr>
            <w:r>
              <w:t>Art des Wertes</w:t>
            </w:r>
          </w:p>
        </w:tc>
        <w:tc>
          <w:tcPr>
            <w:tcW w:w="5885" w:type="dxa"/>
          </w:tcPr>
          <w:p w14:paraId="3ACBA96A" w14:textId="77777777" w:rsidR="000955B5" w:rsidRDefault="00BC57C2" w:rsidP="000955B5">
            <w:pPr>
              <w:pStyle w:val="Tabellentext"/>
              <w:cnfStyle w:val="000000000000" w:firstRow="0" w:lastRow="0" w:firstColumn="0" w:lastColumn="0" w:oddVBand="0" w:evenVBand="0" w:oddHBand="0" w:evenHBand="0" w:firstRowFirstColumn="0" w:firstRowLastColumn="0" w:lastRowFirstColumn="0" w:lastRowLastColumn="0"/>
            </w:pPr>
            <w:r>
              <w:t>Qualitätsindikator</w:t>
            </w:r>
          </w:p>
        </w:tc>
      </w:tr>
      <w:tr w:rsidR="000955B5" w14:paraId="3DAFF19F"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4A38A90" w14:textId="77777777" w:rsidR="000955B5" w:rsidRDefault="00BC57C2" w:rsidP="000955B5">
            <w:pPr>
              <w:pStyle w:val="Tabellenkopf"/>
            </w:pPr>
            <w:r>
              <w:t>Bezug zum Verfahren</w:t>
            </w:r>
          </w:p>
        </w:tc>
        <w:tc>
          <w:tcPr>
            <w:tcW w:w="5885" w:type="dxa"/>
          </w:tcPr>
          <w:p w14:paraId="2107A775" w14:textId="77777777" w:rsidR="000955B5" w:rsidRDefault="00BC57C2" w:rsidP="000955B5">
            <w:pPr>
              <w:pStyle w:val="Tabellentext"/>
              <w:cnfStyle w:val="000000000000" w:firstRow="0" w:lastRow="0" w:firstColumn="0" w:lastColumn="0" w:oddVBand="0" w:evenVBand="0" w:oddHBand="0" w:evenHBand="0" w:firstRowFirstColumn="0" w:firstRowLastColumn="0" w:lastRowFirstColumn="0" w:lastRowLastColumn="0"/>
            </w:pPr>
            <w:r>
              <w:t>DeQS</w:t>
            </w:r>
          </w:p>
        </w:tc>
      </w:tr>
      <w:tr w:rsidR="000955B5" w14:paraId="7046534B"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1D52A7E" w14:textId="45C6080B" w:rsidR="000955B5" w:rsidRDefault="007A0E5C" w:rsidP="000955B5">
            <w:pPr>
              <w:pStyle w:val="Tabellenkopf"/>
            </w:pPr>
            <w:del w:id="1778" w:author="IQTIG" w:date="2020-04-28T19:37:00Z">
              <w:r>
                <w:delText>Bewertungsart</w:delText>
              </w:r>
            </w:del>
            <w:ins w:id="1779" w:author="IQTIG" w:date="2020-04-28T19:37:00Z">
              <w:r w:rsidR="00BC57C2">
                <w:t>Berechnungsart</w:t>
              </w:r>
            </w:ins>
          </w:p>
        </w:tc>
        <w:tc>
          <w:tcPr>
            <w:tcW w:w="5885" w:type="dxa"/>
          </w:tcPr>
          <w:p w14:paraId="09CBF36D" w14:textId="77777777" w:rsidR="000955B5" w:rsidRDefault="00BC57C2" w:rsidP="000955B5">
            <w:pPr>
              <w:pStyle w:val="Tabellentext"/>
              <w:cnfStyle w:val="000000000000" w:firstRow="0" w:lastRow="0" w:firstColumn="0" w:lastColumn="0" w:oddVBand="0" w:evenVBand="0" w:oddHBand="0" w:evenHBand="0" w:firstRowFirstColumn="0" w:firstRowLastColumn="0" w:lastRowFirstColumn="0" w:lastRowLastColumn="0"/>
            </w:pPr>
            <w:r>
              <w:t>Ratenbasiert</w:t>
            </w:r>
          </w:p>
        </w:tc>
      </w:tr>
      <w:tr w:rsidR="000955B5" w14:paraId="6798FC8F" w14:textId="77777777" w:rsidTr="00025F80">
        <w:trPr>
          <w:trHeight w:val="221"/>
          <w:ins w:id="1780" w:author="IQTIG" w:date="2020-04-28T19:37:00Z"/>
        </w:trPr>
        <w:tc>
          <w:tcPr>
            <w:cnfStyle w:val="001000000000" w:firstRow="0" w:lastRow="0" w:firstColumn="1" w:lastColumn="0" w:oddVBand="0" w:evenVBand="0" w:oddHBand="0" w:evenHBand="0" w:firstRowFirstColumn="0" w:firstRowLastColumn="0" w:lastRowFirstColumn="0" w:lastRowLastColumn="0"/>
            <w:tcW w:w="3119" w:type="dxa"/>
          </w:tcPr>
          <w:p w14:paraId="54F65503" w14:textId="77777777" w:rsidR="000955B5" w:rsidRDefault="00BC57C2" w:rsidP="000955B5">
            <w:pPr>
              <w:pStyle w:val="Tabellenkopf"/>
              <w:rPr>
                <w:ins w:id="1781" w:author="IQTIG" w:date="2020-04-28T19:37:00Z"/>
              </w:rPr>
            </w:pPr>
            <w:ins w:id="1782" w:author="IQTIG" w:date="2020-04-28T19:37:00Z">
              <w:r>
                <w:t>Referenzbereich 2019</w:t>
              </w:r>
            </w:ins>
          </w:p>
        </w:tc>
        <w:tc>
          <w:tcPr>
            <w:tcW w:w="5885" w:type="dxa"/>
          </w:tcPr>
          <w:p w14:paraId="09283C2B" w14:textId="77777777" w:rsidR="000955B5" w:rsidRDefault="00BC57C2" w:rsidP="000955B5">
            <w:pPr>
              <w:pStyle w:val="Tabellentext"/>
              <w:cnfStyle w:val="000000000000" w:firstRow="0" w:lastRow="0" w:firstColumn="0" w:lastColumn="0" w:oddVBand="0" w:evenVBand="0" w:oddHBand="0" w:evenHBand="0" w:firstRowFirstColumn="0" w:firstRowLastColumn="0" w:lastRowFirstColumn="0" w:lastRowLastColumn="0"/>
              <w:rPr>
                <w:ins w:id="1783" w:author="IQTIG" w:date="2020-04-28T19:37:00Z"/>
              </w:rPr>
            </w:pPr>
            <w:ins w:id="1784" w:author="IQTIG" w:date="2020-04-28T19:37:00Z">
              <w:r>
                <w:t>≤ 2,90 %</w:t>
              </w:r>
            </w:ins>
          </w:p>
        </w:tc>
      </w:tr>
      <w:tr w:rsidR="000955B5" w14:paraId="34BC6843"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31DE9F7" w14:textId="77777777" w:rsidR="000955B5" w:rsidRDefault="00BC57C2" w:rsidP="00CA48E9">
            <w:pPr>
              <w:pStyle w:val="Tabellenkopf"/>
            </w:pPr>
            <w:r w:rsidRPr="00E37ACC">
              <w:t xml:space="preserve">Referenzbereich </w:t>
            </w:r>
            <w:r>
              <w:t>2018</w:t>
            </w:r>
          </w:p>
        </w:tc>
        <w:tc>
          <w:tcPr>
            <w:tcW w:w="5885" w:type="dxa"/>
          </w:tcPr>
          <w:p w14:paraId="5DA597C6" w14:textId="77777777" w:rsidR="000955B5" w:rsidRDefault="00BC57C2" w:rsidP="000955B5">
            <w:pPr>
              <w:pStyle w:val="Tabellentext"/>
              <w:cnfStyle w:val="000000000000" w:firstRow="0" w:lastRow="0" w:firstColumn="0" w:lastColumn="0" w:oddVBand="0" w:evenVBand="0" w:oddHBand="0" w:evenHBand="0" w:firstRowFirstColumn="0" w:firstRowLastColumn="0" w:lastRowFirstColumn="0" w:lastRowLastColumn="0"/>
            </w:pPr>
            <w:r>
              <w:t>≤ 2,90 %</w:t>
            </w:r>
          </w:p>
        </w:tc>
      </w:tr>
      <w:tr w:rsidR="000955B5" w14:paraId="76996231" w14:textId="77777777" w:rsidTr="00025F80">
        <w:trPr>
          <w:trHeight w:val="221"/>
          <w:del w:id="1785" w:author="IQTIG" w:date="2020-04-28T19:37:00Z"/>
        </w:trPr>
        <w:tc>
          <w:tcPr>
            <w:cnfStyle w:val="001000000000" w:firstRow="0" w:lastRow="0" w:firstColumn="1" w:lastColumn="0" w:oddVBand="0" w:evenVBand="0" w:oddHBand="0" w:evenHBand="0" w:firstRowFirstColumn="0" w:firstRowLastColumn="0" w:lastRowFirstColumn="0" w:lastRowLastColumn="0"/>
            <w:tcW w:w="3119" w:type="dxa"/>
          </w:tcPr>
          <w:p w14:paraId="592F6643" w14:textId="77777777" w:rsidR="000955B5" w:rsidRDefault="007A0E5C" w:rsidP="00CA48E9">
            <w:pPr>
              <w:pStyle w:val="Tabellenkopf"/>
              <w:rPr>
                <w:del w:id="1786" w:author="IQTIG" w:date="2020-04-28T19:37:00Z"/>
              </w:rPr>
            </w:pPr>
            <w:del w:id="1787" w:author="IQTIG" w:date="2020-04-28T19:37:00Z">
              <w:r w:rsidRPr="00E37ACC">
                <w:delText xml:space="preserve">Referenzbereich </w:delText>
              </w:r>
              <w:r>
                <w:delText>2017</w:delText>
              </w:r>
            </w:del>
          </w:p>
        </w:tc>
        <w:tc>
          <w:tcPr>
            <w:tcW w:w="5885" w:type="dxa"/>
          </w:tcPr>
          <w:p w14:paraId="0A72F122" w14:textId="77777777" w:rsidR="000955B5" w:rsidRDefault="007A0E5C" w:rsidP="000955B5">
            <w:pPr>
              <w:pStyle w:val="Tabellentext"/>
              <w:cnfStyle w:val="000000000000" w:firstRow="0" w:lastRow="0" w:firstColumn="0" w:lastColumn="0" w:oddVBand="0" w:evenVBand="0" w:oddHBand="0" w:evenHBand="0" w:firstRowFirstColumn="0" w:firstRowLastColumn="0" w:lastRowFirstColumn="0" w:lastRowLastColumn="0"/>
              <w:rPr>
                <w:del w:id="1788" w:author="IQTIG" w:date="2020-04-28T19:37:00Z"/>
              </w:rPr>
            </w:pPr>
            <w:del w:id="1789" w:author="IQTIG" w:date="2020-04-28T19:37:00Z">
              <w:r>
                <w:delText>Qualitätsindikator im Vorjahr nicht berechnet</w:delText>
              </w:r>
            </w:del>
          </w:p>
        </w:tc>
      </w:tr>
      <w:tr w:rsidR="000955B5" w14:paraId="51A35BB9"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AF8AA4E" w14:textId="7558DE85" w:rsidR="000955B5" w:rsidRDefault="00BC57C2" w:rsidP="000955B5">
            <w:pPr>
              <w:pStyle w:val="Tabellenkopf"/>
            </w:pPr>
            <w:r>
              <w:t xml:space="preserve">Erläuterung zum Referenzbereich </w:t>
            </w:r>
            <w:del w:id="1790" w:author="IQTIG" w:date="2020-04-28T19:37:00Z">
              <w:r w:rsidR="007A0E5C">
                <w:delText>2018</w:delText>
              </w:r>
            </w:del>
            <w:ins w:id="1791" w:author="IQTIG" w:date="2020-04-28T19:37:00Z">
              <w:r>
                <w:t>2019</w:t>
              </w:r>
            </w:ins>
          </w:p>
        </w:tc>
        <w:tc>
          <w:tcPr>
            <w:tcW w:w="5885" w:type="dxa"/>
          </w:tcPr>
          <w:p w14:paraId="70AA559D" w14:textId="77777777" w:rsidR="000955B5" w:rsidRDefault="00BC57C2" w:rsidP="000955B5">
            <w:pPr>
              <w:pStyle w:val="Tabellentext"/>
              <w:cnfStyle w:val="000000000000" w:firstRow="0" w:lastRow="0" w:firstColumn="0" w:lastColumn="0" w:oddVBand="0" w:evenVBand="0" w:oddHBand="0" w:evenHBand="0" w:firstRowFirstColumn="0" w:firstRowLastColumn="0" w:lastRowFirstColumn="0" w:lastRowLastColumn="0"/>
            </w:pPr>
            <w:r>
              <w:t xml:space="preserve">Auf Empfehlung der Bundesfachgruppe hin wurde ab dem Erfassungsjahr 2014 der perzentilbasierte Referenzbereich durch einen festen Referenzbereich, wie er bereits im Modul Herzschrittmacher-Revision/-Systemwechsel/-Explantation angewendet wird, ersetzt, um eine Vereinheitlichung zwischen den Herzschrittmacher- und Defibrillator-Modulen zu erreichen. </w:t>
            </w:r>
            <w:r>
              <w:br/>
              <w:t>Nachdem ab dem Erfassungsjahr 2018 nun auch kardiopulmonale Reanimationen und sonstige interventionspflichtige Komplikationen für diesen Indikator berücksichtigt werden, wurde der Referenzbereich angepasst, indem er mit dem Faktor multipliziert wurde, um den sich das Bundesergebnis durch die Erweiterung des Zählers erhöht hat.</w:t>
            </w:r>
          </w:p>
        </w:tc>
      </w:tr>
      <w:tr w:rsidR="000955B5" w14:paraId="374C9AEF"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302B36F" w14:textId="6D5D83BB" w:rsidR="000955B5" w:rsidRDefault="00BC57C2" w:rsidP="000955B5">
            <w:pPr>
              <w:pStyle w:val="Tabellenkopf"/>
            </w:pPr>
            <w:r>
              <w:t xml:space="preserve">Erläuterung zum Strukturierten Dialog bzw. Stellungnahmeverfahren </w:t>
            </w:r>
            <w:del w:id="1792" w:author="IQTIG" w:date="2020-04-28T19:37:00Z">
              <w:r w:rsidR="007A0E5C">
                <w:delText>2018</w:delText>
              </w:r>
            </w:del>
            <w:ins w:id="1793" w:author="IQTIG" w:date="2020-04-28T19:37:00Z">
              <w:r>
                <w:t>2019</w:t>
              </w:r>
            </w:ins>
          </w:p>
        </w:tc>
        <w:tc>
          <w:tcPr>
            <w:tcW w:w="5885" w:type="dxa"/>
          </w:tcPr>
          <w:p w14:paraId="19AA5A08" w14:textId="77777777" w:rsidR="000955B5" w:rsidRDefault="00BC57C2"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211268D8"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0E08BE2" w14:textId="77777777" w:rsidR="000955B5" w:rsidRDefault="00BC57C2" w:rsidP="000955B5">
            <w:pPr>
              <w:pStyle w:val="Tabellenkopf"/>
            </w:pPr>
            <w:r w:rsidRPr="00E37ACC">
              <w:t>Methode der Risikoadjustierung</w:t>
            </w:r>
          </w:p>
        </w:tc>
        <w:tc>
          <w:tcPr>
            <w:tcW w:w="5885" w:type="dxa"/>
          </w:tcPr>
          <w:p w14:paraId="11631467" w14:textId="77777777" w:rsidR="000955B5" w:rsidRDefault="00BC57C2" w:rsidP="000955B5">
            <w:pPr>
              <w:pStyle w:val="Tabellentext"/>
              <w:cnfStyle w:val="000000000000" w:firstRow="0" w:lastRow="0" w:firstColumn="0" w:lastColumn="0" w:oddVBand="0" w:evenVBand="0" w:oddHBand="0" w:evenHBand="0" w:firstRowFirstColumn="0" w:firstRowLastColumn="0" w:lastRowFirstColumn="0" w:lastRowLastColumn="0"/>
            </w:pPr>
            <w:r>
              <w:t>Keine weitere Risikoadjustierung</w:t>
            </w:r>
          </w:p>
        </w:tc>
      </w:tr>
      <w:tr w:rsidR="000955B5" w14:paraId="3C6B4B58"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A4CED80" w14:textId="77777777" w:rsidR="000955B5" w:rsidRPr="00E37ACC" w:rsidRDefault="00BC57C2" w:rsidP="000955B5">
            <w:pPr>
              <w:pStyle w:val="Tabellenkopf"/>
            </w:pPr>
            <w:r>
              <w:t>Erläuterung der Risikoadjustierung</w:t>
            </w:r>
          </w:p>
        </w:tc>
        <w:tc>
          <w:tcPr>
            <w:tcW w:w="5885" w:type="dxa"/>
          </w:tcPr>
          <w:p w14:paraId="544028D5" w14:textId="77777777" w:rsidR="000955B5" w:rsidRDefault="00BC57C2"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6862B8E4"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B36523F" w14:textId="77777777" w:rsidR="000955B5" w:rsidRPr="00E37ACC" w:rsidRDefault="00BC57C2" w:rsidP="000955B5">
            <w:pPr>
              <w:pStyle w:val="Tabellenkopf"/>
            </w:pPr>
            <w:r w:rsidRPr="00E37ACC">
              <w:t>Rechenregeln</w:t>
            </w:r>
          </w:p>
        </w:tc>
        <w:tc>
          <w:tcPr>
            <w:tcW w:w="5885" w:type="dxa"/>
          </w:tcPr>
          <w:p w14:paraId="6DFE2E93" w14:textId="77777777" w:rsidR="000955B5" w:rsidRPr="00897EAC" w:rsidRDefault="00BC57C2"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Zähler</w:t>
            </w:r>
          </w:p>
          <w:p w14:paraId="4B4DA8A0" w14:textId="77777777" w:rsidR="000955B5" w:rsidRDefault="00BC57C2" w:rsidP="000955B5">
            <w:pPr>
              <w:pStyle w:val="Tabellentext"/>
              <w:cnfStyle w:val="000000000000" w:firstRow="0" w:lastRow="0" w:firstColumn="0" w:lastColumn="0" w:oddVBand="0" w:evenVBand="0" w:oddHBand="0" w:evenHBand="0" w:firstRowFirstColumn="0" w:firstRowLastColumn="0" w:lastRowFirstColumn="0" w:lastRowLastColumn="0"/>
            </w:pPr>
            <w:ins w:id="1794" w:author="IQTIG" w:date="2020-04-28T19:37:00Z">
              <w:r>
                <w:t xml:space="preserve">Patientinnen und </w:t>
              </w:r>
            </w:ins>
            <w:r>
              <w:t xml:space="preserve">Patienten mit nicht sondenbedingten Komplikationen (inkl. Wundinfektionen): </w:t>
            </w:r>
            <w:r>
              <w:br/>
              <w:t>kardiopulmonale Reanimation, interventionspflichtiger Pneumothorax, interventionspflichtiger Hämatothorax, interventionspflichtiger Perikarderguss, interventionspflichtiges Taschenhämatom, postoperative Wundinfektion oder sonstige interventionspflichtige Komplikation</w:t>
            </w:r>
          </w:p>
          <w:p w14:paraId="7D4AD943" w14:textId="77777777" w:rsidR="000955B5" w:rsidRPr="00897EAC" w:rsidRDefault="00BC57C2"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Nenner</w:t>
            </w:r>
          </w:p>
          <w:p w14:paraId="3B7DE90F" w14:textId="77777777" w:rsidR="000955B5" w:rsidRDefault="00BC57C2" w:rsidP="000955B5">
            <w:pPr>
              <w:pStyle w:val="Tabellentext"/>
              <w:cnfStyle w:val="000000000000" w:firstRow="0" w:lastRow="0" w:firstColumn="0" w:lastColumn="0" w:oddVBand="0" w:evenVBand="0" w:oddHBand="0" w:evenHBand="0" w:firstRowFirstColumn="0" w:firstRowLastColumn="0" w:lastRowFirstColumn="0" w:lastRowLastColumn="0"/>
            </w:pPr>
            <w:r>
              <w:t xml:space="preserve">Alle </w:t>
            </w:r>
            <w:ins w:id="1795" w:author="IQTIG" w:date="2020-04-28T19:37:00Z">
              <w:r>
                <w:t xml:space="preserve">Patientinnen und </w:t>
              </w:r>
            </w:ins>
            <w:r>
              <w:t>Patienten</w:t>
            </w:r>
          </w:p>
        </w:tc>
      </w:tr>
      <w:tr w:rsidR="000955B5" w14:paraId="664C3472"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E5BF7DE" w14:textId="77777777" w:rsidR="000955B5" w:rsidRPr="00E37ACC" w:rsidRDefault="00BC57C2" w:rsidP="000955B5">
            <w:pPr>
              <w:pStyle w:val="Tabellenkopf"/>
            </w:pPr>
            <w:r w:rsidRPr="00E37ACC">
              <w:t>Erläuterung der Rechenregel</w:t>
            </w:r>
          </w:p>
        </w:tc>
        <w:tc>
          <w:tcPr>
            <w:tcW w:w="5885" w:type="dxa"/>
          </w:tcPr>
          <w:p w14:paraId="1940CEDA" w14:textId="77777777" w:rsidR="000955B5" w:rsidRDefault="00BC57C2"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4EAFB25A"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484DC8C" w14:textId="77777777" w:rsidR="000955B5" w:rsidRPr="00E37ACC" w:rsidRDefault="00BC57C2" w:rsidP="000955B5">
            <w:pPr>
              <w:pStyle w:val="Tabellenkopf"/>
            </w:pPr>
            <w:r w:rsidRPr="00E37ACC">
              <w:t>Teildatensatzbezug</w:t>
            </w:r>
          </w:p>
        </w:tc>
        <w:tc>
          <w:tcPr>
            <w:tcW w:w="5885" w:type="dxa"/>
          </w:tcPr>
          <w:p w14:paraId="480DA640" w14:textId="77777777" w:rsidR="000955B5" w:rsidRDefault="00BC57C2" w:rsidP="000955B5">
            <w:pPr>
              <w:pStyle w:val="Tabellentext"/>
              <w:cnfStyle w:val="000000000000" w:firstRow="0" w:lastRow="0" w:firstColumn="0" w:lastColumn="0" w:oddVBand="0" w:evenVBand="0" w:oddHBand="0" w:evenHBand="0" w:firstRowFirstColumn="0" w:firstRowLastColumn="0" w:lastRowFirstColumn="0" w:lastRowLastColumn="0"/>
            </w:pPr>
            <w:r>
              <w:t>09/6:B</w:t>
            </w:r>
          </w:p>
        </w:tc>
      </w:tr>
      <w:tr w:rsidR="000955B5" w14:paraId="102DAC95"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559FD03" w14:textId="77777777" w:rsidR="000955B5" w:rsidRPr="00E37ACC" w:rsidRDefault="00BC57C2" w:rsidP="000955B5">
            <w:pPr>
              <w:pStyle w:val="Tabellenkopf"/>
            </w:pPr>
            <w:r w:rsidRPr="00E37ACC">
              <w:t>Zähler (Formel)</w:t>
            </w:r>
          </w:p>
        </w:tc>
        <w:tc>
          <w:tcPr>
            <w:tcW w:w="5885" w:type="dxa"/>
          </w:tcPr>
          <w:p w14:paraId="284C3F85" w14:textId="77777777" w:rsidR="000955B5" w:rsidRPr="00955893" w:rsidRDefault="00BC57C2" w:rsidP="00657052">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 xml:space="preserve">KARDIOPULREANIMATION %==% 1 |  </w:t>
            </w:r>
            <w:r>
              <w:rPr>
                <w:rStyle w:val="Code"/>
              </w:rPr>
              <w:br/>
              <w:t xml:space="preserve">PNEUMOTHORAX %==% 1 |  </w:t>
            </w:r>
            <w:r>
              <w:rPr>
                <w:rStyle w:val="Code"/>
              </w:rPr>
              <w:br/>
              <w:t xml:space="preserve">HAEMATOTHORA %==% 1 |  </w:t>
            </w:r>
            <w:r>
              <w:rPr>
                <w:rStyle w:val="Code"/>
              </w:rPr>
              <w:br/>
              <w:t xml:space="preserve">PERIOPKOMPPERIKARDERGUSS %==% 1 |  </w:t>
            </w:r>
            <w:r>
              <w:rPr>
                <w:rStyle w:val="Code"/>
              </w:rPr>
              <w:br/>
              <w:t xml:space="preserve">TASCHHAEMATO %==% 1 |  </w:t>
            </w:r>
            <w:r>
              <w:rPr>
                <w:rStyle w:val="Code"/>
              </w:rPr>
              <w:br/>
              <w:t xml:space="preserve">POSTOPWUNDINFEKTIONJL %==% 1 |  </w:t>
            </w:r>
            <w:r>
              <w:rPr>
                <w:rStyle w:val="Code"/>
              </w:rPr>
              <w:br/>
              <w:t>PEROPKOMPSON %==% 1</w:t>
            </w:r>
          </w:p>
        </w:tc>
      </w:tr>
      <w:tr w:rsidR="00CA3AE5" w14:paraId="056AC73D"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3428CBF" w14:textId="77777777" w:rsidR="00CA3AE5" w:rsidRPr="00E37ACC" w:rsidRDefault="00BC57C2" w:rsidP="00CA3AE5">
            <w:pPr>
              <w:pStyle w:val="Tabellenkopf"/>
            </w:pPr>
            <w:r w:rsidRPr="00E37ACC">
              <w:t>Nenner (Formel)</w:t>
            </w:r>
          </w:p>
        </w:tc>
        <w:tc>
          <w:tcPr>
            <w:tcW w:w="5885" w:type="dxa"/>
          </w:tcPr>
          <w:p w14:paraId="6B1E5333" w14:textId="77777777" w:rsidR="00CA3AE5" w:rsidRPr="00955893" w:rsidRDefault="00BC57C2" w:rsidP="00657052">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TRUE</w:t>
            </w:r>
          </w:p>
        </w:tc>
      </w:tr>
      <w:tr w:rsidR="00CA3AE5" w14:paraId="37F1EC21"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C6A1E70" w14:textId="77777777" w:rsidR="00CA3AE5" w:rsidRPr="00E37ACC" w:rsidRDefault="00BC57C2" w:rsidP="00CA3AE5">
            <w:pPr>
              <w:pStyle w:val="Tabellenkopf"/>
            </w:pPr>
            <w:r w:rsidRPr="00E37ACC">
              <w:t>Verwendete Funktionen</w:t>
            </w:r>
          </w:p>
        </w:tc>
        <w:tc>
          <w:tcPr>
            <w:tcW w:w="5885" w:type="dxa"/>
          </w:tcPr>
          <w:p w14:paraId="3E1EA021" w14:textId="77777777" w:rsidR="00926BD3" w:rsidRPr="00926BD3" w:rsidRDefault="00BC57C2" w:rsidP="00926BD3">
            <w:pPr>
              <w:pStyle w:val="CodeOhneSilbentrennung"/>
              <w:cnfStyle w:val="000000000000" w:firstRow="0" w:lastRow="0" w:firstColumn="0" w:lastColumn="0" w:oddVBand="0" w:evenVBand="0" w:oddHBand="0" w:evenHBand="0" w:firstRowFirstColumn="0" w:firstRowLastColumn="0" w:lastRowFirstColumn="0" w:lastRowLastColumn="0"/>
              <w:rPr>
                <w:rStyle w:val="Code"/>
                <w:rFonts w:cstheme="minorBidi"/>
                <w:szCs w:val="21"/>
              </w:rPr>
            </w:pPr>
            <w:r>
              <w:rPr>
                <w:rStyle w:val="Code"/>
                <w:rFonts w:cs="Arial"/>
                <w:szCs w:val="21"/>
              </w:rPr>
              <w:t>-</w:t>
            </w:r>
          </w:p>
        </w:tc>
      </w:tr>
      <w:tr w:rsidR="00CA3AE5" w14:paraId="4B11B78D"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6FC752B" w14:textId="77777777" w:rsidR="00CA3AE5" w:rsidRPr="00E37ACC" w:rsidRDefault="00BC57C2" w:rsidP="00CA3AE5">
            <w:pPr>
              <w:pStyle w:val="Tabellenkopf"/>
            </w:pPr>
            <w:r w:rsidRPr="00E37ACC">
              <w:t>Verwendete Listen</w:t>
            </w:r>
          </w:p>
        </w:tc>
        <w:tc>
          <w:tcPr>
            <w:tcW w:w="5885" w:type="dxa"/>
          </w:tcPr>
          <w:p w14:paraId="2E27E1E4" w14:textId="77777777" w:rsidR="00CA3AE5" w:rsidRPr="00926BD3" w:rsidRDefault="00BC57C2" w:rsidP="00AA7D5D">
            <w:pPr>
              <w:pStyle w:val="CodeOhneSilbentrennung"/>
              <w:cnfStyle w:val="000000000000" w:firstRow="0" w:lastRow="0" w:firstColumn="0" w:lastColumn="0" w:oddVBand="0" w:evenVBand="0" w:oddHBand="0" w:evenHBand="0" w:firstRowFirstColumn="0" w:firstRowLastColumn="0" w:lastRowFirstColumn="0" w:lastRowLastColumn="0"/>
            </w:pPr>
            <w:r>
              <w:t>-</w:t>
            </w:r>
          </w:p>
        </w:tc>
      </w:tr>
      <w:tr w:rsidR="00CA3AE5" w14:paraId="13865092"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1BB8042" w14:textId="77777777" w:rsidR="00CA3AE5" w:rsidRPr="00E37ACC" w:rsidRDefault="00BC57C2" w:rsidP="00CA3AE5">
            <w:pPr>
              <w:pStyle w:val="Tabellenkopf"/>
            </w:pPr>
            <w:r>
              <w:t>Darstellung</w:t>
            </w:r>
          </w:p>
        </w:tc>
        <w:tc>
          <w:tcPr>
            <w:tcW w:w="5885" w:type="dxa"/>
          </w:tcPr>
          <w:p w14:paraId="113403E6" w14:textId="77777777" w:rsidR="00CA3AE5" w:rsidRPr="00DD70A1" w:rsidRDefault="00BC57C2"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26408987"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2CDBC7E" w14:textId="77777777" w:rsidR="00CA3AE5" w:rsidRPr="00E37ACC" w:rsidRDefault="00BC57C2" w:rsidP="00CA3AE5">
            <w:pPr>
              <w:pStyle w:val="Tabellenkopf"/>
            </w:pPr>
            <w:r>
              <w:lastRenderedPageBreak/>
              <w:t>Grafik</w:t>
            </w:r>
          </w:p>
        </w:tc>
        <w:tc>
          <w:tcPr>
            <w:tcW w:w="5885" w:type="dxa"/>
          </w:tcPr>
          <w:p w14:paraId="49C5043E" w14:textId="77777777" w:rsidR="00CA3AE5" w:rsidRPr="00DD70A1" w:rsidRDefault="00BC57C2"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7019D544"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4E8D311" w14:textId="77777777" w:rsidR="00CA3AE5" w:rsidRPr="00E37ACC" w:rsidRDefault="00BC57C2" w:rsidP="00CA3AE5">
            <w:pPr>
              <w:pStyle w:val="Tabellenkopf"/>
            </w:pPr>
            <w:r>
              <w:t>Vergleichbarkeit mit Vorjahresergebnissen</w:t>
            </w:r>
          </w:p>
        </w:tc>
        <w:tc>
          <w:tcPr>
            <w:tcW w:w="5885" w:type="dxa"/>
          </w:tcPr>
          <w:p w14:paraId="42F5F08B" w14:textId="3793A108" w:rsidR="00CA3AE5" w:rsidRDefault="007A0E5C" w:rsidP="00CA3AE5">
            <w:pPr>
              <w:pStyle w:val="Tabellentext"/>
              <w:cnfStyle w:val="000000000000" w:firstRow="0" w:lastRow="0" w:firstColumn="0" w:lastColumn="0" w:oddVBand="0" w:evenVBand="0" w:oddHBand="0" w:evenHBand="0" w:firstRowFirstColumn="0" w:firstRowLastColumn="0" w:lastRowFirstColumn="0" w:lastRowLastColumn="0"/>
            </w:pPr>
            <w:del w:id="1796" w:author="IQTIG" w:date="2020-04-28T19:37:00Z">
              <w:r>
                <w:delText>Qualitätsindikator im Vorjahr nicht berechnet</w:delText>
              </w:r>
            </w:del>
            <w:ins w:id="1797" w:author="IQTIG" w:date="2020-04-28T19:37:00Z">
              <w:r w:rsidR="00BC57C2">
                <w:t>Eingeschränkt vergleichbar</w:t>
              </w:r>
            </w:ins>
          </w:p>
        </w:tc>
      </w:tr>
    </w:tbl>
    <w:p w14:paraId="2A178A90" w14:textId="77777777" w:rsidR="009E1781" w:rsidRDefault="003C6680" w:rsidP="00AA7E2B">
      <w:pPr>
        <w:pStyle w:val="Tabellentext"/>
        <w:spacing w:before="0" w:after="0" w:line="20" w:lineRule="exact"/>
        <w:ind w:left="0" w:right="0"/>
      </w:pPr>
    </w:p>
    <w:p w14:paraId="642B8FB3" w14:textId="77777777" w:rsidR="00B864C8" w:rsidRDefault="00B864C8">
      <w:pPr>
        <w:sectPr w:rsidR="00B864C8" w:rsidSect="00AD6E6F">
          <w:pgSz w:w="11906" w:h="16838"/>
          <w:pgMar w:top="1418" w:right="1134" w:bottom="1418" w:left="1701" w:header="454" w:footer="737" w:gutter="0"/>
          <w:cols w:space="708"/>
          <w:docGrid w:linePitch="360"/>
        </w:sectPr>
      </w:pPr>
    </w:p>
    <w:p w14:paraId="7634BA9D" w14:textId="77777777" w:rsidR="00293DEF" w:rsidRDefault="00BC57C2" w:rsidP="000361A4">
      <w:pPr>
        <w:pStyle w:val="berschrift2ohneGliederung"/>
      </w:pPr>
      <w:bookmarkStart w:id="1798" w:name="_Toc38995431"/>
      <w:r>
        <w:lastRenderedPageBreak/>
        <w:t>52324: Dislokation oder Dysfunktion revidierter bzw. neu implantierter Sonden</w:t>
      </w:r>
      <w:bookmarkEnd w:id="1798"/>
    </w:p>
    <w:p w14:paraId="5FE80B26" w14:textId="77777777" w:rsidR="005037D0" w:rsidRPr="005037D0" w:rsidRDefault="00BC57C2" w:rsidP="00447106">
      <w:pPr>
        <w:pStyle w:val="Absatzberschriftebene3nurinNavigation"/>
      </w:pPr>
      <w:r>
        <w:t>Verwendete Datenfelder</w:t>
      </w:r>
    </w:p>
    <w:p w14:paraId="6400A338" w14:textId="359592BD" w:rsidR="001046CA" w:rsidRPr="00840C92" w:rsidRDefault="00BC57C2" w:rsidP="000361A4">
      <w:r w:rsidRPr="000361A4">
        <w:t xml:space="preserve">Datenbasis: Spezifikation </w:t>
      </w:r>
      <w:del w:id="1799" w:author="IQTIG" w:date="2020-04-28T19:37:00Z">
        <w:r w:rsidR="007A0E5C">
          <w:delText>2018</w:delText>
        </w:r>
      </w:del>
      <w:ins w:id="1800" w:author="IQTIG" w:date="2020-04-28T19:37:00Z">
        <w:r>
          <w:t>2019</w:t>
        </w:r>
      </w:ins>
    </w:p>
    <w:tbl>
      <w:tblPr>
        <w:tblStyle w:val="IQTIGStandard"/>
        <w:tblW w:w="9072" w:type="dxa"/>
        <w:tblLayout w:type="fixed"/>
        <w:tblLook w:val="0420" w:firstRow="1" w:lastRow="0" w:firstColumn="0" w:lastColumn="0" w:noHBand="0" w:noVBand="1"/>
      </w:tblPr>
      <w:tblGrid>
        <w:gridCol w:w="1136"/>
        <w:gridCol w:w="1950"/>
        <w:gridCol w:w="591"/>
        <w:gridCol w:w="2987"/>
        <w:gridCol w:w="2408"/>
      </w:tblGrid>
      <w:tr w:rsidR="00275B01" w:rsidRPr="009E2B0C" w14:paraId="16D8B4E5" w14:textId="77777777" w:rsidTr="00133FB8">
        <w:trPr>
          <w:cnfStyle w:val="100000000000" w:firstRow="1" w:lastRow="0" w:firstColumn="0" w:lastColumn="0" w:oddVBand="0" w:evenVBand="0" w:oddHBand="0" w:evenHBand="0" w:firstRowFirstColumn="0" w:firstRowLastColumn="0" w:lastRowFirstColumn="0" w:lastRowLastColumn="0"/>
          <w:trHeight w:val="370"/>
          <w:tblHeader/>
        </w:trPr>
        <w:tc>
          <w:tcPr>
            <w:tcW w:w="626" w:type="pct"/>
          </w:tcPr>
          <w:p w14:paraId="07828333" w14:textId="77777777" w:rsidR="000F0644" w:rsidRPr="009E2B0C" w:rsidRDefault="00BC57C2" w:rsidP="000361A4">
            <w:pPr>
              <w:pStyle w:val="Tabellenkopf"/>
            </w:pPr>
            <w:r>
              <w:t>Item</w:t>
            </w:r>
          </w:p>
        </w:tc>
        <w:tc>
          <w:tcPr>
            <w:tcW w:w="1075" w:type="pct"/>
          </w:tcPr>
          <w:p w14:paraId="34EFE590" w14:textId="77777777" w:rsidR="000F0644" w:rsidRPr="009E2B0C" w:rsidRDefault="00BC57C2" w:rsidP="000361A4">
            <w:pPr>
              <w:pStyle w:val="Tabellenkopf"/>
            </w:pPr>
            <w:r>
              <w:t>Bezeichnung</w:t>
            </w:r>
          </w:p>
        </w:tc>
        <w:tc>
          <w:tcPr>
            <w:tcW w:w="326" w:type="pct"/>
          </w:tcPr>
          <w:p w14:paraId="72469B54" w14:textId="77777777" w:rsidR="000F0644" w:rsidRPr="009E2B0C" w:rsidRDefault="00BC57C2" w:rsidP="000361A4">
            <w:pPr>
              <w:pStyle w:val="Tabellenkopf"/>
            </w:pPr>
            <w:r>
              <w:t>M/K</w:t>
            </w:r>
          </w:p>
        </w:tc>
        <w:tc>
          <w:tcPr>
            <w:tcW w:w="1646" w:type="pct"/>
          </w:tcPr>
          <w:p w14:paraId="19C1D370" w14:textId="77777777" w:rsidR="000F0644" w:rsidRPr="009E2B0C" w:rsidRDefault="00BC57C2" w:rsidP="000361A4">
            <w:pPr>
              <w:pStyle w:val="Tabellenkopf"/>
            </w:pPr>
            <w:r>
              <w:t>Schlüssel/Formel</w:t>
            </w:r>
          </w:p>
        </w:tc>
        <w:tc>
          <w:tcPr>
            <w:tcW w:w="1328" w:type="pct"/>
          </w:tcPr>
          <w:p w14:paraId="3BD93526" w14:textId="77777777" w:rsidR="000F0644" w:rsidRPr="009E2B0C" w:rsidRDefault="00BC57C2" w:rsidP="000361A4">
            <w:pPr>
              <w:pStyle w:val="Tabellenkopf"/>
            </w:pPr>
            <w:r>
              <w:t xml:space="preserve">Feldname  </w:t>
            </w:r>
          </w:p>
        </w:tc>
      </w:tr>
      <w:tr w:rsidR="00275B01" w:rsidRPr="00743DF3" w14:paraId="1F31564D"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12A0709D" w14:textId="462B268A" w:rsidR="000F0644" w:rsidRPr="00743DF3" w:rsidRDefault="007A0E5C" w:rsidP="000361A4">
            <w:pPr>
              <w:pStyle w:val="Tabellentext"/>
            </w:pPr>
            <w:del w:id="1801" w:author="IQTIG" w:date="2020-04-28T19:37:00Z">
              <w:r>
                <w:delText>27</w:delText>
              </w:r>
            </w:del>
            <w:ins w:id="1802" w:author="IQTIG" w:date="2020-04-28T19:37:00Z">
              <w:r w:rsidR="00BC57C2">
                <w:t>26</w:t>
              </w:r>
            </w:ins>
            <w:r w:rsidR="00BC57C2">
              <w:t>:B</w:t>
            </w:r>
          </w:p>
        </w:tc>
        <w:tc>
          <w:tcPr>
            <w:tcW w:w="1075" w:type="pct"/>
          </w:tcPr>
          <w:p w14:paraId="300CEC16" w14:textId="77777777" w:rsidR="000F0644" w:rsidRPr="00743DF3" w:rsidRDefault="00BC57C2" w:rsidP="000361A4">
            <w:pPr>
              <w:pStyle w:val="Tabellentext"/>
            </w:pPr>
            <w:r>
              <w:t>Art des Vorgehens</w:t>
            </w:r>
          </w:p>
        </w:tc>
        <w:tc>
          <w:tcPr>
            <w:tcW w:w="326" w:type="pct"/>
          </w:tcPr>
          <w:p w14:paraId="7AC9D28B" w14:textId="77777777" w:rsidR="000F0644" w:rsidRPr="00743DF3" w:rsidRDefault="00BC57C2" w:rsidP="000361A4">
            <w:pPr>
              <w:pStyle w:val="Tabellentext"/>
            </w:pPr>
            <w:r>
              <w:t>K</w:t>
            </w:r>
          </w:p>
        </w:tc>
        <w:tc>
          <w:tcPr>
            <w:tcW w:w="1646" w:type="pct"/>
          </w:tcPr>
          <w:p w14:paraId="2B9F146F" w14:textId="77777777" w:rsidR="000F0644" w:rsidRPr="00743DF3" w:rsidRDefault="00BC57C2" w:rsidP="00177070">
            <w:pPr>
              <w:pStyle w:val="Tabellentext"/>
              <w:ind w:left="453" w:hanging="340"/>
            </w:pPr>
            <w:r>
              <w:t>0 =</w:t>
            </w:r>
            <w:r>
              <w:tab/>
              <w:t>kein Eingriff an der Sonde</w:t>
            </w:r>
          </w:p>
          <w:p w14:paraId="10DFBC92" w14:textId="77777777" w:rsidR="000F0644" w:rsidRPr="00743DF3" w:rsidRDefault="00BC57C2" w:rsidP="00177070">
            <w:pPr>
              <w:pStyle w:val="Tabellentext"/>
              <w:ind w:left="453" w:hanging="340"/>
            </w:pPr>
            <w:r>
              <w:t>1 =</w:t>
            </w:r>
            <w:r>
              <w:tab/>
              <w:t>Neuimplantation mit Stilllegung der alten Sonde</w:t>
            </w:r>
          </w:p>
          <w:p w14:paraId="7251E322" w14:textId="77777777" w:rsidR="000F0644" w:rsidRPr="00743DF3" w:rsidRDefault="00BC57C2" w:rsidP="00177070">
            <w:pPr>
              <w:pStyle w:val="Tabellentext"/>
              <w:ind w:left="453" w:hanging="340"/>
            </w:pPr>
            <w:r>
              <w:t>2 =</w:t>
            </w:r>
            <w:r>
              <w:tab/>
              <w:t>Neuimplantation mit Entfernung der alten Sonde (Wechsel)</w:t>
            </w:r>
          </w:p>
          <w:p w14:paraId="4A839519" w14:textId="77777777" w:rsidR="000F0644" w:rsidRPr="00743DF3" w:rsidRDefault="00BC57C2" w:rsidP="00177070">
            <w:pPr>
              <w:pStyle w:val="Tabellentext"/>
              <w:ind w:left="453" w:hanging="340"/>
            </w:pPr>
            <w:r>
              <w:t>3 =</w:t>
            </w:r>
            <w:r>
              <w:tab/>
              <w:t>Neuimplantation zusätzlich</w:t>
            </w:r>
          </w:p>
          <w:p w14:paraId="34FBC2C3" w14:textId="77777777" w:rsidR="000F0644" w:rsidRPr="00743DF3" w:rsidRDefault="00BC57C2" w:rsidP="00177070">
            <w:pPr>
              <w:pStyle w:val="Tabellentext"/>
              <w:ind w:left="453" w:hanging="340"/>
            </w:pPr>
            <w:r>
              <w:t>4 =</w:t>
            </w:r>
            <w:r>
              <w:tab/>
              <w:t>Neuplatzierung</w:t>
            </w:r>
          </w:p>
          <w:p w14:paraId="396B9526" w14:textId="77777777" w:rsidR="000F0644" w:rsidRPr="00743DF3" w:rsidRDefault="00BC57C2" w:rsidP="00177070">
            <w:pPr>
              <w:pStyle w:val="Tabellentext"/>
              <w:ind w:left="453" w:hanging="340"/>
            </w:pPr>
            <w:r>
              <w:t>5 =</w:t>
            </w:r>
            <w:r>
              <w:tab/>
              <w:t>Reparatur</w:t>
            </w:r>
          </w:p>
          <w:p w14:paraId="6F459244" w14:textId="77777777" w:rsidR="000F0644" w:rsidRPr="00743DF3" w:rsidRDefault="00BC57C2" w:rsidP="00177070">
            <w:pPr>
              <w:pStyle w:val="Tabellentext"/>
              <w:ind w:left="453" w:hanging="340"/>
            </w:pPr>
            <w:r>
              <w:t>6 =</w:t>
            </w:r>
            <w:r>
              <w:tab/>
              <w:t>Explantation</w:t>
            </w:r>
          </w:p>
          <w:p w14:paraId="5B093522" w14:textId="77777777" w:rsidR="000F0644" w:rsidRPr="00743DF3" w:rsidRDefault="00BC57C2" w:rsidP="00177070">
            <w:pPr>
              <w:pStyle w:val="Tabellentext"/>
              <w:ind w:left="453" w:hanging="340"/>
            </w:pPr>
            <w:r>
              <w:t>7 =</w:t>
            </w:r>
            <w:r>
              <w:tab/>
              <w:t>Stilllegung</w:t>
            </w:r>
          </w:p>
          <w:p w14:paraId="0B485211" w14:textId="77777777" w:rsidR="000F0644" w:rsidRPr="00743DF3" w:rsidRDefault="00BC57C2" w:rsidP="00177070">
            <w:pPr>
              <w:pStyle w:val="Tabellentext"/>
              <w:ind w:left="453" w:hanging="340"/>
            </w:pPr>
            <w:r>
              <w:t>99 =</w:t>
            </w:r>
            <w:r>
              <w:tab/>
              <w:t>sonstiges</w:t>
            </w:r>
          </w:p>
        </w:tc>
        <w:tc>
          <w:tcPr>
            <w:tcW w:w="1328" w:type="pct"/>
          </w:tcPr>
          <w:p w14:paraId="7080FB30" w14:textId="77777777" w:rsidR="000F0644" w:rsidRPr="00743DF3" w:rsidRDefault="00BC57C2" w:rsidP="000361A4">
            <w:pPr>
              <w:pStyle w:val="Tabellentext"/>
            </w:pPr>
            <w:r>
              <w:t>ADEFISONVOARTVO</w:t>
            </w:r>
          </w:p>
        </w:tc>
      </w:tr>
      <w:tr w:rsidR="00275B01" w:rsidRPr="00743DF3" w14:paraId="25844BED"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42C8972C" w14:textId="007259B9" w:rsidR="000F0644" w:rsidRPr="00743DF3" w:rsidRDefault="007A0E5C" w:rsidP="000361A4">
            <w:pPr>
              <w:pStyle w:val="Tabellentext"/>
            </w:pPr>
            <w:del w:id="1803" w:author="IQTIG" w:date="2020-04-28T19:37:00Z">
              <w:r>
                <w:delText>32</w:delText>
              </w:r>
            </w:del>
            <w:ins w:id="1804" w:author="IQTIG" w:date="2020-04-28T19:37:00Z">
              <w:r w:rsidR="00BC57C2">
                <w:t>31</w:t>
              </w:r>
            </w:ins>
            <w:r w:rsidR="00BC57C2">
              <w:t>:B</w:t>
            </w:r>
          </w:p>
        </w:tc>
        <w:tc>
          <w:tcPr>
            <w:tcW w:w="1075" w:type="pct"/>
          </w:tcPr>
          <w:p w14:paraId="245C4C9A" w14:textId="77777777" w:rsidR="000F0644" w:rsidRPr="00743DF3" w:rsidRDefault="00BC57C2" w:rsidP="000361A4">
            <w:pPr>
              <w:pStyle w:val="Tabellentext"/>
            </w:pPr>
            <w:r>
              <w:t>Art des Vorgehens</w:t>
            </w:r>
          </w:p>
        </w:tc>
        <w:tc>
          <w:tcPr>
            <w:tcW w:w="326" w:type="pct"/>
          </w:tcPr>
          <w:p w14:paraId="03F36CB7" w14:textId="77777777" w:rsidR="000F0644" w:rsidRPr="00743DF3" w:rsidRDefault="00BC57C2" w:rsidP="000361A4">
            <w:pPr>
              <w:pStyle w:val="Tabellentext"/>
            </w:pPr>
            <w:r>
              <w:t>K</w:t>
            </w:r>
          </w:p>
        </w:tc>
        <w:tc>
          <w:tcPr>
            <w:tcW w:w="1646" w:type="pct"/>
          </w:tcPr>
          <w:p w14:paraId="2C9E67DF" w14:textId="77777777" w:rsidR="000F0644" w:rsidRPr="00743DF3" w:rsidRDefault="00BC57C2" w:rsidP="00177070">
            <w:pPr>
              <w:pStyle w:val="Tabellentext"/>
              <w:ind w:left="453" w:hanging="340"/>
            </w:pPr>
            <w:r>
              <w:t>0 =</w:t>
            </w:r>
            <w:r>
              <w:tab/>
              <w:t>kein Eingriff an der Sonde</w:t>
            </w:r>
          </w:p>
          <w:p w14:paraId="5403A31D" w14:textId="77777777" w:rsidR="000F0644" w:rsidRPr="00743DF3" w:rsidRDefault="00BC57C2" w:rsidP="00177070">
            <w:pPr>
              <w:pStyle w:val="Tabellentext"/>
              <w:ind w:left="453" w:hanging="340"/>
            </w:pPr>
            <w:r>
              <w:t>1 =</w:t>
            </w:r>
            <w:r>
              <w:tab/>
              <w:t>Neuimplantation mit Stilllegung der alten Sonde</w:t>
            </w:r>
          </w:p>
          <w:p w14:paraId="2A9565DB" w14:textId="77777777" w:rsidR="000F0644" w:rsidRPr="00743DF3" w:rsidRDefault="00BC57C2" w:rsidP="00177070">
            <w:pPr>
              <w:pStyle w:val="Tabellentext"/>
              <w:ind w:left="453" w:hanging="340"/>
            </w:pPr>
            <w:r>
              <w:t>2 =</w:t>
            </w:r>
            <w:r>
              <w:tab/>
              <w:t>Neuimplantation mit Entfernung der alten Sonde (Wechsel)</w:t>
            </w:r>
          </w:p>
          <w:p w14:paraId="40713FA0" w14:textId="77777777" w:rsidR="000F0644" w:rsidRPr="00743DF3" w:rsidRDefault="00BC57C2" w:rsidP="00177070">
            <w:pPr>
              <w:pStyle w:val="Tabellentext"/>
              <w:ind w:left="453" w:hanging="340"/>
            </w:pPr>
            <w:r>
              <w:t>3 =</w:t>
            </w:r>
            <w:r>
              <w:tab/>
              <w:t>Neuimplantation zusätzlich</w:t>
            </w:r>
          </w:p>
          <w:p w14:paraId="53A2B863" w14:textId="77777777" w:rsidR="000F0644" w:rsidRPr="00743DF3" w:rsidRDefault="00BC57C2" w:rsidP="00177070">
            <w:pPr>
              <w:pStyle w:val="Tabellentext"/>
              <w:ind w:left="453" w:hanging="340"/>
            </w:pPr>
            <w:r>
              <w:t>4 =</w:t>
            </w:r>
            <w:r>
              <w:tab/>
              <w:t>Neuplatzierung</w:t>
            </w:r>
          </w:p>
          <w:p w14:paraId="248890F2" w14:textId="77777777" w:rsidR="000F0644" w:rsidRPr="00743DF3" w:rsidRDefault="00BC57C2" w:rsidP="00177070">
            <w:pPr>
              <w:pStyle w:val="Tabellentext"/>
              <w:ind w:left="453" w:hanging="340"/>
            </w:pPr>
            <w:r>
              <w:t>5 =</w:t>
            </w:r>
            <w:r>
              <w:tab/>
              <w:t>Reparatur</w:t>
            </w:r>
          </w:p>
          <w:p w14:paraId="262D6BBB" w14:textId="77777777" w:rsidR="000F0644" w:rsidRPr="00743DF3" w:rsidRDefault="00BC57C2" w:rsidP="00177070">
            <w:pPr>
              <w:pStyle w:val="Tabellentext"/>
              <w:ind w:left="453" w:hanging="340"/>
            </w:pPr>
            <w:r>
              <w:t>6 =</w:t>
            </w:r>
            <w:r>
              <w:tab/>
              <w:t>Explantation</w:t>
            </w:r>
          </w:p>
          <w:p w14:paraId="378ABA47" w14:textId="77777777" w:rsidR="000F0644" w:rsidRPr="00743DF3" w:rsidRDefault="00BC57C2" w:rsidP="00177070">
            <w:pPr>
              <w:pStyle w:val="Tabellentext"/>
              <w:ind w:left="453" w:hanging="340"/>
            </w:pPr>
            <w:r>
              <w:t>7 =</w:t>
            </w:r>
            <w:r>
              <w:tab/>
              <w:t>Stilllegung des Pace/​Sense-Anteils der Sonde</w:t>
            </w:r>
          </w:p>
          <w:p w14:paraId="60190B5C" w14:textId="77777777" w:rsidR="000F0644" w:rsidRPr="00743DF3" w:rsidRDefault="00BC57C2" w:rsidP="00177070">
            <w:pPr>
              <w:pStyle w:val="Tabellentext"/>
              <w:ind w:left="453" w:hanging="340"/>
            </w:pPr>
            <w:r>
              <w:t>8 =</w:t>
            </w:r>
            <w:r>
              <w:tab/>
              <w:t>Stilllegung des Defibrillationsanteils der Sonde</w:t>
            </w:r>
          </w:p>
          <w:p w14:paraId="3BD5B2E5" w14:textId="77777777" w:rsidR="000F0644" w:rsidRPr="00743DF3" w:rsidRDefault="00BC57C2" w:rsidP="00177070">
            <w:pPr>
              <w:pStyle w:val="Tabellentext"/>
              <w:ind w:left="453" w:hanging="340"/>
            </w:pPr>
            <w:r>
              <w:t>9 =</w:t>
            </w:r>
            <w:r>
              <w:tab/>
              <w:t>Stilllegung der gesamten Sonde</w:t>
            </w:r>
          </w:p>
          <w:p w14:paraId="103CD94E" w14:textId="77777777" w:rsidR="000F0644" w:rsidRPr="00743DF3" w:rsidRDefault="00BC57C2" w:rsidP="00177070">
            <w:pPr>
              <w:pStyle w:val="Tabellentext"/>
              <w:ind w:left="453" w:hanging="340"/>
            </w:pPr>
            <w:r>
              <w:t>99 =</w:t>
            </w:r>
            <w:r>
              <w:tab/>
              <w:t>sonstiges</w:t>
            </w:r>
          </w:p>
        </w:tc>
        <w:tc>
          <w:tcPr>
            <w:tcW w:w="1328" w:type="pct"/>
          </w:tcPr>
          <w:p w14:paraId="09693E36" w14:textId="77777777" w:rsidR="000F0644" w:rsidRPr="00743DF3" w:rsidRDefault="00BC57C2" w:rsidP="000361A4">
            <w:pPr>
              <w:pStyle w:val="Tabellentext"/>
            </w:pPr>
            <w:r>
              <w:t>ADEFISONVEARTVO</w:t>
            </w:r>
          </w:p>
        </w:tc>
      </w:tr>
      <w:tr w:rsidR="00275B01" w:rsidRPr="00743DF3" w14:paraId="714D30DD"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5F618050" w14:textId="3DE8BCAA" w:rsidR="000F0644" w:rsidRPr="00743DF3" w:rsidRDefault="007A0E5C" w:rsidP="000361A4">
            <w:pPr>
              <w:pStyle w:val="Tabellentext"/>
            </w:pPr>
            <w:del w:id="1805" w:author="IQTIG" w:date="2020-04-28T19:37:00Z">
              <w:r>
                <w:delText>38</w:delText>
              </w:r>
            </w:del>
            <w:ins w:id="1806" w:author="IQTIG" w:date="2020-04-28T19:37:00Z">
              <w:r w:rsidR="00BC57C2">
                <w:t>37</w:t>
              </w:r>
            </w:ins>
            <w:r w:rsidR="00BC57C2">
              <w:t>:B</w:t>
            </w:r>
          </w:p>
        </w:tc>
        <w:tc>
          <w:tcPr>
            <w:tcW w:w="1075" w:type="pct"/>
          </w:tcPr>
          <w:p w14:paraId="3A846643" w14:textId="77777777" w:rsidR="000F0644" w:rsidRPr="00743DF3" w:rsidRDefault="00BC57C2" w:rsidP="000361A4">
            <w:pPr>
              <w:pStyle w:val="Tabellentext"/>
            </w:pPr>
            <w:r>
              <w:t>Art des Vorgehens</w:t>
            </w:r>
          </w:p>
        </w:tc>
        <w:tc>
          <w:tcPr>
            <w:tcW w:w="326" w:type="pct"/>
          </w:tcPr>
          <w:p w14:paraId="0453F315" w14:textId="77777777" w:rsidR="000F0644" w:rsidRPr="00743DF3" w:rsidRDefault="00BC57C2" w:rsidP="000361A4">
            <w:pPr>
              <w:pStyle w:val="Tabellentext"/>
            </w:pPr>
            <w:r>
              <w:t>K</w:t>
            </w:r>
          </w:p>
        </w:tc>
        <w:tc>
          <w:tcPr>
            <w:tcW w:w="1646" w:type="pct"/>
          </w:tcPr>
          <w:p w14:paraId="23A11ED5" w14:textId="77777777" w:rsidR="000F0644" w:rsidRPr="00743DF3" w:rsidRDefault="00BC57C2" w:rsidP="00177070">
            <w:pPr>
              <w:pStyle w:val="Tabellentext"/>
              <w:ind w:left="453" w:hanging="340"/>
            </w:pPr>
            <w:r>
              <w:t>0 =</w:t>
            </w:r>
            <w:r>
              <w:tab/>
              <w:t>kein Eingriff an der Sonde</w:t>
            </w:r>
          </w:p>
          <w:p w14:paraId="77289FAD" w14:textId="77777777" w:rsidR="000F0644" w:rsidRPr="00743DF3" w:rsidRDefault="00BC57C2" w:rsidP="00177070">
            <w:pPr>
              <w:pStyle w:val="Tabellentext"/>
              <w:ind w:left="453" w:hanging="340"/>
            </w:pPr>
            <w:r>
              <w:t>1 =</w:t>
            </w:r>
            <w:r>
              <w:tab/>
              <w:t>Neuimplantation mit Stilllegung der alten Sonde</w:t>
            </w:r>
          </w:p>
          <w:p w14:paraId="6C82A8EE" w14:textId="77777777" w:rsidR="000F0644" w:rsidRPr="00743DF3" w:rsidRDefault="00BC57C2" w:rsidP="00177070">
            <w:pPr>
              <w:pStyle w:val="Tabellentext"/>
              <w:ind w:left="453" w:hanging="340"/>
            </w:pPr>
            <w:r>
              <w:t>2 =</w:t>
            </w:r>
            <w:r>
              <w:tab/>
              <w:t>Neuimplantation mit Entfernung der alten Sonde (Wechsel)</w:t>
            </w:r>
          </w:p>
          <w:p w14:paraId="6B97A0AE" w14:textId="77777777" w:rsidR="000F0644" w:rsidRPr="00743DF3" w:rsidRDefault="00BC57C2" w:rsidP="00177070">
            <w:pPr>
              <w:pStyle w:val="Tabellentext"/>
              <w:ind w:left="453" w:hanging="340"/>
            </w:pPr>
            <w:r>
              <w:t>3 =</w:t>
            </w:r>
            <w:r>
              <w:tab/>
              <w:t>Neuimplantation zusätzlich</w:t>
            </w:r>
          </w:p>
          <w:p w14:paraId="32FC148B" w14:textId="77777777" w:rsidR="000F0644" w:rsidRPr="00743DF3" w:rsidRDefault="00BC57C2" w:rsidP="00177070">
            <w:pPr>
              <w:pStyle w:val="Tabellentext"/>
              <w:ind w:left="453" w:hanging="340"/>
            </w:pPr>
            <w:r>
              <w:t>4 =</w:t>
            </w:r>
            <w:r>
              <w:tab/>
              <w:t>Neuplatzierung</w:t>
            </w:r>
          </w:p>
          <w:p w14:paraId="0BACF08A" w14:textId="77777777" w:rsidR="000F0644" w:rsidRPr="00743DF3" w:rsidRDefault="00BC57C2" w:rsidP="00177070">
            <w:pPr>
              <w:pStyle w:val="Tabellentext"/>
              <w:ind w:left="453" w:hanging="340"/>
            </w:pPr>
            <w:r>
              <w:t>5 =</w:t>
            </w:r>
            <w:r>
              <w:tab/>
              <w:t>Reparatur</w:t>
            </w:r>
          </w:p>
          <w:p w14:paraId="0494A206" w14:textId="77777777" w:rsidR="000F0644" w:rsidRPr="00743DF3" w:rsidRDefault="00BC57C2" w:rsidP="00177070">
            <w:pPr>
              <w:pStyle w:val="Tabellentext"/>
              <w:ind w:left="453" w:hanging="340"/>
            </w:pPr>
            <w:r>
              <w:t>6 =</w:t>
            </w:r>
            <w:r>
              <w:tab/>
              <w:t>Explantation</w:t>
            </w:r>
          </w:p>
          <w:p w14:paraId="55186305" w14:textId="77777777" w:rsidR="000F0644" w:rsidRPr="00743DF3" w:rsidRDefault="00BC57C2" w:rsidP="00177070">
            <w:pPr>
              <w:pStyle w:val="Tabellentext"/>
              <w:ind w:left="453" w:hanging="340"/>
            </w:pPr>
            <w:r>
              <w:t>7 =</w:t>
            </w:r>
            <w:r>
              <w:tab/>
              <w:t>Stilllegung</w:t>
            </w:r>
          </w:p>
          <w:p w14:paraId="239BA26A" w14:textId="77777777" w:rsidR="000F0644" w:rsidRPr="00743DF3" w:rsidRDefault="00BC57C2" w:rsidP="00177070">
            <w:pPr>
              <w:pStyle w:val="Tabellentext"/>
              <w:ind w:left="453" w:hanging="340"/>
            </w:pPr>
            <w:r>
              <w:t>99 =</w:t>
            </w:r>
            <w:r>
              <w:tab/>
              <w:t>sonstiges</w:t>
            </w:r>
          </w:p>
        </w:tc>
        <w:tc>
          <w:tcPr>
            <w:tcW w:w="1328" w:type="pct"/>
          </w:tcPr>
          <w:p w14:paraId="24B2900E" w14:textId="77777777" w:rsidR="000F0644" w:rsidRPr="00743DF3" w:rsidRDefault="00BC57C2" w:rsidP="000361A4">
            <w:pPr>
              <w:pStyle w:val="Tabellentext"/>
            </w:pPr>
            <w:r>
              <w:t>ADEFISONVE2ARTVO</w:t>
            </w:r>
          </w:p>
        </w:tc>
      </w:tr>
      <w:tr w:rsidR="00275B01" w:rsidRPr="00743DF3" w14:paraId="76AC212E"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39588EF0" w14:textId="249A90EA" w:rsidR="000F0644" w:rsidRPr="00743DF3" w:rsidRDefault="007A0E5C" w:rsidP="000361A4">
            <w:pPr>
              <w:pStyle w:val="Tabellentext"/>
            </w:pPr>
            <w:del w:id="1807" w:author="IQTIG" w:date="2020-04-28T19:37:00Z">
              <w:r>
                <w:delText>44</w:delText>
              </w:r>
            </w:del>
            <w:ins w:id="1808" w:author="IQTIG" w:date="2020-04-28T19:37:00Z">
              <w:r w:rsidR="00BC57C2">
                <w:t>43</w:t>
              </w:r>
            </w:ins>
            <w:r w:rsidR="00BC57C2">
              <w:t>:B</w:t>
            </w:r>
          </w:p>
        </w:tc>
        <w:tc>
          <w:tcPr>
            <w:tcW w:w="1075" w:type="pct"/>
          </w:tcPr>
          <w:p w14:paraId="15706262" w14:textId="77777777" w:rsidR="000F0644" w:rsidRPr="00743DF3" w:rsidRDefault="00BC57C2" w:rsidP="000361A4">
            <w:pPr>
              <w:pStyle w:val="Tabellentext"/>
            </w:pPr>
            <w:r>
              <w:t>Art des Vorgehens</w:t>
            </w:r>
          </w:p>
        </w:tc>
        <w:tc>
          <w:tcPr>
            <w:tcW w:w="326" w:type="pct"/>
          </w:tcPr>
          <w:p w14:paraId="137B113C" w14:textId="77777777" w:rsidR="000F0644" w:rsidRPr="00743DF3" w:rsidRDefault="00BC57C2" w:rsidP="000361A4">
            <w:pPr>
              <w:pStyle w:val="Tabellentext"/>
            </w:pPr>
            <w:r>
              <w:t>K</w:t>
            </w:r>
          </w:p>
        </w:tc>
        <w:tc>
          <w:tcPr>
            <w:tcW w:w="1646" w:type="pct"/>
          </w:tcPr>
          <w:p w14:paraId="7350F725" w14:textId="77777777" w:rsidR="000F0644" w:rsidRPr="00743DF3" w:rsidRDefault="00BC57C2" w:rsidP="00177070">
            <w:pPr>
              <w:pStyle w:val="Tabellentext"/>
              <w:ind w:left="453" w:hanging="340"/>
            </w:pPr>
            <w:r>
              <w:t>0 =</w:t>
            </w:r>
            <w:r>
              <w:tab/>
              <w:t>kein Eingriff an der Sonde</w:t>
            </w:r>
          </w:p>
          <w:p w14:paraId="04264A2B" w14:textId="77777777" w:rsidR="000F0644" w:rsidRPr="00743DF3" w:rsidRDefault="00BC57C2" w:rsidP="00177070">
            <w:pPr>
              <w:pStyle w:val="Tabellentext"/>
              <w:ind w:left="453" w:hanging="340"/>
            </w:pPr>
            <w:r>
              <w:t>1 =</w:t>
            </w:r>
            <w:r>
              <w:tab/>
              <w:t>Neuimplantation mit Stilllegung der alten Sonde</w:t>
            </w:r>
          </w:p>
          <w:p w14:paraId="4BF813AF" w14:textId="77777777" w:rsidR="000F0644" w:rsidRPr="00743DF3" w:rsidRDefault="00BC57C2" w:rsidP="00177070">
            <w:pPr>
              <w:pStyle w:val="Tabellentext"/>
              <w:ind w:left="453" w:hanging="340"/>
            </w:pPr>
            <w:r>
              <w:lastRenderedPageBreak/>
              <w:t>2 =</w:t>
            </w:r>
            <w:r>
              <w:tab/>
              <w:t>Neuimplantation mit Entfernung der alten Sonde (Wechsel)</w:t>
            </w:r>
          </w:p>
          <w:p w14:paraId="07180608" w14:textId="77777777" w:rsidR="000F0644" w:rsidRPr="00743DF3" w:rsidRDefault="00BC57C2" w:rsidP="00177070">
            <w:pPr>
              <w:pStyle w:val="Tabellentext"/>
              <w:ind w:left="453" w:hanging="340"/>
            </w:pPr>
            <w:r>
              <w:t>3 =</w:t>
            </w:r>
            <w:r>
              <w:tab/>
              <w:t>Neuimplantation zusätzlich</w:t>
            </w:r>
          </w:p>
          <w:p w14:paraId="3FAC1222" w14:textId="77777777" w:rsidR="000F0644" w:rsidRPr="00743DF3" w:rsidRDefault="00BC57C2" w:rsidP="00177070">
            <w:pPr>
              <w:pStyle w:val="Tabellentext"/>
              <w:ind w:left="453" w:hanging="340"/>
            </w:pPr>
            <w:r>
              <w:t>4 =</w:t>
            </w:r>
            <w:r>
              <w:tab/>
              <w:t>Neuplatzierung</w:t>
            </w:r>
          </w:p>
          <w:p w14:paraId="47408927" w14:textId="77777777" w:rsidR="000F0644" w:rsidRPr="00743DF3" w:rsidRDefault="00BC57C2" w:rsidP="00177070">
            <w:pPr>
              <w:pStyle w:val="Tabellentext"/>
              <w:ind w:left="453" w:hanging="340"/>
            </w:pPr>
            <w:r>
              <w:t>5 =</w:t>
            </w:r>
            <w:r>
              <w:tab/>
              <w:t>Reparatur</w:t>
            </w:r>
          </w:p>
          <w:p w14:paraId="11DA7F1A" w14:textId="77777777" w:rsidR="000F0644" w:rsidRPr="00743DF3" w:rsidRDefault="00BC57C2" w:rsidP="00177070">
            <w:pPr>
              <w:pStyle w:val="Tabellentext"/>
              <w:ind w:left="453" w:hanging="340"/>
            </w:pPr>
            <w:r>
              <w:t>6 =</w:t>
            </w:r>
            <w:r>
              <w:tab/>
              <w:t>Explantation</w:t>
            </w:r>
          </w:p>
          <w:p w14:paraId="064ACB6F" w14:textId="77777777" w:rsidR="000F0644" w:rsidRPr="00743DF3" w:rsidRDefault="00BC57C2" w:rsidP="00177070">
            <w:pPr>
              <w:pStyle w:val="Tabellentext"/>
              <w:ind w:left="453" w:hanging="340"/>
            </w:pPr>
            <w:r>
              <w:t>7 =</w:t>
            </w:r>
            <w:r>
              <w:tab/>
              <w:t>Stilllegung</w:t>
            </w:r>
          </w:p>
          <w:p w14:paraId="7E6B23A2" w14:textId="77777777" w:rsidR="000F0644" w:rsidRPr="00743DF3" w:rsidRDefault="00BC57C2" w:rsidP="00177070">
            <w:pPr>
              <w:pStyle w:val="Tabellentext"/>
              <w:ind w:left="453" w:hanging="340"/>
            </w:pPr>
            <w:r>
              <w:t>99 =</w:t>
            </w:r>
            <w:r>
              <w:tab/>
              <w:t>sonstiges</w:t>
            </w:r>
          </w:p>
        </w:tc>
        <w:tc>
          <w:tcPr>
            <w:tcW w:w="1328" w:type="pct"/>
          </w:tcPr>
          <w:p w14:paraId="6F42F489" w14:textId="77777777" w:rsidR="000F0644" w:rsidRPr="00743DF3" w:rsidRDefault="00BC57C2" w:rsidP="000361A4">
            <w:pPr>
              <w:pStyle w:val="Tabellentext"/>
            </w:pPr>
            <w:r>
              <w:lastRenderedPageBreak/>
              <w:t>ADEFISONVE3ARTVO</w:t>
            </w:r>
          </w:p>
        </w:tc>
      </w:tr>
      <w:tr w:rsidR="00275B01" w:rsidRPr="00743DF3" w14:paraId="2A61FC92"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4481D3D4" w14:textId="58B62711" w:rsidR="000F0644" w:rsidRPr="00743DF3" w:rsidRDefault="007A0E5C" w:rsidP="000361A4">
            <w:pPr>
              <w:pStyle w:val="Tabellentext"/>
            </w:pPr>
            <w:del w:id="1809" w:author="IQTIG" w:date="2020-04-28T19:37:00Z">
              <w:r>
                <w:delText>50</w:delText>
              </w:r>
            </w:del>
            <w:ins w:id="1810" w:author="IQTIG" w:date="2020-04-28T19:37:00Z">
              <w:r w:rsidR="00BC57C2">
                <w:t>49</w:t>
              </w:r>
            </w:ins>
            <w:r w:rsidR="00BC57C2">
              <w:t>:B</w:t>
            </w:r>
          </w:p>
        </w:tc>
        <w:tc>
          <w:tcPr>
            <w:tcW w:w="1075" w:type="pct"/>
          </w:tcPr>
          <w:p w14:paraId="43A83811" w14:textId="77777777" w:rsidR="000F0644" w:rsidRPr="00743DF3" w:rsidRDefault="00BC57C2" w:rsidP="000361A4">
            <w:pPr>
              <w:pStyle w:val="Tabellentext"/>
            </w:pPr>
            <w:r>
              <w:t>Art des Vorgehens</w:t>
            </w:r>
          </w:p>
        </w:tc>
        <w:tc>
          <w:tcPr>
            <w:tcW w:w="326" w:type="pct"/>
          </w:tcPr>
          <w:p w14:paraId="277BCC07" w14:textId="77777777" w:rsidR="000F0644" w:rsidRPr="00743DF3" w:rsidRDefault="00BC57C2" w:rsidP="000361A4">
            <w:pPr>
              <w:pStyle w:val="Tabellentext"/>
            </w:pPr>
            <w:r>
              <w:t>K</w:t>
            </w:r>
          </w:p>
        </w:tc>
        <w:tc>
          <w:tcPr>
            <w:tcW w:w="1646" w:type="pct"/>
          </w:tcPr>
          <w:p w14:paraId="534EF8F1" w14:textId="77777777" w:rsidR="000F0644" w:rsidRPr="00743DF3" w:rsidRDefault="00BC57C2" w:rsidP="00177070">
            <w:pPr>
              <w:pStyle w:val="Tabellentext"/>
              <w:ind w:left="453" w:hanging="340"/>
            </w:pPr>
            <w:r>
              <w:t>0 =</w:t>
            </w:r>
            <w:r>
              <w:tab/>
              <w:t>kein Eingriff an der Sonde</w:t>
            </w:r>
          </w:p>
          <w:p w14:paraId="17B10B92" w14:textId="77777777" w:rsidR="000F0644" w:rsidRPr="00743DF3" w:rsidRDefault="00BC57C2" w:rsidP="00177070">
            <w:pPr>
              <w:pStyle w:val="Tabellentext"/>
              <w:ind w:left="453" w:hanging="340"/>
            </w:pPr>
            <w:r>
              <w:t>1 =</w:t>
            </w:r>
            <w:r>
              <w:tab/>
              <w:t>Neuimplantation mit Stilllegung der alten Sonde</w:t>
            </w:r>
          </w:p>
          <w:p w14:paraId="7E15A798" w14:textId="77777777" w:rsidR="000F0644" w:rsidRPr="00743DF3" w:rsidRDefault="00BC57C2" w:rsidP="00177070">
            <w:pPr>
              <w:pStyle w:val="Tabellentext"/>
              <w:ind w:left="453" w:hanging="340"/>
            </w:pPr>
            <w:r>
              <w:t>2 =</w:t>
            </w:r>
            <w:r>
              <w:tab/>
              <w:t>Neuimplantation mit Entfernung der alten Sonde (Wechsel)</w:t>
            </w:r>
          </w:p>
          <w:p w14:paraId="1FCB5DF8" w14:textId="77777777" w:rsidR="000F0644" w:rsidRPr="00743DF3" w:rsidRDefault="00BC57C2" w:rsidP="00177070">
            <w:pPr>
              <w:pStyle w:val="Tabellentext"/>
              <w:ind w:left="453" w:hanging="340"/>
            </w:pPr>
            <w:r>
              <w:t>3 =</w:t>
            </w:r>
            <w:r>
              <w:tab/>
              <w:t>Neuimplantation zusätzlich</w:t>
            </w:r>
          </w:p>
          <w:p w14:paraId="57E0AE5C" w14:textId="77777777" w:rsidR="000F0644" w:rsidRPr="00743DF3" w:rsidRDefault="00BC57C2" w:rsidP="00177070">
            <w:pPr>
              <w:pStyle w:val="Tabellentext"/>
              <w:ind w:left="453" w:hanging="340"/>
            </w:pPr>
            <w:r>
              <w:t>4 =</w:t>
            </w:r>
            <w:r>
              <w:tab/>
              <w:t>Neuplatzierung</w:t>
            </w:r>
          </w:p>
          <w:p w14:paraId="618DF342" w14:textId="77777777" w:rsidR="000F0644" w:rsidRPr="00743DF3" w:rsidRDefault="00BC57C2" w:rsidP="00177070">
            <w:pPr>
              <w:pStyle w:val="Tabellentext"/>
              <w:ind w:left="453" w:hanging="340"/>
            </w:pPr>
            <w:r>
              <w:t>5 =</w:t>
            </w:r>
            <w:r>
              <w:tab/>
              <w:t>Reparatur</w:t>
            </w:r>
          </w:p>
          <w:p w14:paraId="1DBA2423" w14:textId="77777777" w:rsidR="000F0644" w:rsidRPr="00743DF3" w:rsidRDefault="00BC57C2" w:rsidP="00177070">
            <w:pPr>
              <w:pStyle w:val="Tabellentext"/>
              <w:ind w:left="453" w:hanging="340"/>
            </w:pPr>
            <w:r>
              <w:t>6 =</w:t>
            </w:r>
            <w:r>
              <w:tab/>
              <w:t>Explantation</w:t>
            </w:r>
          </w:p>
          <w:p w14:paraId="0909218B" w14:textId="77777777" w:rsidR="000F0644" w:rsidRPr="00743DF3" w:rsidRDefault="00BC57C2" w:rsidP="00177070">
            <w:pPr>
              <w:pStyle w:val="Tabellentext"/>
              <w:ind w:left="453" w:hanging="340"/>
            </w:pPr>
            <w:r>
              <w:t>7 =</w:t>
            </w:r>
            <w:r>
              <w:tab/>
              <w:t>Stilllegung</w:t>
            </w:r>
          </w:p>
          <w:p w14:paraId="3E588845" w14:textId="77777777" w:rsidR="000F0644" w:rsidRPr="00743DF3" w:rsidRDefault="00BC57C2" w:rsidP="00177070">
            <w:pPr>
              <w:pStyle w:val="Tabellentext"/>
              <w:ind w:left="453" w:hanging="340"/>
            </w:pPr>
            <w:r>
              <w:t>99 =</w:t>
            </w:r>
            <w:r>
              <w:tab/>
              <w:t>sonstiges</w:t>
            </w:r>
          </w:p>
        </w:tc>
        <w:tc>
          <w:tcPr>
            <w:tcW w:w="1328" w:type="pct"/>
          </w:tcPr>
          <w:p w14:paraId="65709070" w14:textId="77777777" w:rsidR="000F0644" w:rsidRPr="00743DF3" w:rsidRDefault="00BC57C2" w:rsidP="000361A4">
            <w:pPr>
              <w:pStyle w:val="Tabellentext"/>
            </w:pPr>
            <w:r>
              <w:t>ADEFISONANDARTVO</w:t>
            </w:r>
          </w:p>
        </w:tc>
      </w:tr>
      <w:tr w:rsidR="00275B01" w:rsidRPr="00743DF3" w14:paraId="6570FC20"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0C232563" w14:textId="5F058AA5" w:rsidR="000F0644" w:rsidRPr="00743DF3" w:rsidRDefault="007A0E5C" w:rsidP="000361A4">
            <w:pPr>
              <w:pStyle w:val="Tabellentext"/>
            </w:pPr>
            <w:del w:id="1811" w:author="IQTIG" w:date="2020-04-28T19:37:00Z">
              <w:r>
                <w:delText>55</w:delText>
              </w:r>
            </w:del>
            <w:ins w:id="1812" w:author="IQTIG" w:date="2020-04-28T19:37:00Z">
              <w:r w:rsidR="00BC57C2">
                <w:t>54</w:t>
              </w:r>
            </w:ins>
            <w:r w:rsidR="00BC57C2">
              <w:t>.1:B</w:t>
            </w:r>
          </w:p>
        </w:tc>
        <w:tc>
          <w:tcPr>
            <w:tcW w:w="1075" w:type="pct"/>
          </w:tcPr>
          <w:p w14:paraId="3B5E1138" w14:textId="77777777" w:rsidR="000F0644" w:rsidRPr="00743DF3" w:rsidRDefault="00BC57C2" w:rsidP="000361A4">
            <w:pPr>
              <w:pStyle w:val="Tabellentext"/>
            </w:pPr>
            <w:r>
              <w:t>Sondendislokation der Vorhofsonde</w:t>
            </w:r>
          </w:p>
        </w:tc>
        <w:tc>
          <w:tcPr>
            <w:tcW w:w="326" w:type="pct"/>
          </w:tcPr>
          <w:p w14:paraId="22C76B69" w14:textId="77777777" w:rsidR="000F0644" w:rsidRPr="00743DF3" w:rsidRDefault="00BC57C2" w:rsidP="000361A4">
            <w:pPr>
              <w:pStyle w:val="Tabellentext"/>
            </w:pPr>
            <w:r>
              <w:t>K</w:t>
            </w:r>
          </w:p>
        </w:tc>
        <w:tc>
          <w:tcPr>
            <w:tcW w:w="1646" w:type="pct"/>
          </w:tcPr>
          <w:p w14:paraId="57705B5B" w14:textId="77777777" w:rsidR="000F0644" w:rsidRPr="00743DF3" w:rsidRDefault="00BC57C2" w:rsidP="00177070">
            <w:pPr>
              <w:pStyle w:val="Tabellentext"/>
              <w:ind w:left="453" w:hanging="340"/>
            </w:pPr>
            <w:r>
              <w:t>1 =</w:t>
            </w:r>
            <w:r>
              <w:tab/>
              <w:t>ja</w:t>
            </w:r>
          </w:p>
        </w:tc>
        <w:tc>
          <w:tcPr>
            <w:tcW w:w="1328" w:type="pct"/>
          </w:tcPr>
          <w:p w14:paraId="0C6DA574" w14:textId="77777777" w:rsidR="000F0644" w:rsidRPr="00743DF3" w:rsidRDefault="00BC57C2" w:rsidP="000361A4">
            <w:pPr>
              <w:pStyle w:val="Tabellentext"/>
            </w:pPr>
            <w:r>
              <w:t>SODISLOKAORTVORHOFDEFI</w:t>
            </w:r>
          </w:p>
        </w:tc>
      </w:tr>
      <w:tr w:rsidR="00275B01" w:rsidRPr="00743DF3" w14:paraId="71F9F80C"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3A853F2D" w14:textId="72A4C31D" w:rsidR="000F0644" w:rsidRPr="00743DF3" w:rsidRDefault="007A0E5C" w:rsidP="000361A4">
            <w:pPr>
              <w:pStyle w:val="Tabellentext"/>
            </w:pPr>
            <w:del w:id="1813" w:author="IQTIG" w:date="2020-04-28T19:37:00Z">
              <w:r>
                <w:delText>55</w:delText>
              </w:r>
            </w:del>
            <w:ins w:id="1814" w:author="IQTIG" w:date="2020-04-28T19:37:00Z">
              <w:r w:rsidR="00BC57C2">
                <w:t>54</w:t>
              </w:r>
            </w:ins>
            <w:r w:rsidR="00BC57C2">
              <w:t>.2:B</w:t>
            </w:r>
          </w:p>
        </w:tc>
        <w:tc>
          <w:tcPr>
            <w:tcW w:w="1075" w:type="pct"/>
          </w:tcPr>
          <w:p w14:paraId="24D57C3D" w14:textId="77777777" w:rsidR="000F0644" w:rsidRPr="00743DF3" w:rsidRDefault="00BC57C2" w:rsidP="000361A4">
            <w:pPr>
              <w:pStyle w:val="Tabellentext"/>
            </w:pPr>
            <w:r>
              <w:t>Sondendislokation der ersten Ventrikelsonde/Defibrillationssonde</w:t>
            </w:r>
          </w:p>
        </w:tc>
        <w:tc>
          <w:tcPr>
            <w:tcW w:w="326" w:type="pct"/>
          </w:tcPr>
          <w:p w14:paraId="2D0BF04D" w14:textId="77777777" w:rsidR="000F0644" w:rsidRPr="00743DF3" w:rsidRDefault="00BC57C2" w:rsidP="000361A4">
            <w:pPr>
              <w:pStyle w:val="Tabellentext"/>
            </w:pPr>
            <w:r>
              <w:t>K</w:t>
            </w:r>
          </w:p>
        </w:tc>
        <w:tc>
          <w:tcPr>
            <w:tcW w:w="1646" w:type="pct"/>
          </w:tcPr>
          <w:p w14:paraId="3E0E8008" w14:textId="77777777" w:rsidR="000F0644" w:rsidRPr="00743DF3" w:rsidRDefault="00BC57C2" w:rsidP="00177070">
            <w:pPr>
              <w:pStyle w:val="Tabellentext"/>
              <w:ind w:left="453" w:hanging="340"/>
            </w:pPr>
            <w:r>
              <w:t>1 =</w:t>
            </w:r>
            <w:r>
              <w:tab/>
              <w:t>ja</w:t>
            </w:r>
          </w:p>
        </w:tc>
        <w:tc>
          <w:tcPr>
            <w:tcW w:w="1328" w:type="pct"/>
          </w:tcPr>
          <w:p w14:paraId="4D528660" w14:textId="77777777" w:rsidR="000F0644" w:rsidRPr="00743DF3" w:rsidRDefault="00BC57C2" w:rsidP="000361A4">
            <w:pPr>
              <w:pStyle w:val="Tabellentext"/>
            </w:pPr>
            <w:r>
              <w:t>SODISLOKAORTVENTRIKELDEFI1</w:t>
            </w:r>
          </w:p>
        </w:tc>
      </w:tr>
      <w:tr w:rsidR="00275B01" w:rsidRPr="00743DF3" w14:paraId="35703F9C"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1DADE922" w14:textId="35DE344F" w:rsidR="000F0644" w:rsidRPr="00743DF3" w:rsidRDefault="007A0E5C" w:rsidP="000361A4">
            <w:pPr>
              <w:pStyle w:val="Tabellentext"/>
            </w:pPr>
            <w:del w:id="1815" w:author="IQTIG" w:date="2020-04-28T19:37:00Z">
              <w:r>
                <w:delText>55</w:delText>
              </w:r>
            </w:del>
            <w:ins w:id="1816" w:author="IQTIG" w:date="2020-04-28T19:37:00Z">
              <w:r w:rsidR="00BC57C2">
                <w:t>54</w:t>
              </w:r>
            </w:ins>
            <w:r w:rsidR="00BC57C2">
              <w:t>.3:B</w:t>
            </w:r>
          </w:p>
        </w:tc>
        <w:tc>
          <w:tcPr>
            <w:tcW w:w="1075" w:type="pct"/>
          </w:tcPr>
          <w:p w14:paraId="33D59219" w14:textId="77777777" w:rsidR="000F0644" w:rsidRPr="00743DF3" w:rsidRDefault="00BC57C2" w:rsidP="000361A4">
            <w:pPr>
              <w:pStyle w:val="Tabellentext"/>
            </w:pPr>
            <w:r>
              <w:t>Sondendislokation der zweiten Ventrikelsonde</w:t>
            </w:r>
          </w:p>
        </w:tc>
        <w:tc>
          <w:tcPr>
            <w:tcW w:w="326" w:type="pct"/>
          </w:tcPr>
          <w:p w14:paraId="23528D45" w14:textId="77777777" w:rsidR="000F0644" w:rsidRPr="00743DF3" w:rsidRDefault="00BC57C2" w:rsidP="000361A4">
            <w:pPr>
              <w:pStyle w:val="Tabellentext"/>
            </w:pPr>
            <w:r>
              <w:t>K</w:t>
            </w:r>
          </w:p>
        </w:tc>
        <w:tc>
          <w:tcPr>
            <w:tcW w:w="1646" w:type="pct"/>
          </w:tcPr>
          <w:p w14:paraId="31024EC8" w14:textId="77777777" w:rsidR="000F0644" w:rsidRPr="00743DF3" w:rsidRDefault="00BC57C2" w:rsidP="00177070">
            <w:pPr>
              <w:pStyle w:val="Tabellentext"/>
              <w:ind w:left="453" w:hanging="340"/>
            </w:pPr>
            <w:r>
              <w:t>1 =</w:t>
            </w:r>
            <w:r>
              <w:tab/>
              <w:t>ja</w:t>
            </w:r>
          </w:p>
        </w:tc>
        <w:tc>
          <w:tcPr>
            <w:tcW w:w="1328" w:type="pct"/>
          </w:tcPr>
          <w:p w14:paraId="409529C5" w14:textId="77777777" w:rsidR="000F0644" w:rsidRPr="00743DF3" w:rsidRDefault="00BC57C2" w:rsidP="000361A4">
            <w:pPr>
              <w:pStyle w:val="Tabellentext"/>
            </w:pPr>
            <w:r>
              <w:t>SODISLOKAORTVENTRIKELDEFI2</w:t>
            </w:r>
          </w:p>
        </w:tc>
      </w:tr>
      <w:tr w:rsidR="00275B01" w:rsidRPr="00743DF3" w14:paraId="40362C84"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2E4523BB" w14:textId="28898F72" w:rsidR="000F0644" w:rsidRPr="00743DF3" w:rsidRDefault="007A0E5C" w:rsidP="000361A4">
            <w:pPr>
              <w:pStyle w:val="Tabellentext"/>
            </w:pPr>
            <w:del w:id="1817" w:author="IQTIG" w:date="2020-04-28T19:37:00Z">
              <w:r>
                <w:delText>55</w:delText>
              </w:r>
            </w:del>
            <w:ins w:id="1818" w:author="IQTIG" w:date="2020-04-28T19:37:00Z">
              <w:r w:rsidR="00BC57C2">
                <w:t>54</w:t>
              </w:r>
            </w:ins>
            <w:r w:rsidR="00BC57C2">
              <w:t>.4:B</w:t>
            </w:r>
          </w:p>
        </w:tc>
        <w:tc>
          <w:tcPr>
            <w:tcW w:w="1075" w:type="pct"/>
          </w:tcPr>
          <w:p w14:paraId="2D789187" w14:textId="77777777" w:rsidR="000F0644" w:rsidRPr="00743DF3" w:rsidRDefault="00BC57C2" w:rsidP="000361A4">
            <w:pPr>
              <w:pStyle w:val="Tabellentext"/>
            </w:pPr>
            <w:r>
              <w:t>Sondendislokation der dritten Ventrikelsonde</w:t>
            </w:r>
          </w:p>
        </w:tc>
        <w:tc>
          <w:tcPr>
            <w:tcW w:w="326" w:type="pct"/>
          </w:tcPr>
          <w:p w14:paraId="0573C4A9" w14:textId="77777777" w:rsidR="000F0644" w:rsidRPr="00743DF3" w:rsidRDefault="00BC57C2" w:rsidP="000361A4">
            <w:pPr>
              <w:pStyle w:val="Tabellentext"/>
            </w:pPr>
            <w:r>
              <w:t>K</w:t>
            </w:r>
          </w:p>
        </w:tc>
        <w:tc>
          <w:tcPr>
            <w:tcW w:w="1646" w:type="pct"/>
          </w:tcPr>
          <w:p w14:paraId="454C27FD" w14:textId="77777777" w:rsidR="000F0644" w:rsidRPr="00743DF3" w:rsidRDefault="00BC57C2" w:rsidP="00177070">
            <w:pPr>
              <w:pStyle w:val="Tabellentext"/>
              <w:ind w:left="453" w:hanging="340"/>
            </w:pPr>
            <w:r>
              <w:t>1 =</w:t>
            </w:r>
            <w:r>
              <w:tab/>
              <w:t>ja</w:t>
            </w:r>
          </w:p>
        </w:tc>
        <w:tc>
          <w:tcPr>
            <w:tcW w:w="1328" w:type="pct"/>
          </w:tcPr>
          <w:p w14:paraId="15A6EF47" w14:textId="77777777" w:rsidR="000F0644" w:rsidRPr="00743DF3" w:rsidRDefault="00BC57C2" w:rsidP="000361A4">
            <w:pPr>
              <w:pStyle w:val="Tabellentext"/>
            </w:pPr>
            <w:r>
              <w:t>SODISLOKAORTVENTRIKELDEFI3</w:t>
            </w:r>
          </w:p>
        </w:tc>
      </w:tr>
      <w:tr w:rsidR="00275B01" w:rsidRPr="00743DF3" w14:paraId="55090DD2"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7956A6DB" w14:textId="4050CC99" w:rsidR="000F0644" w:rsidRPr="00743DF3" w:rsidRDefault="007A0E5C" w:rsidP="000361A4">
            <w:pPr>
              <w:pStyle w:val="Tabellentext"/>
            </w:pPr>
            <w:del w:id="1819" w:author="IQTIG" w:date="2020-04-28T19:37:00Z">
              <w:r>
                <w:delText>55</w:delText>
              </w:r>
            </w:del>
            <w:ins w:id="1820" w:author="IQTIG" w:date="2020-04-28T19:37:00Z">
              <w:r w:rsidR="00BC57C2">
                <w:t>54</w:t>
              </w:r>
            </w:ins>
            <w:r w:rsidR="00BC57C2">
              <w:t>.5:B</w:t>
            </w:r>
          </w:p>
        </w:tc>
        <w:tc>
          <w:tcPr>
            <w:tcW w:w="1075" w:type="pct"/>
          </w:tcPr>
          <w:p w14:paraId="0C4C16C6" w14:textId="77777777" w:rsidR="000F0644" w:rsidRPr="00743DF3" w:rsidRDefault="00BC57C2" w:rsidP="000361A4">
            <w:pPr>
              <w:pStyle w:val="Tabellentext"/>
            </w:pPr>
            <w:r>
              <w:t>Sondendislokation der anderen Defibrillationssonde(n)</w:t>
            </w:r>
          </w:p>
        </w:tc>
        <w:tc>
          <w:tcPr>
            <w:tcW w:w="326" w:type="pct"/>
          </w:tcPr>
          <w:p w14:paraId="5E125D1B" w14:textId="77777777" w:rsidR="000F0644" w:rsidRPr="00743DF3" w:rsidRDefault="00BC57C2" w:rsidP="000361A4">
            <w:pPr>
              <w:pStyle w:val="Tabellentext"/>
            </w:pPr>
            <w:r>
              <w:t>K</w:t>
            </w:r>
          </w:p>
        </w:tc>
        <w:tc>
          <w:tcPr>
            <w:tcW w:w="1646" w:type="pct"/>
          </w:tcPr>
          <w:p w14:paraId="018AB0F9" w14:textId="77777777" w:rsidR="000F0644" w:rsidRPr="00743DF3" w:rsidRDefault="00BC57C2" w:rsidP="00177070">
            <w:pPr>
              <w:pStyle w:val="Tabellentext"/>
              <w:ind w:left="453" w:hanging="340"/>
            </w:pPr>
            <w:r>
              <w:t>1 =</w:t>
            </w:r>
            <w:r>
              <w:tab/>
              <w:t>ja</w:t>
            </w:r>
          </w:p>
        </w:tc>
        <w:tc>
          <w:tcPr>
            <w:tcW w:w="1328" w:type="pct"/>
          </w:tcPr>
          <w:p w14:paraId="40B403F8" w14:textId="77777777" w:rsidR="000F0644" w:rsidRPr="00743DF3" w:rsidRDefault="00BC57C2" w:rsidP="000361A4">
            <w:pPr>
              <w:pStyle w:val="Tabellentext"/>
            </w:pPr>
            <w:r>
              <w:t>SODISLOKAORTDEFIAND</w:t>
            </w:r>
          </w:p>
        </w:tc>
      </w:tr>
      <w:tr w:rsidR="00275B01" w:rsidRPr="00743DF3" w14:paraId="73B27B3D"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57641697" w14:textId="76C5EEA8" w:rsidR="000F0644" w:rsidRPr="00743DF3" w:rsidRDefault="007A0E5C" w:rsidP="000361A4">
            <w:pPr>
              <w:pStyle w:val="Tabellentext"/>
            </w:pPr>
            <w:del w:id="1821" w:author="IQTIG" w:date="2020-04-28T19:37:00Z">
              <w:r>
                <w:delText>56</w:delText>
              </w:r>
            </w:del>
            <w:ins w:id="1822" w:author="IQTIG" w:date="2020-04-28T19:37:00Z">
              <w:r w:rsidR="00BC57C2">
                <w:t>55</w:t>
              </w:r>
            </w:ins>
            <w:r w:rsidR="00BC57C2">
              <w:t>.1:B</w:t>
            </w:r>
          </w:p>
        </w:tc>
        <w:tc>
          <w:tcPr>
            <w:tcW w:w="1075" w:type="pct"/>
          </w:tcPr>
          <w:p w14:paraId="35C38EE0" w14:textId="77777777" w:rsidR="000F0644" w:rsidRPr="00743DF3" w:rsidRDefault="00BC57C2" w:rsidP="000361A4">
            <w:pPr>
              <w:pStyle w:val="Tabellentext"/>
            </w:pPr>
            <w:r>
              <w:t>Sondendysfunktion der Vorhofsonde</w:t>
            </w:r>
          </w:p>
        </w:tc>
        <w:tc>
          <w:tcPr>
            <w:tcW w:w="326" w:type="pct"/>
          </w:tcPr>
          <w:p w14:paraId="2A4CF00F" w14:textId="77777777" w:rsidR="000F0644" w:rsidRPr="00743DF3" w:rsidRDefault="00BC57C2" w:rsidP="000361A4">
            <w:pPr>
              <w:pStyle w:val="Tabellentext"/>
            </w:pPr>
            <w:r>
              <w:t>K</w:t>
            </w:r>
          </w:p>
        </w:tc>
        <w:tc>
          <w:tcPr>
            <w:tcW w:w="1646" w:type="pct"/>
          </w:tcPr>
          <w:p w14:paraId="64A22A44" w14:textId="77777777" w:rsidR="000F0644" w:rsidRPr="00743DF3" w:rsidRDefault="00BC57C2" w:rsidP="00177070">
            <w:pPr>
              <w:pStyle w:val="Tabellentext"/>
              <w:ind w:left="453" w:hanging="340"/>
            </w:pPr>
            <w:r>
              <w:t>1 =</w:t>
            </w:r>
            <w:r>
              <w:tab/>
              <w:t>ja</w:t>
            </w:r>
          </w:p>
        </w:tc>
        <w:tc>
          <w:tcPr>
            <w:tcW w:w="1328" w:type="pct"/>
          </w:tcPr>
          <w:p w14:paraId="3C3C6319" w14:textId="77777777" w:rsidR="000F0644" w:rsidRPr="00743DF3" w:rsidRDefault="00BC57C2" w:rsidP="000361A4">
            <w:pPr>
              <w:pStyle w:val="Tabellentext"/>
            </w:pPr>
            <w:r>
              <w:t>SODYSFNKORTVORHOFDEFI</w:t>
            </w:r>
          </w:p>
        </w:tc>
      </w:tr>
      <w:tr w:rsidR="00275B01" w:rsidRPr="00743DF3" w14:paraId="3DB15A67"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212EC61A" w14:textId="2261A482" w:rsidR="000F0644" w:rsidRPr="00743DF3" w:rsidRDefault="007A0E5C" w:rsidP="000361A4">
            <w:pPr>
              <w:pStyle w:val="Tabellentext"/>
            </w:pPr>
            <w:del w:id="1823" w:author="IQTIG" w:date="2020-04-28T19:37:00Z">
              <w:r>
                <w:delText>56</w:delText>
              </w:r>
            </w:del>
            <w:ins w:id="1824" w:author="IQTIG" w:date="2020-04-28T19:37:00Z">
              <w:r w:rsidR="00BC57C2">
                <w:t>55</w:t>
              </w:r>
            </w:ins>
            <w:r w:rsidR="00BC57C2">
              <w:t>.2:B</w:t>
            </w:r>
          </w:p>
        </w:tc>
        <w:tc>
          <w:tcPr>
            <w:tcW w:w="1075" w:type="pct"/>
          </w:tcPr>
          <w:p w14:paraId="1A729F80" w14:textId="77777777" w:rsidR="000F0644" w:rsidRPr="00743DF3" w:rsidRDefault="00BC57C2" w:rsidP="000361A4">
            <w:pPr>
              <w:pStyle w:val="Tabellentext"/>
            </w:pPr>
            <w:r>
              <w:t>Sondendysfunktion der ersten Ventrikelsonde/Defibrillationssonde</w:t>
            </w:r>
          </w:p>
        </w:tc>
        <w:tc>
          <w:tcPr>
            <w:tcW w:w="326" w:type="pct"/>
          </w:tcPr>
          <w:p w14:paraId="3A5DB2FD" w14:textId="77777777" w:rsidR="000F0644" w:rsidRPr="00743DF3" w:rsidRDefault="00BC57C2" w:rsidP="000361A4">
            <w:pPr>
              <w:pStyle w:val="Tabellentext"/>
            </w:pPr>
            <w:r>
              <w:t>K</w:t>
            </w:r>
          </w:p>
        </w:tc>
        <w:tc>
          <w:tcPr>
            <w:tcW w:w="1646" w:type="pct"/>
          </w:tcPr>
          <w:p w14:paraId="37A8644F" w14:textId="77777777" w:rsidR="000F0644" w:rsidRPr="00743DF3" w:rsidRDefault="00BC57C2" w:rsidP="00177070">
            <w:pPr>
              <w:pStyle w:val="Tabellentext"/>
              <w:ind w:left="453" w:hanging="340"/>
            </w:pPr>
            <w:r>
              <w:t>1 =</w:t>
            </w:r>
            <w:r>
              <w:tab/>
              <w:t>ja</w:t>
            </w:r>
          </w:p>
        </w:tc>
        <w:tc>
          <w:tcPr>
            <w:tcW w:w="1328" w:type="pct"/>
          </w:tcPr>
          <w:p w14:paraId="521D00B7" w14:textId="77777777" w:rsidR="000F0644" w:rsidRPr="00743DF3" w:rsidRDefault="00BC57C2" w:rsidP="000361A4">
            <w:pPr>
              <w:pStyle w:val="Tabellentext"/>
            </w:pPr>
            <w:r>
              <w:t>SODYSFNKORTVENTRIKELDEFI1</w:t>
            </w:r>
          </w:p>
        </w:tc>
      </w:tr>
      <w:tr w:rsidR="00275B01" w:rsidRPr="00743DF3" w14:paraId="7598AFA5"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57E5E6CD" w14:textId="16F0E446" w:rsidR="000F0644" w:rsidRPr="00743DF3" w:rsidRDefault="007A0E5C" w:rsidP="000361A4">
            <w:pPr>
              <w:pStyle w:val="Tabellentext"/>
            </w:pPr>
            <w:del w:id="1825" w:author="IQTIG" w:date="2020-04-28T19:37:00Z">
              <w:r>
                <w:delText>56</w:delText>
              </w:r>
            </w:del>
            <w:ins w:id="1826" w:author="IQTIG" w:date="2020-04-28T19:37:00Z">
              <w:r w:rsidR="00BC57C2">
                <w:t>55</w:t>
              </w:r>
            </w:ins>
            <w:r w:rsidR="00BC57C2">
              <w:t>.3:B</w:t>
            </w:r>
          </w:p>
        </w:tc>
        <w:tc>
          <w:tcPr>
            <w:tcW w:w="1075" w:type="pct"/>
          </w:tcPr>
          <w:p w14:paraId="29D427F5" w14:textId="77777777" w:rsidR="000F0644" w:rsidRPr="00743DF3" w:rsidRDefault="00BC57C2" w:rsidP="000361A4">
            <w:pPr>
              <w:pStyle w:val="Tabellentext"/>
            </w:pPr>
            <w:r>
              <w:t>Sondendysfunktion der zweiten Ventrikelsonde</w:t>
            </w:r>
          </w:p>
        </w:tc>
        <w:tc>
          <w:tcPr>
            <w:tcW w:w="326" w:type="pct"/>
          </w:tcPr>
          <w:p w14:paraId="4B0DA18B" w14:textId="77777777" w:rsidR="000F0644" w:rsidRPr="00743DF3" w:rsidRDefault="00BC57C2" w:rsidP="000361A4">
            <w:pPr>
              <w:pStyle w:val="Tabellentext"/>
            </w:pPr>
            <w:r>
              <w:t>K</w:t>
            </w:r>
          </w:p>
        </w:tc>
        <w:tc>
          <w:tcPr>
            <w:tcW w:w="1646" w:type="pct"/>
          </w:tcPr>
          <w:p w14:paraId="64FB2C88" w14:textId="77777777" w:rsidR="000F0644" w:rsidRPr="00743DF3" w:rsidRDefault="00BC57C2" w:rsidP="00177070">
            <w:pPr>
              <w:pStyle w:val="Tabellentext"/>
              <w:ind w:left="453" w:hanging="340"/>
            </w:pPr>
            <w:r>
              <w:t>1 =</w:t>
            </w:r>
            <w:r>
              <w:tab/>
              <w:t>ja</w:t>
            </w:r>
          </w:p>
        </w:tc>
        <w:tc>
          <w:tcPr>
            <w:tcW w:w="1328" w:type="pct"/>
          </w:tcPr>
          <w:p w14:paraId="12E851D9" w14:textId="77777777" w:rsidR="000F0644" w:rsidRPr="00743DF3" w:rsidRDefault="00BC57C2" w:rsidP="000361A4">
            <w:pPr>
              <w:pStyle w:val="Tabellentext"/>
            </w:pPr>
            <w:r>
              <w:t>SODYSFNKORTVENTRIKELDEFI2</w:t>
            </w:r>
          </w:p>
        </w:tc>
      </w:tr>
      <w:tr w:rsidR="00275B01" w:rsidRPr="00743DF3" w14:paraId="6092427A"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7D974785" w14:textId="32720B20" w:rsidR="000F0644" w:rsidRPr="00743DF3" w:rsidRDefault="007A0E5C" w:rsidP="000361A4">
            <w:pPr>
              <w:pStyle w:val="Tabellentext"/>
            </w:pPr>
            <w:del w:id="1827" w:author="IQTIG" w:date="2020-04-28T19:37:00Z">
              <w:r>
                <w:delText>56</w:delText>
              </w:r>
            </w:del>
            <w:ins w:id="1828" w:author="IQTIG" w:date="2020-04-28T19:37:00Z">
              <w:r w:rsidR="00BC57C2">
                <w:t>55</w:t>
              </w:r>
            </w:ins>
            <w:r w:rsidR="00BC57C2">
              <w:t>.4:B</w:t>
            </w:r>
          </w:p>
        </w:tc>
        <w:tc>
          <w:tcPr>
            <w:tcW w:w="1075" w:type="pct"/>
          </w:tcPr>
          <w:p w14:paraId="2F9FBFD0" w14:textId="77777777" w:rsidR="000F0644" w:rsidRPr="00743DF3" w:rsidRDefault="00BC57C2" w:rsidP="000361A4">
            <w:pPr>
              <w:pStyle w:val="Tabellentext"/>
            </w:pPr>
            <w:r>
              <w:t>Sondendysfunktion der dritten Ventrikelsonde</w:t>
            </w:r>
          </w:p>
        </w:tc>
        <w:tc>
          <w:tcPr>
            <w:tcW w:w="326" w:type="pct"/>
          </w:tcPr>
          <w:p w14:paraId="1E8E6A34" w14:textId="77777777" w:rsidR="000F0644" w:rsidRPr="00743DF3" w:rsidRDefault="00BC57C2" w:rsidP="000361A4">
            <w:pPr>
              <w:pStyle w:val="Tabellentext"/>
            </w:pPr>
            <w:r>
              <w:t>K</w:t>
            </w:r>
          </w:p>
        </w:tc>
        <w:tc>
          <w:tcPr>
            <w:tcW w:w="1646" w:type="pct"/>
          </w:tcPr>
          <w:p w14:paraId="588D05FC" w14:textId="77777777" w:rsidR="000F0644" w:rsidRPr="00743DF3" w:rsidRDefault="00BC57C2" w:rsidP="00177070">
            <w:pPr>
              <w:pStyle w:val="Tabellentext"/>
              <w:ind w:left="453" w:hanging="340"/>
            </w:pPr>
            <w:r>
              <w:t>1 =</w:t>
            </w:r>
            <w:r>
              <w:tab/>
              <w:t>ja</w:t>
            </w:r>
          </w:p>
        </w:tc>
        <w:tc>
          <w:tcPr>
            <w:tcW w:w="1328" w:type="pct"/>
          </w:tcPr>
          <w:p w14:paraId="352B7E1F" w14:textId="77777777" w:rsidR="000F0644" w:rsidRPr="00743DF3" w:rsidRDefault="00BC57C2" w:rsidP="000361A4">
            <w:pPr>
              <w:pStyle w:val="Tabellentext"/>
            </w:pPr>
            <w:r>
              <w:t>SODYSFNKORTVENTRIKELDEFI3</w:t>
            </w:r>
          </w:p>
        </w:tc>
      </w:tr>
      <w:tr w:rsidR="00275B01" w:rsidRPr="00743DF3" w14:paraId="3CECA261"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660D2CA4" w14:textId="5C219F38" w:rsidR="000F0644" w:rsidRPr="00743DF3" w:rsidRDefault="007A0E5C" w:rsidP="000361A4">
            <w:pPr>
              <w:pStyle w:val="Tabellentext"/>
            </w:pPr>
            <w:del w:id="1829" w:author="IQTIG" w:date="2020-04-28T19:37:00Z">
              <w:r>
                <w:delText>56</w:delText>
              </w:r>
            </w:del>
            <w:ins w:id="1830" w:author="IQTIG" w:date="2020-04-28T19:37:00Z">
              <w:r w:rsidR="00BC57C2">
                <w:t>55</w:t>
              </w:r>
            </w:ins>
            <w:r w:rsidR="00BC57C2">
              <w:t>.5:B</w:t>
            </w:r>
          </w:p>
        </w:tc>
        <w:tc>
          <w:tcPr>
            <w:tcW w:w="1075" w:type="pct"/>
          </w:tcPr>
          <w:p w14:paraId="2276861E" w14:textId="77777777" w:rsidR="000F0644" w:rsidRPr="00743DF3" w:rsidRDefault="00BC57C2" w:rsidP="000361A4">
            <w:pPr>
              <w:pStyle w:val="Tabellentext"/>
            </w:pPr>
            <w:r>
              <w:t>Sondendysfunktion der anderen Defibrillationssonde(n)</w:t>
            </w:r>
          </w:p>
        </w:tc>
        <w:tc>
          <w:tcPr>
            <w:tcW w:w="326" w:type="pct"/>
          </w:tcPr>
          <w:p w14:paraId="3803EE03" w14:textId="77777777" w:rsidR="000F0644" w:rsidRPr="00743DF3" w:rsidRDefault="00BC57C2" w:rsidP="000361A4">
            <w:pPr>
              <w:pStyle w:val="Tabellentext"/>
            </w:pPr>
            <w:r>
              <w:t>K</w:t>
            </w:r>
          </w:p>
        </w:tc>
        <w:tc>
          <w:tcPr>
            <w:tcW w:w="1646" w:type="pct"/>
          </w:tcPr>
          <w:p w14:paraId="09CEBD03" w14:textId="77777777" w:rsidR="000F0644" w:rsidRPr="00743DF3" w:rsidRDefault="00BC57C2" w:rsidP="00177070">
            <w:pPr>
              <w:pStyle w:val="Tabellentext"/>
              <w:ind w:left="453" w:hanging="340"/>
            </w:pPr>
            <w:r>
              <w:t>1 =</w:t>
            </w:r>
            <w:r>
              <w:tab/>
              <w:t>ja</w:t>
            </w:r>
          </w:p>
        </w:tc>
        <w:tc>
          <w:tcPr>
            <w:tcW w:w="1328" w:type="pct"/>
          </w:tcPr>
          <w:p w14:paraId="5B35E059" w14:textId="77777777" w:rsidR="000F0644" w:rsidRPr="00743DF3" w:rsidRDefault="00BC57C2" w:rsidP="000361A4">
            <w:pPr>
              <w:pStyle w:val="Tabellentext"/>
            </w:pPr>
            <w:r>
              <w:t>SODYSFNKORTDEFIAND</w:t>
            </w:r>
          </w:p>
        </w:tc>
      </w:tr>
    </w:tbl>
    <w:p w14:paraId="5D1E3A3B" w14:textId="77777777" w:rsidR="00B864C8" w:rsidRDefault="00B864C8">
      <w:pPr>
        <w:sectPr w:rsidR="00B864C8" w:rsidSect="00163BAC">
          <w:headerReference w:type="even" r:id="rId89"/>
          <w:headerReference w:type="default" r:id="rId90"/>
          <w:footerReference w:type="even" r:id="rId91"/>
          <w:footerReference w:type="default" r:id="rId92"/>
          <w:headerReference w:type="first" r:id="rId93"/>
          <w:footerReference w:type="first" r:id="rId94"/>
          <w:pgSz w:w="11906" w:h="16838"/>
          <w:pgMar w:top="1418" w:right="1134" w:bottom="1418" w:left="1701" w:header="454" w:footer="737" w:gutter="0"/>
          <w:cols w:space="708"/>
          <w:docGrid w:linePitch="360"/>
        </w:sectPr>
      </w:pPr>
    </w:p>
    <w:p w14:paraId="6BACBED9" w14:textId="77777777" w:rsidR="00DD27F7" w:rsidRPr="00DD27F7" w:rsidRDefault="00BC57C2" w:rsidP="0094520C">
      <w:pPr>
        <w:pStyle w:val="Absatzberschriftebene3nurinNavigation"/>
      </w:pPr>
      <w:r>
        <w:lastRenderedPageBreak/>
        <w:t>Eigenschaften und Berechnung</w:t>
      </w:r>
    </w:p>
    <w:tbl>
      <w:tblPr>
        <w:tblStyle w:val="IQTIGStandarderste-Spalte"/>
        <w:tblW w:w="0" w:type="auto"/>
        <w:tblLook w:val="0680" w:firstRow="0" w:lastRow="0" w:firstColumn="1" w:lastColumn="0" w:noHBand="1" w:noVBand="1"/>
      </w:tblPr>
      <w:tblGrid>
        <w:gridCol w:w="3119"/>
        <w:gridCol w:w="5885"/>
      </w:tblGrid>
      <w:tr w:rsidR="000517F0" w14:paraId="613A1FE0"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D228DBB" w14:textId="77777777" w:rsidR="000517F0" w:rsidRPr="000517F0" w:rsidRDefault="00BC57C2" w:rsidP="009A4847">
            <w:pPr>
              <w:pStyle w:val="Tabellenkopf"/>
            </w:pPr>
            <w:r>
              <w:t>ID</w:t>
            </w:r>
          </w:p>
        </w:tc>
        <w:tc>
          <w:tcPr>
            <w:tcW w:w="5885" w:type="dxa"/>
          </w:tcPr>
          <w:p w14:paraId="11A4255D" w14:textId="77777777" w:rsidR="000517F0" w:rsidRDefault="00BC57C2" w:rsidP="000517F0">
            <w:pPr>
              <w:pStyle w:val="Tabellentext"/>
              <w:cnfStyle w:val="000000000000" w:firstRow="0" w:lastRow="0" w:firstColumn="0" w:lastColumn="0" w:oddVBand="0" w:evenVBand="0" w:oddHBand="0" w:evenHBand="0" w:firstRowFirstColumn="0" w:firstRowLastColumn="0" w:lastRowFirstColumn="0" w:lastRowLastColumn="0"/>
            </w:pPr>
            <w:r>
              <w:t>52324</w:t>
            </w:r>
          </w:p>
        </w:tc>
      </w:tr>
      <w:tr w:rsidR="000955B5" w14:paraId="72918856"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DE5ABF8" w14:textId="77777777" w:rsidR="000955B5" w:rsidRDefault="00BC57C2" w:rsidP="009A4847">
            <w:pPr>
              <w:pStyle w:val="Tabellenkopf"/>
            </w:pPr>
            <w:r>
              <w:t>Bezeichnung</w:t>
            </w:r>
          </w:p>
        </w:tc>
        <w:tc>
          <w:tcPr>
            <w:tcW w:w="5885" w:type="dxa"/>
          </w:tcPr>
          <w:p w14:paraId="3F030988" w14:textId="77777777" w:rsidR="000955B5" w:rsidRDefault="00BC57C2" w:rsidP="000517F0">
            <w:pPr>
              <w:pStyle w:val="Tabellentext"/>
              <w:cnfStyle w:val="000000000000" w:firstRow="0" w:lastRow="0" w:firstColumn="0" w:lastColumn="0" w:oddVBand="0" w:evenVBand="0" w:oddHBand="0" w:evenHBand="0" w:firstRowFirstColumn="0" w:firstRowLastColumn="0" w:lastRowFirstColumn="0" w:lastRowLastColumn="0"/>
            </w:pPr>
            <w:r>
              <w:t>Dislokation oder Dysfunktion revidierter bzw. neu implantierter Sonden</w:t>
            </w:r>
          </w:p>
        </w:tc>
      </w:tr>
      <w:tr w:rsidR="000955B5" w14:paraId="4B5A8A78"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4283497" w14:textId="77777777" w:rsidR="000955B5" w:rsidRDefault="00BC57C2" w:rsidP="009A4847">
            <w:pPr>
              <w:pStyle w:val="Tabellenkopf"/>
            </w:pPr>
            <w:r>
              <w:t>Indikatortyp</w:t>
            </w:r>
          </w:p>
        </w:tc>
        <w:tc>
          <w:tcPr>
            <w:tcW w:w="5885" w:type="dxa"/>
          </w:tcPr>
          <w:p w14:paraId="25766DAF" w14:textId="77777777" w:rsidR="000955B5" w:rsidRDefault="00BC57C2" w:rsidP="000517F0">
            <w:pPr>
              <w:pStyle w:val="Tabellentext"/>
              <w:cnfStyle w:val="000000000000" w:firstRow="0" w:lastRow="0" w:firstColumn="0" w:lastColumn="0" w:oddVBand="0" w:evenVBand="0" w:oddHBand="0" w:evenHBand="0" w:firstRowFirstColumn="0" w:firstRowLastColumn="0" w:lastRowFirstColumn="0" w:lastRowLastColumn="0"/>
            </w:pPr>
            <w:r>
              <w:t>Ergebnisindikator</w:t>
            </w:r>
          </w:p>
        </w:tc>
      </w:tr>
      <w:tr w:rsidR="000955B5" w14:paraId="62F97DD1"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B7F0AC3" w14:textId="77777777" w:rsidR="000955B5" w:rsidRDefault="00BC57C2" w:rsidP="000955B5">
            <w:pPr>
              <w:pStyle w:val="Tabellenkopf"/>
            </w:pPr>
            <w:r>
              <w:t>Art des Wertes</w:t>
            </w:r>
          </w:p>
        </w:tc>
        <w:tc>
          <w:tcPr>
            <w:tcW w:w="5885" w:type="dxa"/>
          </w:tcPr>
          <w:p w14:paraId="03CCCDA2" w14:textId="77777777" w:rsidR="000955B5" w:rsidRDefault="00BC57C2" w:rsidP="000955B5">
            <w:pPr>
              <w:pStyle w:val="Tabellentext"/>
              <w:cnfStyle w:val="000000000000" w:firstRow="0" w:lastRow="0" w:firstColumn="0" w:lastColumn="0" w:oddVBand="0" w:evenVBand="0" w:oddHBand="0" w:evenHBand="0" w:firstRowFirstColumn="0" w:firstRowLastColumn="0" w:lastRowFirstColumn="0" w:lastRowLastColumn="0"/>
            </w:pPr>
            <w:r>
              <w:t>Qualitätsindikator</w:t>
            </w:r>
          </w:p>
        </w:tc>
      </w:tr>
      <w:tr w:rsidR="000955B5" w14:paraId="731DF8A0"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85C9D16" w14:textId="77777777" w:rsidR="000955B5" w:rsidRDefault="00BC57C2" w:rsidP="000955B5">
            <w:pPr>
              <w:pStyle w:val="Tabellenkopf"/>
            </w:pPr>
            <w:r>
              <w:t>Bezug zum Verfahren</w:t>
            </w:r>
          </w:p>
        </w:tc>
        <w:tc>
          <w:tcPr>
            <w:tcW w:w="5885" w:type="dxa"/>
          </w:tcPr>
          <w:p w14:paraId="34030685" w14:textId="77777777" w:rsidR="000955B5" w:rsidRDefault="00BC57C2" w:rsidP="000955B5">
            <w:pPr>
              <w:pStyle w:val="Tabellentext"/>
              <w:cnfStyle w:val="000000000000" w:firstRow="0" w:lastRow="0" w:firstColumn="0" w:lastColumn="0" w:oddVBand="0" w:evenVBand="0" w:oddHBand="0" w:evenHBand="0" w:firstRowFirstColumn="0" w:firstRowLastColumn="0" w:lastRowFirstColumn="0" w:lastRowLastColumn="0"/>
            </w:pPr>
            <w:r>
              <w:t>DeQS</w:t>
            </w:r>
          </w:p>
        </w:tc>
      </w:tr>
      <w:tr w:rsidR="000955B5" w14:paraId="2DE380F2"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FD809EF" w14:textId="10E603F5" w:rsidR="000955B5" w:rsidRDefault="007A0E5C" w:rsidP="000955B5">
            <w:pPr>
              <w:pStyle w:val="Tabellenkopf"/>
            </w:pPr>
            <w:del w:id="1831" w:author="IQTIG" w:date="2020-04-28T19:37:00Z">
              <w:r>
                <w:delText>Bewertungsart</w:delText>
              </w:r>
            </w:del>
            <w:ins w:id="1832" w:author="IQTIG" w:date="2020-04-28T19:37:00Z">
              <w:r w:rsidR="00BC57C2">
                <w:t>Berechnungsart</w:t>
              </w:r>
            </w:ins>
          </w:p>
        </w:tc>
        <w:tc>
          <w:tcPr>
            <w:tcW w:w="5885" w:type="dxa"/>
          </w:tcPr>
          <w:p w14:paraId="7E0200BE" w14:textId="77777777" w:rsidR="000955B5" w:rsidRDefault="00BC57C2" w:rsidP="000955B5">
            <w:pPr>
              <w:pStyle w:val="Tabellentext"/>
              <w:cnfStyle w:val="000000000000" w:firstRow="0" w:lastRow="0" w:firstColumn="0" w:lastColumn="0" w:oddVBand="0" w:evenVBand="0" w:oddHBand="0" w:evenHBand="0" w:firstRowFirstColumn="0" w:firstRowLastColumn="0" w:lastRowFirstColumn="0" w:lastRowLastColumn="0"/>
            </w:pPr>
            <w:r>
              <w:t>Ratenbasiert</w:t>
            </w:r>
          </w:p>
        </w:tc>
      </w:tr>
      <w:tr w:rsidR="000955B5" w14:paraId="45630266"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BD68A93" w14:textId="633294F6" w:rsidR="000955B5" w:rsidRDefault="00BC57C2" w:rsidP="000955B5">
            <w:pPr>
              <w:pStyle w:val="Tabellenkopf"/>
            </w:pPr>
            <w:r>
              <w:t xml:space="preserve">Referenzbereich </w:t>
            </w:r>
            <w:del w:id="1833" w:author="IQTIG" w:date="2020-04-28T19:37:00Z">
              <w:r w:rsidR="007A0E5C">
                <w:delText>2018</w:delText>
              </w:r>
            </w:del>
            <w:ins w:id="1834" w:author="IQTIG" w:date="2020-04-28T19:37:00Z">
              <w:r>
                <w:t>2019</w:t>
              </w:r>
            </w:ins>
          </w:p>
        </w:tc>
        <w:tc>
          <w:tcPr>
            <w:tcW w:w="5885" w:type="dxa"/>
          </w:tcPr>
          <w:p w14:paraId="408EE7E5" w14:textId="77777777" w:rsidR="000955B5" w:rsidRDefault="00BC57C2" w:rsidP="000955B5">
            <w:pPr>
              <w:pStyle w:val="Tabellentext"/>
              <w:cnfStyle w:val="000000000000" w:firstRow="0" w:lastRow="0" w:firstColumn="0" w:lastColumn="0" w:oddVBand="0" w:evenVBand="0" w:oddHBand="0" w:evenHBand="0" w:firstRowFirstColumn="0" w:firstRowLastColumn="0" w:lastRowFirstColumn="0" w:lastRowLastColumn="0"/>
            </w:pPr>
            <w:r>
              <w:t>≤ 3,00 %</w:t>
            </w:r>
          </w:p>
        </w:tc>
      </w:tr>
      <w:tr w:rsidR="000955B5" w14:paraId="42D0D4A2"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25FE477" w14:textId="26897BBC" w:rsidR="000955B5" w:rsidRDefault="00BC57C2" w:rsidP="00CA48E9">
            <w:pPr>
              <w:pStyle w:val="Tabellenkopf"/>
            </w:pPr>
            <w:r w:rsidRPr="00E37ACC">
              <w:t xml:space="preserve">Referenzbereich </w:t>
            </w:r>
            <w:del w:id="1835" w:author="IQTIG" w:date="2020-04-28T19:37:00Z">
              <w:r w:rsidR="007A0E5C">
                <w:delText>2017</w:delText>
              </w:r>
            </w:del>
            <w:ins w:id="1836" w:author="IQTIG" w:date="2020-04-28T19:37:00Z">
              <w:r>
                <w:t>2018</w:t>
              </w:r>
            </w:ins>
          </w:p>
        </w:tc>
        <w:tc>
          <w:tcPr>
            <w:tcW w:w="5885" w:type="dxa"/>
          </w:tcPr>
          <w:p w14:paraId="33CC61CD" w14:textId="77777777" w:rsidR="000955B5" w:rsidRDefault="00BC57C2" w:rsidP="000955B5">
            <w:pPr>
              <w:pStyle w:val="Tabellentext"/>
              <w:cnfStyle w:val="000000000000" w:firstRow="0" w:lastRow="0" w:firstColumn="0" w:lastColumn="0" w:oddVBand="0" w:evenVBand="0" w:oddHBand="0" w:evenHBand="0" w:firstRowFirstColumn="0" w:firstRowLastColumn="0" w:lastRowFirstColumn="0" w:lastRowLastColumn="0"/>
            </w:pPr>
            <w:r>
              <w:t>≤ 3,00 %</w:t>
            </w:r>
          </w:p>
        </w:tc>
      </w:tr>
      <w:tr w:rsidR="000955B5" w14:paraId="0DC302FF"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07A2F8E" w14:textId="035C9106" w:rsidR="000955B5" w:rsidRDefault="00BC57C2" w:rsidP="000955B5">
            <w:pPr>
              <w:pStyle w:val="Tabellenkopf"/>
            </w:pPr>
            <w:r>
              <w:t xml:space="preserve">Erläuterung zum Referenzbereich </w:t>
            </w:r>
            <w:del w:id="1837" w:author="IQTIG" w:date="2020-04-28T19:37:00Z">
              <w:r w:rsidR="007A0E5C">
                <w:delText>2018</w:delText>
              </w:r>
            </w:del>
            <w:ins w:id="1838" w:author="IQTIG" w:date="2020-04-28T19:37:00Z">
              <w:r>
                <w:t>2019</w:t>
              </w:r>
            </w:ins>
          </w:p>
        </w:tc>
        <w:tc>
          <w:tcPr>
            <w:tcW w:w="5885" w:type="dxa"/>
          </w:tcPr>
          <w:p w14:paraId="4A7F3938" w14:textId="77777777" w:rsidR="000955B5" w:rsidRDefault="00BC57C2" w:rsidP="000955B5">
            <w:pPr>
              <w:pStyle w:val="Tabellentext"/>
              <w:cnfStyle w:val="000000000000" w:firstRow="0" w:lastRow="0" w:firstColumn="0" w:lastColumn="0" w:oddVBand="0" w:evenVBand="0" w:oddHBand="0" w:evenHBand="0" w:firstRowFirstColumn="0" w:firstRowLastColumn="0" w:lastRowFirstColumn="0" w:lastRowLastColumn="0"/>
            </w:pPr>
            <w:r>
              <w:t>Auf Empfehlung der Bundesfachgruppe hin wird der perzentilbasierte Referenzbereich durch einen festen Referenzbereich, wie er bereits im Modul Herzschrittmacher-Revision/-Systemwechsel/-Explantation angewendet wird, ersetzt, um eine Vereinheitlichung zwischen den Herzschrittmacher- und Defibrillator-Modulen zu erreichen.</w:t>
            </w:r>
          </w:p>
        </w:tc>
      </w:tr>
      <w:tr w:rsidR="000955B5" w14:paraId="449BCE4D"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D56A876" w14:textId="11344FBA" w:rsidR="000955B5" w:rsidRDefault="00BC57C2" w:rsidP="000955B5">
            <w:pPr>
              <w:pStyle w:val="Tabellenkopf"/>
            </w:pPr>
            <w:r>
              <w:t xml:space="preserve">Erläuterung zum Strukturierten Dialog bzw. Stellungnahmeverfahren </w:t>
            </w:r>
            <w:del w:id="1839" w:author="IQTIG" w:date="2020-04-28T19:37:00Z">
              <w:r w:rsidR="007A0E5C">
                <w:delText>2018</w:delText>
              </w:r>
            </w:del>
            <w:ins w:id="1840" w:author="IQTIG" w:date="2020-04-28T19:37:00Z">
              <w:r>
                <w:t>2019</w:t>
              </w:r>
            </w:ins>
          </w:p>
        </w:tc>
        <w:tc>
          <w:tcPr>
            <w:tcW w:w="5885" w:type="dxa"/>
          </w:tcPr>
          <w:p w14:paraId="508976B5" w14:textId="77777777" w:rsidR="000955B5" w:rsidRDefault="00BC57C2"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26F8586D"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84643EE" w14:textId="77777777" w:rsidR="000955B5" w:rsidRDefault="00BC57C2" w:rsidP="000955B5">
            <w:pPr>
              <w:pStyle w:val="Tabellenkopf"/>
            </w:pPr>
            <w:r w:rsidRPr="00E37ACC">
              <w:t>Methode der Risikoadjustierung</w:t>
            </w:r>
          </w:p>
        </w:tc>
        <w:tc>
          <w:tcPr>
            <w:tcW w:w="5885" w:type="dxa"/>
          </w:tcPr>
          <w:p w14:paraId="2AA8C0C7" w14:textId="77777777" w:rsidR="000955B5" w:rsidRDefault="00BC57C2" w:rsidP="000955B5">
            <w:pPr>
              <w:pStyle w:val="Tabellentext"/>
              <w:cnfStyle w:val="000000000000" w:firstRow="0" w:lastRow="0" w:firstColumn="0" w:lastColumn="0" w:oddVBand="0" w:evenVBand="0" w:oddHBand="0" w:evenHBand="0" w:firstRowFirstColumn="0" w:firstRowLastColumn="0" w:lastRowFirstColumn="0" w:lastRowLastColumn="0"/>
            </w:pPr>
            <w:r>
              <w:t>Keine weitere Risikoadjustierung</w:t>
            </w:r>
          </w:p>
        </w:tc>
      </w:tr>
      <w:tr w:rsidR="000955B5" w14:paraId="022182F1"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065280A" w14:textId="77777777" w:rsidR="000955B5" w:rsidRPr="00E37ACC" w:rsidRDefault="00BC57C2" w:rsidP="000955B5">
            <w:pPr>
              <w:pStyle w:val="Tabellenkopf"/>
            </w:pPr>
            <w:r>
              <w:t>Erläuterung der Risikoadjustierung</w:t>
            </w:r>
          </w:p>
        </w:tc>
        <w:tc>
          <w:tcPr>
            <w:tcW w:w="5885" w:type="dxa"/>
          </w:tcPr>
          <w:p w14:paraId="63BDC453" w14:textId="77777777" w:rsidR="000955B5" w:rsidRDefault="00BC57C2"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244A6E7F"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AA90269" w14:textId="77777777" w:rsidR="000955B5" w:rsidRPr="00E37ACC" w:rsidRDefault="00BC57C2" w:rsidP="000955B5">
            <w:pPr>
              <w:pStyle w:val="Tabellenkopf"/>
            </w:pPr>
            <w:r w:rsidRPr="00E37ACC">
              <w:t>Rechenregeln</w:t>
            </w:r>
          </w:p>
        </w:tc>
        <w:tc>
          <w:tcPr>
            <w:tcW w:w="5885" w:type="dxa"/>
          </w:tcPr>
          <w:p w14:paraId="20CE4C18" w14:textId="77777777" w:rsidR="000955B5" w:rsidRPr="00897EAC" w:rsidRDefault="00BC57C2"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Zähler</w:t>
            </w:r>
          </w:p>
          <w:p w14:paraId="2549E5F3" w14:textId="77777777" w:rsidR="000955B5" w:rsidRDefault="00BC57C2" w:rsidP="000955B5">
            <w:pPr>
              <w:pStyle w:val="Tabellentext"/>
              <w:cnfStyle w:val="000000000000" w:firstRow="0" w:lastRow="0" w:firstColumn="0" w:lastColumn="0" w:oddVBand="0" w:evenVBand="0" w:oddHBand="0" w:evenHBand="0" w:firstRowFirstColumn="0" w:firstRowLastColumn="0" w:lastRowFirstColumn="0" w:lastRowLastColumn="0"/>
            </w:pPr>
            <w:ins w:id="1841" w:author="IQTIG" w:date="2020-04-28T19:37:00Z">
              <w:r>
                <w:t xml:space="preserve">Patientinnen und </w:t>
              </w:r>
            </w:ins>
            <w:r>
              <w:t>Patienten mit Dislokation oder Dysfunktion an einer revidierten bzw. neu implantierten Sonde</w:t>
            </w:r>
          </w:p>
          <w:p w14:paraId="1F075BB8" w14:textId="77777777" w:rsidR="000955B5" w:rsidRPr="00897EAC" w:rsidRDefault="00BC57C2"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Nenner</w:t>
            </w:r>
          </w:p>
          <w:p w14:paraId="78565D69" w14:textId="77777777" w:rsidR="000955B5" w:rsidRDefault="00BC57C2" w:rsidP="000955B5">
            <w:pPr>
              <w:pStyle w:val="Tabellentext"/>
              <w:cnfStyle w:val="000000000000" w:firstRow="0" w:lastRow="0" w:firstColumn="0" w:lastColumn="0" w:oddVBand="0" w:evenVBand="0" w:oddHBand="0" w:evenHBand="0" w:firstRowFirstColumn="0" w:firstRowLastColumn="0" w:lastRowFirstColumn="0" w:lastRowLastColumn="0"/>
            </w:pPr>
            <w:r>
              <w:t xml:space="preserve">Alle </w:t>
            </w:r>
            <w:ins w:id="1842" w:author="IQTIG" w:date="2020-04-28T19:37:00Z">
              <w:r>
                <w:t xml:space="preserve">Patientinnen und </w:t>
              </w:r>
            </w:ins>
            <w:r>
              <w:t>Patienten mit revidierter bzw. neu implantierter Sonde</w:t>
            </w:r>
          </w:p>
        </w:tc>
      </w:tr>
      <w:tr w:rsidR="000955B5" w14:paraId="46CBA447"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67DC099" w14:textId="77777777" w:rsidR="000955B5" w:rsidRPr="00E37ACC" w:rsidRDefault="00BC57C2" w:rsidP="000955B5">
            <w:pPr>
              <w:pStyle w:val="Tabellenkopf"/>
            </w:pPr>
            <w:r w:rsidRPr="00E37ACC">
              <w:t>Erläuterung der Rechenregel</w:t>
            </w:r>
          </w:p>
        </w:tc>
        <w:tc>
          <w:tcPr>
            <w:tcW w:w="5885" w:type="dxa"/>
          </w:tcPr>
          <w:p w14:paraId="31528BD8" w14:textId="77777777" w:rsidR="000955B5" w:rsidRDefault="00BC57C2"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63C2F4A3"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D6A0439" w14:textId="77777777" w:rsidR="000955B5" w:rsidRPr="00E37ACC" w:rsidRDefault="00BC57C2" w:rsidP="000955B5">
            <w:pPr>
              <w:pStyle w:val="Tabellenkopf"/>
            </w:pPr>
            <w:r w:rsidRPr="00E37ACC">
              <w:t>Teildatensatzbezug</w:t>
            </w:r>
          </w:p>
        </w:tc>
        <w:tc>
          <w:tcPr>
            <w:tcW w:w="5885" w:type="dxa"/>
          </w:tcPr>
          <w:p w14:paraId="3730BCAC" w14:textId="77777777" w:rsidR="000955B5" w:rsidRDefault="00BC57C2" w:rsidP="000955B5">
            <w:pPr>
              <w:pStyle w:val="Tabellentext"/>
              <w:cnfStyle w:val="000000000000" w:firstRow="0" w:lastRow="0" w:firstColumn="0" w:lastColumn="0" w:oddVBand="0" w:evenVBand="0" w:oddHBand="0" w:evenHBand="0" w:firstRowFirstColumn="0" w:firstRowLastColumn="0" w:lastRowFirstColumn="0" w:lastRowLastColumn="0"/>
            </w:pPr>
            <w:r>
              <w:t>09/6:B</w:t>
            </w:r>
          </w:p>
        </w:tc>
      </w:tr>
      <w:tr w:rsidR="000955B5" w14:paraId="2C1C77BB"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9300F78" w14:textId="77777777" w:rsidR="000955B5" w:rsidRPr="00E37ACC" w:rsidRDefault="00BC57C2" w:rsidP="000955B5">
            <w:pPr>
              <w:pStyle w:val="Tabellenkopf"/>
            </w:pPr>
            <w:r w:rsidRPr="00E37ACC">
              <w:t>Zähler (Formel)</w:t>
            </w:r>
          </w:p>
        </w:tc>
        <w:tc>
          <w:tcPr>
            <w:tcW w:w="5885" w:type="dxa"/>
          </w:tcPr>
          <w:p w14:paraId="53CE4AE8" w14:textId="77777777" w:rsidR="000955B5" w:rsidRPr="00955893" w:rsidRDefault="00BC57C2" w:rsidP="00657052">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 xml:space="preserve">(ADEFISONVOARTVO %in% c(1,2,3,4,5,99) &amp;  </w:t>
            </w:r>
            <w:r>
              <w:rPr>
                <w:rStyle w:val="Code"/>
              </w:rPr>
              <w:br/>
              <w:t xml:space="preserve">(SODISLOKAORTVORHOFDEFI %==% 1 |  </w:t>
            </w:r>
            <w:r>
              <w:rPr>
                <w:rStyle w:val="Code"/>
              </w:rPr>
              <w:br/>
              <w:t xml:space="preserve">SODYSFNKORTVORHOFDEFI %==% 1)) |                                                                                                    </w:t>
            </w:r>
            <w:r>
              <w:rPr>
                <w:rStyle w:val="Code"/>
              </w:rPr>
              <w:br/>
              <w:t xml:space="preserve">(ADEFISONVEARTVO %in% c(1,2,3,4,5,7,8,99) &amp;  </w:t>
            </w:r>
            <w:r>
              <w:rPr>
                <w:rStyle w:val="Code"/>
              </w:rPr>
              <w:br/>
              <w:t xml:space="preserve">(SODISLOKAORTVENTRIKELDEFI1 %==% 1 |  </w:t>
            </w:r>
            <w:r>
              <w:rPr>
                <w:rStyle w:val="Code"/>
              </w:rPr>
              <w:br/>
              <w:t xml:space="preserve">SODYSFNKORTVENTRIKELDEFI1 %==% 1)) |                                                                                                                </w:t>
            </w:r>
            <w:r>
              <w:rPr>
                <w:rStyle w:val="Code"/>
              </w:rPr>
              <w:br/>
              <w:t xml:space="preserve">(ADEFISONVE2ARTVO %in% c(1,2,3,4,5,99) &amp;  </w:t>
            </w:r>
            <w:r>
              <w:rPr>
                <w:rStyle w:val="Code"/>
              </w:rPr>
              <w:br/>
              <w:t xml:space="preserve">(SODISLOKAORTVENTRIKELDEFI2 %==% 1 |  </w:t>
            </w:r>
            <w:r>
              <w:rPr>
                <w:rStyle w:val="Code"/>
              </w:rPr>
              <w:br/>
              <w:t xml:space="preserve">SODYSFNKORTVENTRIKELDEFI2 %==% 1)) |                                                                                                             </w:t>
            </w:r>
            <w:r>
              <w:rPr>
                <w:rStyle w:val="Code"/>
              </w:rPr>
              <w:br/>
              <w:t xml:space="preserve">(ADEFISONVE3ARTVO %in% c(1,2,3,4,5,99) &amp;  </w:t>
            </w:r>
            <w:r>
              <w:rPr>
                <w:rStyle w:val="Code"/>
              </w:rPr>
              <w:br/>
              <w:t xml:space="preserve">(SODISLOKAORTVENTRIKELDEFI3 %==% 1 |  </w:t>
            </w:r>
            <w:r>
              <w:rPr>
                <w:rStyle w:val="Code"/>
              </w:rPr>
              <w:br/>
              <w:t xml:space="preserve">SODYSFNKORTVENTRIKELDEFI3 %==% 1)) |                                                                                                             </w:t>
            </w:r>
            <w:r>
              <w:rPr>
                <w:rStyle w:val="Code"/>
              </w:rPr>
              <w:br/>
              <w:t xml:space="preserve">(ADEFISONANDARTVO %in% c(1,2,3,4,5,99) &amp;  </w:t>
            </w:r>
            <w:r>
              <w:rPr>
                <w:rStyle w:val="Code"/>
              </w:rPr>
              <w:br/>
              <w:t xml:space="preserve">(SODISLOKAORTDEFIAND %==% 1 |  </w:t>
            </w:r>
            <w:r>
              <w:rPr>
                <w:rStyle w:val="Code"/>
              </w:rPr>
              <w:br/>
              <w:t>SODYSFNKORTDEFIAND %==% 1))</w:t>
            </w:r>
          </w:p>
        </w:tc>
      </w:tr>
      <w:tr w:rsidR="00CA3AE5" w14:paraId="12FDDD80"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B2A056B" w14:textId="77777777" w:rsidR="00CA3AE5" w:rsidRPr="00E37ACC" w:rsidRDefault="00BC57C2" w:rsidP="00CA3AE5">
            <w:pPr>
              <w:pStyle w:val="Tabellenkopf"/>
            </w:pPr>
            <w:r w:rsidRPr="00E37ACC">
              <w:t>Nenner (Formel)</w:t>
            </w:r>
          </w:p>
        </w:tc>
        <w:tc>
          <w:tcPr>
            <w:tcW w:w="5885" w:type="dxa"/>
          </w:tcPr>
          <w:p w14:paraId="761EB475" w14:textId="77777777" w:rsidR="00CA3AE5" w:rsidRPr="00955893" w:rsidRDefault="00BC57C2" w:rsidP="00657052">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 xml:space="preserve">ADEFISONVOARTVO %in% c(1,2,3,4,5,99) |                                     </w:t>
            </w:r>
            <w:r>
              <w:rPr>
                <w:rStyle w:val="Code"/>
              </w:rPr>
              <w:br/>
              <w:t xml:space="preserve">ADEFISONVEARTVO %in% c(1,2,3,4,5,7,8,99) |                                         </w:t>
            </w:r>
            <w:r>
              <w:rPr>
                <w:rStyle w:val="Code"/>
              </w:rPr>
              <w:br/>
              <w:t xml:space="preserve">ADEFISONVE2ARTVO %in% c(1,2,3,4,5,99) |                                       </w:t>
            </w:r>
            <w:r>
              <w:rPr>
                <w:rStyle w:val="Code"/>
              </w:rPr>
              <w:br/>
              <w:t xml:space="preserve">ADEFISONVE3ARTVO %in% c(1,2,3,4,5,99) |                                      </w:t>
            </w:r>
            <w:r>
              <w:rPr>
                <w:rStyle w:val="Code"/>
              </w:rPr>
              <w:br/>
              <w:t>ADEFISONANDARTVO %in% c(1,2,3,4,5,99)</w:t>
            </w:r>
          </w:p>
        </w:tc>
      </w:tr>
      <w:tr w:rsidR="00CA3AE5" w14:paraId="0DBBA9FA"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02727AE" w14:textId="77777777" w:rsidR="00CA3AE5" w:rsidRPr="00E37ACC" w:rsidRDefault="00BC57C2" w:rsidP="00CA3AE5">
            <w:pPr>
              <w:pStyle w:val="Tabellenkopf"/>
            </w:pPr>
            <w:r w:rsidRPr="00E37ACC">
              <w:t>Verwendete Funktionen</w:t>
            </w:r>
          </w:p>
        </w:tc>
        <w:tc>
          <w:tcPr>
            <w:tcW w:w="5885" w:type="dxa"/>
          </w:tcPr>
          <w:p w14:paraId="692A102E" w14:textId="77777777" w:rsidR="00926BD3" w:rsidRPr="00926BD3" w:rsidRDefault="00BC57C2" w:rsidP="00926BD3">
            <w:pPr>
              <w:pStyle w:val="CodeOhneSilbentrennung"/>
              <w:cnfStyle w:val="000000000000" w:firstRow="0" w:lastRow="0" w:firstColumn="0" w:lastColumn="0" w:oddVBand="0" w:evenVBand="0" w:oddHBand="0" w:evenHBand="0" w:firstRowFirstColumn="0" w:firstRowLastColumn="0" w:lastRowFirstColumn="0" w:lastRowLastColumn="0"/>
              <w:rPr>
                <w:rStyle w:val="Code"/>
                <w:rFonts w:cstheme="minorBidi"/>
                <w:szCs w:val="21"/>
              </w:rPr>
            </w:pPr>
            <w:r>
              <w:rPr>
                <w:rStyle w:val="Code"/>
                <w:rFonts w:cs="Arial"/>
                <w:szCs w:val="21"/>
              </w:rPr>
              <w:t>-</w:t>
            </w:r>
          </w:p>
        </w:tc>
      </w:tr>
      <w:tr w:rsidR="00CA3AE5" w14:paraId="7386D6A3"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374998F" w14:textId="77777777" w:rsidR="00CA3AE5" w:rsidRPr="00E37ACC" w:rsidRDefault="00BC57C2" w:rsidP="00CA3AE5">
            <w:pPr>
              <w:pStyle w:val="Tabellenkopf"/>
            </w:pPr>
            <w:r w:rsidRPr="00E37ACC">
              <w:t>Verwendete Listen</w:t>
            </w:r>
          </w:p>
        </w:tc>
        <w:tc>
          <w:tcPr>
            <w:tcW w:w="5885" w:type="dxa"/>
          </w:tcPr>
          <w:p w14:paraId="5B33F690" w14:textId="77777777" w:rsidR="00CA3AE5" w:rsidRPr="00926BD3" w:rsidRDefault="00BC57C2" w:rsidP="00AA7D5D">
            <w:pPr>
              <w:pStyle w:val="CodeOhneSilbentrennung"/>
              <w:cnfStyle w:val="000000000000" w:firstRow="0" w:lastRow="0" w:firstColumn="0" w:lastColumn="0" w:oddVBand="0" w:evenVBand="0" w:oddHBand="0" w:evenHBand="0" w:firstRowFirstColumn="0" w:firstRowLastColumn="0" w:lastRowFirstColumn="0" w:lastRowLastColumn="0"/>
            </w:pPr>
            <w:r>
              <w:t>-</w:t>
            </w:r>
          </w:p>
        </w:tc>
      </w:tr>
      <w:tr w:rsidR="00CA3AE5" w14:paraId="4D344C7D"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6E533BD" w14:textId="77777777" w:rsidR="00CA3AE5" w:rsidRPr="00E37ACC" w:rsidRDefault="00BC57C2" w:rsidP="00CA3AE5">
            <w:pPr>
              <w:pStyle w:val="Tabellenkopf"/>
            </w:pPr>
            <w:r>
              <w:lastRenderedPageBreak/>
              <w:t>Darstellung</w:t>
            </w:r>
          </w:p>
        </w:tc>
        <w:tc>
          <w:tcPr>
            <w:tcW w:w="5885" w:type="dxa"/>
          </w:tcPr>
          <w:p w14:paraId="71FE8B56" w14:textId="77777777" w:rsidR="00CA3AE5" w:rsidRPr="00DD70A1" w:rsidRDefault="00BC57C2"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57474032"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A674720" w14:textId="77777777" w:rsidR="00CA3AE5" w:rsidRPr="00E37ACC" w:rsidRDefault="00BC57C2" w:rsidP="00CA3AE5">
            <w:pPr>
              <w:pStyle w:val="Tabellenkopf"/>
            </w:pPr>
            <w:r>
              <w:t>Grafik</w:t>
            </w:r>
          </w:p>
        </w:tc>
        <w:tc>
          <w:tcPr>
            <w:tcW w:w="5885" w:type="dxa"/>
          </w:tcPr>
          <w:p w14:paraId="17209029" w14:textId="77777777" w:rsidR="00CA3AE5" w:rsidRPr="00DD70A1" w:rsidRDefault="00BC57C2"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7533DDEF"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376AD0E" w14:textId="77777777" w:rsidR="00CA3AE5" w:rsidRPr="00E37ACC" w:rsidRDefault="00BC57C2" w:rsidP="00CA3AE5">
            <w:pPr>
              <w:pStyle w:val="Tabellenkopf"/>
            </w:pPr>
            <w:r>
              <w:t>Vergleichbarkeit mit Vorjahresergebnissen</w:t>
            </w:r>
          </w:p>
        </w:tc>
        <w:tc>
          <w:tcPr>
            <w:tcW w:w="5885" w:type="dxa"/>
          </w:tcPr>
          <w:p w14:paraId="5AD9EBB1" w14:textId="1EE33D0F" w:rsidR="00CA3AE5" w:rsidRDefault="007A0E5C" w:rsidP="00CA3AE5">
            <w:pPr>
              <w:pStyle w:val="Tabellentext"/>
              <w:cnfStyle w:val="000000000000" w:firstRow="0" w:lastRow="0" w:firstColumn="0" w:lastColumn="0" w:oddVBand="0" w:evenVBand="0" w:oddHBand="0" w:evenHBand="0" w:firstRowFirstColumn="0" w:firstRowLastColumn="0" w:lastRowFirstColumn="0" w:lastRowLastColumn="0"/>
            </w:pPr>
            <w:del w:id="1843" w:author="IQTIG" w:date="2020-04-28T19:37:00Z">
              <w:r>
                <w:delText>Vergleichbar</w:delText>
              </w:r>
            </w:del>
            <w:ins w:id="1844" w:author="IQTIG" w:date="2020-04-28T19:37:00Z">
              <w:r w:rsidR="00BC57C2">
                <w:t>Eingeschränkt vergleichbar</w:t>
              </w:r>
            </w:ins>
          </w:p>
        </w:tc>
      </w:tr>
    </w:tbl>
    <w:p w14:paraId="61D60498" w14:textId="77777777" w:rsidR="009E1781" w:rsidRDefault="003C6680" w:rsidP="00AA7E2B">
      <w:pPr>
        <w:pStyle w:val="Tabellentext"/>
        <w:spacing w:before="0" w:after="0" w:line="20" w:lineRule="exact"/>
        <w:ind w:left="0" w:right="0"/>
      </w:pPr>
    </w:p>
    <w:p w14:paraId="6A7B3546" w14:textId="77777777" w:rsidR="00B864C8" w:rsidRDefault="00B864C8">
      <w:pPr>
        <w:sectPr w:rsidR="00B864C8" w:rsidSect="00AD6E6F">
          <w:pgSz w:w="11906" w:h="16838"/>
          <w:pgMar w:top="1418" w:right="1134" w:bottom="1418" w:left="1701" w:header="454" w:footer="737" w:gutter="0"/>
          <w:cols w:space="708"/>
          <w:docGrid w:linePitch="360"/>
        </w:sectPr>
      </w:pPr>
    </w:p>
    <w:p w14:paraId="13B7BA84" w14:textId="77777777" w:rsidR="00D40AF7" w:rsidRDefault="00BC57C2" w:rsidP="00CC206C">
      <w:pPr>
        <w:pStyle w:val="Absatzberschriftebene2nurinNavigation"/>
      </w:pPr>
      <w:r>
        <w:lastRenderedPageBreak/>
        <w:t>Literatur</w:t>
      </w:r>
    </w:p>
    <w:p w14:paraId="0A7B05A4" w14:textId="77777777" w:rsidR="00370A14" w:rsidRPr="00370A14" w:rsidRDefault="00BC57C2" w:rsidP="00B749F9">
      <w:pPr>
        <w:pStyle w:val="Literatur"/>
      </w:pPr>
      <w:r>
        <w:t>Costea, A; Rardon, DP; Padanilam, BJ; Fogel, RI; Prystowsky, EN (2008): Complications Associated with Generator Replacement in Response to Device Advisories. Journal of Cardiovascular Electrophysiology 19(3): 266-269. DOI: 10.1111/j.1540-8167.2007.01047.x.</w:t>
      </w:r>
    </w:p>
    <w:p w14:paraId="2C941416" w14:textId="77777777" w:rsidR="00370A14" w:rsidRPr="00370A14" w:rsidRDefault="003C6680" w:rsidP="00B749F9">
      <w:pPr>
        <w:pStyle w:val="Literatur"/>
      </w:pPr>
    </w:p>
    <w:p w14:paraId="47D3499D" w14:textId="77777777" w:rsidR="00370A14" w:rsidRPr="00370A14" w:rsidRDefault="00BC57C2" w:rsidP="00B749F9">
      <w:pPr>
        <w:pStyle w:val="Literatur"/>
      </w:pPr>
      <w:r>
        <w:t>Gould, PA; Gula, LJ; Champagne, J; Healey, JS; Cameron, D; Simpson, C; et al. (2008): Outcome of advisory implantable cardioverter-defibrillator replacement: One-year follow-up. Heart Rhythm 5(12): 1675-1681. DOI: 10.1016/j.hrthm.2008.09.020.</w:t>
      </w:r>
    </w:p>
    <w:p w14:paraId="0FBBD9AA" w14:textId="77777777" w:rsidR="00B864C8" w:rsidRDefault="00B864C8">
      <w:pPr>
        <w:sectPr w:rsidR="00B864C8" w:rsidSect="00AA7698">
          <w:headerReference w:type="even" r:id="rId95"/>
          <w:headerReference w:type="default" r:id="rId96"/>
          <w:footerReference w:type="even" r:id="rId97"/>
          <w:footerReference w:type="default" r:id="rId98"/>
          <w:headerReference w:type="first" r:id="rId99"/>
          <w:footerReference w:type="first" r:id="rId100"/>
          <w:pgSz w:w="11906" w:h="16838"/>
          <w:pgMar w:top="1418" w:right="1134" w:bottom="1418" w:left="1701" w:header="454" w:footer="737" w:gutter="0"/>
          <w:cols w:space="708"/>
          <w:docGrid w:linePitch="360"/>
        </w:sectPr>
      </w:pPr>
    </w:p>
    <w:p w14:paraId="349A0921" w14:textId="77777777" w:rsidR="006D1B0D" w:rsidRDefault="00BC57C2" w:rsidP="0004540C">
      <w:pPr>
        <w:pStyle w:val="berschrift1ohneGliederung"/>
      </w:pPr>
      <w:bookmarkStart w:id="1845" w:name="_Toc38995432"/>
      <w:r>
        <w:lastRenderedPageBreak/>
        <w:t>51196: Verhältnis der beobachteten zur erwarteten Rate (O/E) an Todesfällen</w:t>
      </w:r>
      <w:bookmarkEnd w:id="1845"/>
    </w:p>
    <w:tbl>
      <w:tblPr>
        <w:tblStyle w:val="IQTIGStandard"/>
        <w:tblW w:w="5000" w:type="pct"/>
        <w:tblLook w:val="0480" w:firstRow="0" w:lastRow="0" w:firstColumn="1" w:lastColumn="0" w:noHBand="0" w:noVBand="1"/>
      </w:tblPr>
      <w:tblGrid>
        <w:gridCol w:w="1985"/>
        <w:gridCol w:w="7086"/>
      </w:tblGrid>
      <w:tr w:rsidR="00AF0AAF" w:rsidRPr="00743DF3" w14:paraId="05CEF96E" w14:textId="77777777" w:rsidTr="00DE233D">
        <w:trPr>
          <w:cnfStyle w:val="000000100000" w:firstRow="0" w:lastRow="0" w:firstColumn="0" w:lastColumn="0" w:oddVBand="0" w:evenVBand="0" w:oddHBand="1" w:evenHBand="0" w:firstRowFirstColumn="0" w:firstRowLastColumn="0" w:lastRowFirstColumn="0" w:lastRowLastColumn="0"/>
          <w:trHeight w:val="221"/>
        </w:trPr>
        <w:tc>
          <w:tcPr>
            <w:tcW w:w="1094" w:type="pct"/>
            <w:tcBorders>
              <w:top w:val="single" w:sz="8" w:space="0" w:color="005051"/>
              <w:bottom w:val="single" w:sz="4" w:space="0" w:color="auto"/>
              <w:right w:val="nil"/>
            </w:tcBorders>
            <w:shd w:val="clear" w:color="auto" w:fill="E7E6E6"/>
          </w:tcPr>
          <w:p w14:paraId="145CFD93" w14:textId="77777777" w:rsidR="00AF0AAF" w:rsidRPr="00743DF3" w:rsidRDefault="00BC57C2" w:rsidP="002E7D86">
            <w:pPr>
              <w:pStyle w:val="Tabellenkopf"/>
            </w:pPr>
            <w:r>
              <w:t>Qualitätsziel</w:t>
            </w:r>
          </w:p>
        </w:tc>
        <w:tc>
          <w:tcPr>
            <w:tcW w:w="3906" w:type="pct"/>
            <w:tcBorders>
              <w:top w:val="single" w:sz="8" w:space="0" w:color="005051"/>
              <w:left w:val="nil"/>
              <w:bottom w:val="single" w:sz="4" w:space="0" w:color="auto"/>
            </w:tcBorders>
          </w:tcPr>
          <w:p w14:paraId="4E78A7EC" w14:textId="77777777" w:rsidR="00AF0AAF" w:rsidRPr="00743DF3" w:rsidRDefault="00BC57C2" w:rsidP="00152136">
            <w:pPr>
              <w:pStyle w:val="Tabellentext"/>
            </w:pPr>
            <w:r>
              <w:t>Niedrige Sterblichkeit im Krankenhaus</w:t>
            </w:r>
          </w:p>
        </w:tc>
      </w:tr>
    </w:tbl>
    <w:p w14:paraId="7043ABA1" w14:textId="77777777" w:rsidR="00AF0AAF" w:rsidRDefault="00BC57C2" w:rsidP="00E40CDC">
      <w:pPr>
        <w:pStyle w:val="Absatzberschriftebene2nurinNavigation"/>
      </w:pPr>
      <w:r>
        <w:t>Hintergrund</w:t>
      </w:r>
    </w:p>
    <w:p w14:paraId="6F1C21F1" w14:textId="77777777" w:rsidR="00370A14" w:rsidRPr="00370A14" w:rsidRDefault="00BC57C2" w:rsidP="00A64D53">
      <w:pPr>
        <w:pStyle w:val="Standardlinksbndig"/>
      </w:pPr>
      <w:r>
        <w:t xml:space="preserve">ICD-Patientinnen und ICD-Patienten unterscheiden sich hinsichtlich des Lebensalters und des Risikoprofils von Herzschrittmacherpatientinnen und Herzschrittmacherpatienten. Resultate empirischer Studien zur Sterblichkeit dieser Patientengruppe sind aufgrund unterschiedlicher Patientengrundgesamtheiten und Nachbeobachtungszeiträume nur schwer miteinander zu vergleichen. Komplikationsangaben zu Revisionsoperationen sind rar. </w:t>
      </w:r>
      <w:r>
        <w:br/>
        <w:t xml:space="preserve"> </w:t>
      </w:r>
      <w:r>
        <w:br/>
        <w:t xml:space="preserve">In einer dreimonatigen Nachbeobachtung von 222 Revisionen wegen Herstellerrückruf trat kein Todesfall auf (Costea et al. 2008). </w:t>
      </w:r>
      <w:r>
        <w:br/>
        <w:t xml:space="preserve"> </w:t>
      </w:r>
      <w:r>
        <w:br/>
        <w:t xml:space="preserve">Gould et al. (2008) berichten, dass von 451 Revisionseingriffen in kanadischen Zentren wegen Herstellerrückruf nach einem Jahr zwei Patientinnen und Patienten verstarben. </w:t>
      </w:r>
      <w:r>
        <w:br/>
        <w:t xml:space="preserve"> </w:t>
      </w:r>
      <w:r>
        <w:br/>
        <w:t>Ab dem Erfassungsjahr 2011 wurde eine Risikoadjustierung für den Ergebnisindikator zur Sterblichkeit im Krankenhaus eingeführt. Das Risikomodell wurde zudem auf Basis der Daten des Erfassungsjahres 2016 aktualisiert. Die Risikofaktoren werden auf der Basis der QS-Dokumentation berechnet; bei der Modellentwicklung wurden Risikofaktoren beibehalten, für die bedeutsame Effekte nachgewiesen werden konnten. Die Regressionsgewichte der Risikofaktoren werden jährlich mit den Daten des vorangehenden Erfassungsjahres aktualisiert.</w:t>
      </w:r>
    </w:p>
    <w:p w14:paraId="254F0E78" w14:textId="77777777" w:rsidR="00B864C8" w:rsidRDefault="00B864C8">
      <w:pPr>
        <w:sectPr w:rsidR="00B864C8" w:rsidSect="000A3778">
          <w:headerReference w:type="even" r:id="rId101"/>
          <w:headerReference w:type="default" r:id="rId102"/>
          <w:footerReference w:type="even" r:id="rId103"/>
          <w:footerReference w:type="default" r:id="rId104"/>
          <w:headerReference w:type="first" r:id="rId105"/>
          <w:footerReference w:type="first" r:id="rId106"/>
          <w:pgSz w:w="11906" w:h="16838"/>
          <w:pgMar w:top="1418" w:right="1134" w:bottom="1418" w:left="1701" w:header="454" w:footer="737" w:gutter="0"/>
          <w:cols w:space="708"/>
          <w:docGrid w:linePitch="360"/>
        </w:sectPr>
      </w:pPr>
    </w:p>
    <w:p w14:paraId="64EAC511" w14:textId="77777777" w:rsidR="000F0644" w:rsidRDefault="00BC57C2" w:rsidP="00447106">
      <w:pPr>
        <w:pStyle w:val="Absatzberschriftebene2nurinNavigation"/>
      </w:pPr>
      <w:r>
        <w:lastRenderedPageBreak/>
        <w:t>Verwendete Datenfelder</w:t>
      </w:r>
    </w:p>
    <w:p w14:paraId="1D971537" w14:textId="0EAA1B8E" w:rsidR="001046CA" w:rsidRPr="00840C92" w:rsidRDefault="00BC57C2" w:rsidP="000361A4">
      <w:r w:rsidRPr="000361A4">
        <w:t xml:space="preserve">Datenbasis: Spezifikation </w:t>
      </w:r>
      <w:del w:id="1846" w:author="IQTIG" w:date="2020-04-28T19:37:00Z">
        <w:r w:rsidR="007A0E5C">
          <w:delText>2018</w:delText>
        </w:r>
      </w:del>
      <w:ins w:id="1847" w:author="IQTIG" w:date="2020-04-28T19:37:00Z">
        <w:r>
          <w:t>2019</w:t>
        </w:r>
      </w:ins>
    </w:p>
    <w:tbl>
      <w:tblPr>
        <w:tblStyle w:val="IQTIGStandard"/>
        <w:tblW w:w="9072" w:type="dxa"/>
        <w:tblLayout w:type="fixed"/>
        <w:tblLook w:val="0420" w:firstRow="1" w:lastRow="0" w:firstColumn="0" w:lastColumn="0" w:noHBand="0" w:noVBand="1"/>
      </w:tblPr>
      <w:tblGrid>
        <w:gridCol w:w="1136"/>
        <w:gridCol w:w="1950"/>
        <w:gridCol w:w="591"/>
        <w:gridCol w:w="2987"/>
        <w:gridCol w:w="2408"/>
      </w:tblGrid>
      <w:tr w:rsidR="00275B01" w:rsidRPr="009E2B0C" w14:paraId="6D494FC5" w14:textId="77777777" w:rsidTr="00133FB8">
        <w:trPr>
          <w:cnfStyle w:val="100000000000" w:firstRow="1" w:lastRow="0" w:firstColumn="0" w:lastColumn="0" w:oddVBand="0" w:evenVBand="0" w:oddHBand="0" w:evenHBand="0" w:firstRowFirstColumn="0" w:firstRowLastColumn="0" w:lastRowFirstColumn="0" w:lastRowLastColumn="0"/>
          <w:trHeight w:val="370"/>
          <w:tblHeader/>
        </w:trPr>
        <w:tc>
          <w:tcPr>
            <w:tcW w:w="626" w:type="pct"/>
          </w:tcPr>
          <w:p w14:paraId="48159202" w14:textId="77777777" w:rsidR="000F0644" w:rsidRPr="009E2B0C" w:rsidRDefault="00BC57C2" w:rsidP="000361A4">
            <w:pPr>
              <w:pStyle w:val="Tabellenkopf"/>
            </w:pPr>
            <w:r>
              <w:t>Item</w:t>
            </w:r>
          </w:p>
        </w:tc>
        <w:tc>
          <w:tcPr>
            <w:tcW w:w="1075" w:type="pct"/>
          </w:tcPr>
          <w:p w14:paraId="7E8F24F3" w14:textId="77777777" w:rsidR="000F0644" w:rsidRPr="009E2B0C" w:rsidRDefault="00BC57C2" w:rsidP="000361A4">
            <w:pPr>
              <w:pStyle w:val="Tabellenkopf"/>
            </w:pPr>
            <w:r>
              <w:t>Bezeichnung</w:t>
            </w:r>
          </w:p>
        </w:tc>
        <w:tc>
          <w:tcPr>
            <w:tcW w:w="326" w:type="pct"/>
          </w:tcPr>
          <w:p w14:paraId="54897064" w14:textId="77777777" w:rsidR="000F0644" w:rsidRPr="009E2B0C" w:rsidRDefault="00BC57C2" w:rsidP="000361A4">
            <w:pPr>
              <w:pStyle w:val="Tabellenkopf"/>
            </w:pPr>
            <w:r>
              <w:t>M/K</w:t>
            </w:r>
          </w:p>
        </w:tc>
        <w:tc>
          <w:tcPr>
            <w:tcW w:w="1646" w:type="pct"/>
          </w:tcPr>
          <w:p w14:paraId="37A99EBF" w14:textId="77777777" w:rsidR="000F0644" w:rsidRPr="009E2B0C" w:rsidRDefault="00BC57C2" w:rsidP="000361A4">
            <w:pPr>
              <w:pStyle w:val="Tabellenkopf"/>
            </w:pPr>
            <w:r>
              <w:t>Schlüssel/Formel</w:t>
            </w:r>
          </w:p>
        </w:tc>
        <w:tc>
          <w:tcPr>
            <w:tcW w:w="1328" w:type="pct"/>
          </w:tcPr>
          <w:p w14:paraId="013BC6E1" w14:textId="77777777" w:rsidR="000F0644" w:rsidRPr="009E2B0C" w:rsidRDefault="00BC57C2" w:rsidP="000361A4">
            <w:pPr>
              <w:pStyle w:val="Tabellenkopf"/>
            </w:pPr>
            <w:r>
              <w:t xml:space="preserve">Feldname  </w:t>
            </w:r>
          </w:p>
        </w:tc>
      </w:tr>
      <w:tr w:rsidR="00275B01" w:rsidRPr="00743DF3" w14:paraId="75AF655B"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308634F3" w14:textId="2EEFC56B" w:rsidR="000F0644" w:rsidRPr="00743DF3" w:rsidRDefault="007A0E5C" w:rsidP="000361A4">
            <w:pPr>
              <w:pStyle w:val="Tabellentext"/>
            </w:pPr>
            <w:del w:id="1848" w:author="IQTIG" w:date="2020-04-28T19:37:00Z">
              <w:r>
                <w:delText>15</w:delText>
              </w:r>
            </w:del>
            <w:ins w:id="1849" w:author="IQTIG" w:date="2020-04-28T19:37:00Z">
              <w:r w:rsidR="00BC57C2">
                <w:t>14</w:t>
              </w:r>
            </w:ins>
            <w:r w:rsidR="00BC57C2">
              <w:t>:B</w:t>
            </w:r>
          </w:p>
        </w:tc>
        <w:tc>
          <w:tcPr>
            <w:tcW w:w="1075" w:type="pct"/>
          </w:tcPr>
          <w:p w14:paraId="27AA2160" w14:textId="77777777" w:rsidR="000F0644" w:rsidRPr="00743DF3" w:rsidRDefault="00BC57C2" w:rsidP="000361A4">
            <w:pPr>
              <w:pStyle w:val="Tabellentext"/>
            </w:pPr>
            <w:r>
              <w:t>Einstufung nach ASA-Klassifikation</w:t>
            </w:r>
          </w:p>
        </w:tc>
        <w:tc>
          <w:tcPr>
            <w:tcW w:w="326" w:type="pct"/>
          </w:tcPr>
          <w:p w14:paraId="44CF2436" w14:textId="77777777" w:rsidR="000F0644" w:rsidRPr="00743DF3" w:rsidRDefault="00BC57C2" w:rsidP="000361A4">
            <w:pPr>
              <w:pStyle w:val="Tabellentext"/>
            </w:pPr>
            <w:r>
              <w:t>M</w:t>
            </w:r>
          </w:p>
        </w:tc>
        <w:tc>
          <w:tcPr>
            <w:tcW w:w="1646" w:type="pct"/>
          </w:tcPr>
          <w:p w14:paraId="59ACF845" w14:textId="77777777" w:rsidR="000F0644" w:rsidRPr="00743DF3" w:rsidRDefault="00BC57C2" w:rsidP="00177070">
            <w:pPr>
              <w:pStyle w:val="Tabellentext"/>
              <w:ind w:left="453" w:hanging="340"/>
            </w:pPr>
            <w:r>
              <w:t>1 =</w:t>
            </w:r>
            <w:r>
              <w:tab/>
              <w:t>normaler, gesunder Patient</w:t>
            </w:r>
          </w:p>
          <w:p w14:paraId="5BBD41F0" w14:textId="77777777" w:rsidR="000F0644" w:rsidRPr="00743DF3" w:rsidRDefault="00BC57C2" w:rsidP="00177070">
            <w:pPr>
              <w:pStyle w:val="Tabellentext"/>
              <w:ind w:left="453" w:hanging="340"/>
            </w:pPr>
            <w:r>
              <w:t>2 =</w:t>
            </w:r>
            <w:r>
              <w:tab/>
              <w:t>Patient mit leichter Allgemeinerkrankung</w:t>
            </w:r>
          </w:p>
          <w:p w14:paraId="069769FC" w14:textId="77777777" w:rsidR="000F0644" w:rsidRPr="00743DF3" w:rsidRDefault="00BC57C2" w:rsidP="00177070">
            <w:pPr>
              <w:pStyle w:val="Tabellentext"/>
              <w:ind w:left="453" w:hanging="340"/>
            </w:pPr>
            <w:r>
              <w:t>3 =</w:t>
            </w:r>
            <w:r>
              <w:tab/>
              <w:t>Patient mit schwerer Allgemeinerkrankung</w:t>
            </w:r>
          </w:p>
          <w:p w14:paraId="79C99B32" w14:textId="77777777" w:rsidR="000F0644" w:rsidRPr="00743DF3" w:rsidRDefault="00BC57C2" w:rsidP="00177070">
            <w:pPr>
              <w:pStyle w:val="Tabellentext"/>
              <w:ind w:left="453" w:hanging="340"/>
            </w:pPr>
            <w:r>
              <w:t>4 =</w:t>
            </w:r>
            <w:r>
              <w:tab/>
              <w:t>Patient mit schwerer Allgemeinerkrankung, die eine ständige Lebensbedrohung darstellt</w:t>
            </w:r>
          </w:p>
          <w:p w14:paraId="4653C546" w14:textId="77777777" w:rsidR="000F0644" w:rsidRPr="00743DF3" w:rsidRDefault="00BC57C2" w:rsidP="00177070">
            <w:pPr>
              <w:pStyle w:val="Tabellentext"/>
              <w:ind w:left="453" w:hanging="340"/>
            </w:pPr>
            <w:r>
              <w:t>5 =</w:t>
            </w:r>
            <w:r>
              <w:tab/>
              <w:t>moribunder Patient, von dem nicht erwartet wird, dass er ohne Operation überlebt</w:t>
            </w:r>
          </w:p>
        </w:tc>
        <w:tc>
          <w:tcPr>
            <w:tcW w:w="1328" w:type="pct"/>
          </w:tcPr>
          <w:p w14:paraId="16C3EEDE" w14:textId="77777777" w:rsidR="000F0644" w:rsidRPr="00743DF3" w:rsidRDefault="00BC57C2" w:rsidP="000361A4">
            <w:pPr>
              <w:pStyle w:val="Tabellentext"/>
            </w:pPr>
            <w:r>
              <w:t>ASA</w:t>
            </w:r>
          </w:p>
        </w:tc>
      </w:tr>
      <w:tr w:rsidR="00275B01" w:rsidRPr="00743DF3" w14:paraId="606B5105"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64D0426D" w14:textId="3F756181" w:rsidR="000F0644" w:rsidRPr="00743DF3" w:rsidRDefault="007A0E5C" w:rsidP="000361A4">
            <w:pPr>
              <w:pStyle w:val="Tabellentext"/>
            </w:pPr>
            <w:del w:id="1850" w:author="IQTIG" w:date="2020-04-28T19:37:00Z">
              <w:r>
                <w:delText>17</w:delText>
              </w:r>
            </w:del>
            <w:ins w:id="1851" w:author="IQTIG" w:date="2020-04-28T19:37:00Z">
              <w:r w:rsidR="00BC57C2">
                <w:t>16</w:t>
              </w:r>
            </w:ins>
            <w:r w:rsidR="00BC57C2">
              <w:t>:B</w:t>
            </w:r>
          </w:p>
        </w:tc>
        <w:tc>
          <w:tcPr>
            <w:tcW w:w="1075" w:type="pct"/>
          </w:tcPr>
          <w:p w14:paraId="24913EDE" w14:textId="77777777" w:rsidR="000F0644" w:rsidRPr="00743DF3" w:rsidRDefault="00BC57C2" w:rsidP="000361A4">
            <w:pPr>
              <w:pStyle w:val="Tabellentext"/>
            </w:pPr>
            <w:r>
              <w:t>Taschenproblem</w:t>
            </w:r>
          </w:p>
        </w:tc>
        <w:tc>
          <w:tcPr>
            <w:tcW w:w="326" w:type="pct"/>
          </w:tcPr>
          <w:p w14:paraId="73259A5F" w14:textId="77777777" w:rsidR="000F0644" w:rsidRPr="00743DF3" w:rsidRDefault="00BC57C2" w:rsidP="000361A4">
            <w:pPr>
              <w:pStyle w:val="Tabellentext"/>
            </w:pPr>
            <w:r>
              <w:t>M</w:t>
            </w:r>
          </w:p>
        </w:tc>
        <w:tc>
          <w:tcPr>
            <w:tcW w:w="1646" w:type="pct"/>
          </w:tcPr>
          <w:p w14:paraId="04A0128C" w14:textId="77777777" w:rsidR="000F0644" w:rsidRPr="00743DF3" w:rsidRDefault="00BC57C2" w:rsidP="00177070">
            <w:pPr>
              <w:pStyle w:val="Tabellentext"/>
              <w:ind w:left="453" w:hanging="340"/>
            </w:pPr>
            <w:r>
              <w:t>0 =</w:t>
            </w:r>
            <w:r>
              <w:tab/>
              <w:t>kein Taschenproblem</w:t>
            </w:r>
          </w:p>
          <w:p w14:paraId="0BF424DB" w14:textId="77777777" w:rsidR="000F0644" w:rsidRPr="00743DF3" w:rsidRDefault="00BC57C2" w:rsidP="00177070">
            <w:pPr>
              <w:pStyle w:val="Tabellentext"/>
              <w:ind w:left="453" w:hanging="340"/>
            </w:pPr>
            <w:r>
              <w:t>1 =</w:t>
            </w:r>
            <w:r>
              <w:tab/>
              <w:t>Taschenhämatom</w:t>
            </w:r>
          </w:p>
          <w:p w14:paraId="3036AE8A" w14:textId="77777777" w:rsidR="000F0644" w:rsidRPr="00743DF3" w:rsidRDefault="00BC57C2" w:rsidP="00177070">
            <w:pPr>
              <w:pStyle w:val="Tabellentext"/>
              <w:ind w:left="453" w:hanging="340"/>
            </w:pPr>
            <w:r>
              <w:t>2 =</w:t>
            </w:r>
            <w:r>
              <w:tab/>
              <w:t>Aggregatperforation</w:t>
            </w:r>
          </w:p>
          <w:p w14:paraId="3CD2BAD3" w14:textId="77777777" w:rsidR="000F0644" w:rsidRPr="00743DF3" w:rsidRDefault="00BC57C2" w:rsidP="00177070">
            <w:pPr>
              <w:pStyle w:val="Tabellentext"/>
              <w:ind w:left="453" w:hanging="340"/>
            </w:pPr>
            <w:r>
              <w:t>3 =</w:t>
            </w:r>
            <w:r>
              <w:tab/>
              <w:t>Infektion</w:t>
            </w:r>
          </w:p>
          <w:p w14:paraId="7B56108F" w14:textId="77777777" w:rsidR="000F0644" w:rsidRPr="00743DF3" w:rsidRDefault="00BC57C2" w:rsidP="00177070">
            <w:pPr>
              <w:pStyle w:val="Tabellentext"/>
              <w:ind w:left="453" w:hanging="340"/>
            </w:pPr>
            <w:r>
              <w:t>9 =</w:t>
            </w:r>
            <w:r>
              <w:tab/>
              <w:t>sonstiges Taschenproblem</w:t>
            </w:r>
          </w:p>
        </w:tc>
        <w:tc>
          <w:tcPr>
            <w:tcW w:w="1328" w:type="pct"/>
          </w:tcPr>
          <w:p w14:paraId="2FC62AF9" w14:textId="77777777" w:rsidR="000F0644" w:rsidRPr="00743DF3" w:rsidRDefault="00BC57C2" w:rsidP="000361A4">
            <w:pPr>
              <w:pStyle w:val="Tabellentext"/>
            </w:pPr>
            <w:r>
              <w:t>TASCHENPROBLEM</w:t>
            </w:r>
          </w:p>
        </w:tc>
      </w:tr>
      <w:tr w:rsidR="00275B01" w:rsidRPr="00743DF3" w14:paraId="30492399"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1010205C" w14:textId="152A5E38" w:rsidR="000F0644" w:rsidRPr="00743DF3" w:rsidRDefault="007A0E5C" w:rsidP="000361A4">
            <w:pPr>
              <w:pStyle w:val="Tabellentext"/>
            </w:pPr>
            <w:del w:id="1852" w:author="IQTIG" w:date="2020-04-28T19:37:00Z">
              <w:r>
                <w:delText>28</w:delText>
              </w:r>
            </w:del>
            <w:ins w:id="1853" w:author="IQTIG" w:date="2020-04-28T19:37:00Z">
              <w:r w:rsidR="00BC57C2">
                <w:t>27</w:t>
              </w:r>
            </w:ins>
            <w:r w:rsidR="00BC57C2">
              <w:t>:B</w:t>
            </w:r>
          </w:p>
        </w:tc>
        <w:tc>
          <w:tcPr>
            <w:tcW w:w="1075" w:type="pct"/>
          </w:tcPr>
          <w:p w14:paraId="55B62058" w14:textId="77777777" w:rsidR="000F0644" w:rsidRPr="00743DF3" w:rsidRDefault="00BC57C2" w:rsidP="000361A4">
            <w:pPr>
              <w:pStyle w:val="Tabellentext"/>
            </w:pPr>
            <w:r>
              <w:t>Problem</w:t>
            </w:r>
          </w:p>
        </w:tc>
        <w:tc>
          <w:tcPr>
            <w:tcW w:w="326" w:type="pct"/>
          </w:tcPr>
          <w:p w14:paraId="4703AF47" w14:textId="77777777" w:rsidR="000F0644" w:rsidRPr="00743DF3" w:rsidRDefault="00BC57C2" w:rsidP="000361A4">
            <w:pPr>
              <w:pStyle w:val="Tabellentext"/>
            </w:pPr>
            <w:r>
              <w:t>K</w:t>
            </w:r>
          </w:p>
        </w:tc>
        <w:tc>
          <w:tcPr>
            <w:tcW w:w="1646" w:type="pct"/>
          </w:tcPr>
          <w:p w14:paraId="156D4158" w14:textId="77777777" w:rsidR="000F0644" w:rsidRPr="00743DF3" w:rsidRDefault="007A0E5C" w:rsidP="00177070">
            <w:pPr>
              <w:pStyle w:val="Tabellentext"/>
              <w:ind w:left="453" w:hanging="340"/>
              <w:rPr>
                <w:del w:id="1854" w:author="IQTIG" w:date="2020-04-28T19:37:00Z"/>
              </w:rPr>
            </w:pPr>
            <w:del w:id="1855" w:author="IQTIG" w:date="2020-04-28T19:37:00Z">
              <w:r>
                <w:delText>0 =</w:delText>
              </w:r>
              <w:r>
                <w:tab/>
                <w:delText>Systemumstellung</w:delText>
              </w:r>
            </w:del>
          </w:p>
          <w:p w14:paraId="1B708CE3" w14:textId="77777777" w:rsidR="000F0644" w:rsidRPr="00743DF3" w:rsidRDefault="007A0E5C" w:rsidP="00177070">
            <w:pPr>
              <w:pStyle w:val="Tabellentext"/>
              <w:ind w:left="453" w:hanging="340"/>
              <w:rPr>
                <w:del w:id="1856" w:author="IQTIG" w:date="2020-04-28T19:37:00Z"/>
              </w:rPr>
            </w:pPr>
            <w:del w:id="1857" w:author="IQTIG" w:date="2020-04-28T19:37:00Z">
              <w:r>
                <w:delText>1 =</w:delText>
              </w:r>
              <w:r>
                <w:tab/>
                <w:delText>Dislokation</w:delText>
              </w:r>
            </w:del>
          </w:p>
          <w:p w14:paraId="47D9919E" w14:textId="77777777" w:rsidR="000F0644" w:rsidRPr="00743DF3" w:rsidRDefault="007A0E5C" w:rsidP="00177070">
            <w:pPr>
              <w:pStyle w:val="Tabellentext"/>
              <w:ind w:left="453" w:hanging="340"/>
              <w:rPr>
                <w:del w:id="1858" w:author="IQTIG" w:date="2020-04-28T19:37:00Z"/>
              </w:rPr>
            </w:pPr>
            <w:del w:id="1859" w:author="IQTIG" w:date="2020-04-28T19:37:00Z">
              <w:r>
                <w:delText>2 =</w:delText>
              </w:r>
              <w:r>
                <w:tab/>
                <w:delText>Sondenbruch/​Isolationsdefekt</w:delText>
              </w:r>
            </w:del>
          </w:p>
          <w:p w14:paraId="00B43A3C" w14:textId="77777777" w:rsidR="000F0644" w:rsidRPr="00743DF3" w:rsidRDefault="007A0E5C" w:rsidP="00177070">
            <w:pPr>
              <w:pStyle w:val="Tabellentext"/>
              <w:ind w:left="453" w:hanging="340"/>
              <w:rPr>
                <w:del w:id="1860" w:author="IQTIG" w:date="2020-04-28T19:37:00Z"/>
              </w:rPr>
            </w:pPr>
            <w:del w:id="1861" w:author="IQTIG" w:date="2020-04-28T19:37:00Z">
              <w:r>
                <w:delText>3 =</w:delText>
              </w:r>
              <w:r>
                <w:tab/>
                <w:delText>fehlerhafte Konnektion</w:delText>
              </w:r>
            </w:del>
          </w:p>
          <w:p w14:paraId="1D2ACF7D" w14:textId="77777777" w:rsidR="000F0644" w:rsidRPr="00743DF3" w:rsidRDefault="007A0E5C" w:rsidP="00177070">
            <w:pPr>
              <w:pStyle w:val="Tabellentext"/>
              <w:ind w:left="453" w:hanging="340"/>
              <w:rPr>
                <w:del w:id="1862" w:author="IQTIG" w:date="2020-04-28T19:37:00Z"/>
              </w:rPr>
            </w:pPr>
            <w:del w:id="1863" w:author="IQTIG" w:date="2020-04-28T19:37:00Z">
              <w:r>
                <w:delText>4 =</w:delText>
              </w:r>
              <w:r>
                <w:tab/>
                <w:delText>Zwerchfellzucken oder Pectoraliszucken</w:delText>
              </w:r>
            </w:del>
          </w:p>
          <w:p w14:paraId="0E66B107" w14:textId="77777777" w:rsidR="000F0644" w:rsidRPr="00743DF3" w:rsidRDefault="007A0E5C" w:rsidP="00177070">
            <w:pPr>
              <w:pStyle w:val="Tabellentext"/>
              <w:ind w:left="453" w:hanging="340"/>
              <w:rPr>
                <w:del w:id="1864" w:author="IQTIG" w:date="2020-04-28T19:37:00Z"/>
              </w:rPr>
            </w:pPr>
            <w:del w:id="1865" w:author="IQTIG" w:date="2020-04-28T19:37:00Z">
              <w:r>
                <w:delText>5 =</w:delText>
              </w:r>
              <w:r>
                <w:tab/>
                <w:delText>Oversensing</w:delText>
              </w:r>
            </w:del>
          </w:p>
          <w:p w14:paraId="14A20484" w14:textId="77777777" w:rsidR="000F0644" w:rsidRPr="00743DF3" w:rsidRDefault="007A0E5C" w:rsidP="00177070">
            <w:pPr>
              <w:pStyle w:val="Tabellentext"/>
              <w:ind w:left="453" w:hanging="340"/>
              <w:rPr>
                <w:del w:id="1866" w:author="IQTIG" w:date="2020-04-28T19:37:00Z"/>
              </w:rPr>
            </w:pPr>
            <w:del w:id="1867" w:author="IQTIG" w:date="2020-04-28T19:37:00Z">
              <w:r>
                <w:delText>6 =</w:delText>
              </w:r>
              <w:r>
                <w:tab/>
                <w:delText>Undersensing</w:delText>
              </w:r>
            </w:del>
          </w:p>
          <w:p w14:paraId="2694092B" w14:textId="77777777" w:rsidR="000F0644" w:rsidRPr="00743DF3" w:rsidRDefault="007A0E5C" w:rsidP="00177070">
            <w:pPr>
              <w:pStyle w:val="Tabellentext"/>
              <w:ind w:left="453" w:hanging="340"/>
              <w:rPr>
                <w:del w:id="1868" w:author="IQTIG" w:date="2020-04-28T19:37:00Z"/>
              </w:rPr>
            </w:pPr>
            <w:del w:id="1869" w:author="IQTIG" w:date="2020-04-28T19:37:00Z">
              <w:r>
                <w:delText>7 =</w:delText>
              </w:r>
              <w:r>
                <w:tab/>
                <w:delText>Stimulationsverlust/​Reizschwellenanstieg</w:delText>
              </w:r>
            </w:del>
          </w:p>
          <w:p w14:paraId="18308436" w14:textId="77777777" w:rsidR="000F0644" w:rsidRPr="00743DF3" w:rsidRDefault="007A0E5C" w:rsidP="00177070">
            <w:pPr>
              <w:pStyle w:val="Tabellentext"/>
              <w:ind w:left="453" w:hanging="340"/>
              <w:rPr>
                <w:del w:id="1870" w:author="IQTIG" w:date="2020-04-28T19:37:00Z"/>
              </w:rPr>
            </w:pPr>
            <w:del w:id="1871" w:author="IQTIG" w:date="2020-04-28T19:37:00Z">
              <w:r>
                <w:delText>8 =</w:delText>
              </w:r>
              <w:r>
                <w:tab/>
                <w:delText>Infektion</w:delText>
              </w:r>
            </w:del>
          </w:p>
          <w:p w14:paraId="184CD5B0" w14:textId="77777777" w:rsidR="000F0644" w:rsidRPr="00743DF3" w:rsidRDefault="007A0E5C" w:rsidP="00177070">
            <w:pPr>
              <w:pStyle w:val="Tabellentext"/>
              <w:ind w:left="453" w:hanging="340"/>
              <w:rPr>
                <w:del w:id="1872" w:author="IQTIG" w:date="2020-04-28T19:37:00Z"/>
              </w:rPr>
            </w:pPr>
            <w:del w:id="1873" w:author="IQTIG" w:date="2020-04-28T19:37:00Z">
              <w:r>
                <w:delText>9 =</w:delText>
              </w:r>
              <w:r>
                <w:tab/>
                <w:delText>Myokardperforation</w:delText>
              </w:r>
            </w:del>
          </w:p>
          <w:p w14:paraId="7368126D" w14:textId="56AE7666" w:rsidR="000F0644" w:rsidRPr="00743DF3" w:rsidRDefault="007A0E5C" w:rsidP="00177070">
            <w:pPr>
              <w:pStyle w:val="Tabellentext"/>
              <w:ind w:left="453" w:hanging="340"/>
            </w:pPr>
            <w:del w:id="1874" w:author="IQTIG" w:date="2020-04-28T19:37:00Z">
              <w:r>
                <w:delText>99 =</w:delText>
              </w:r>
              <w:r>
                <w:tab/>
                <w:delText>sonstige</w:delText>
              </w:r>
            </w:del>
            <w:ins w:id="1875" w:author="IQTIG" w:date="2020-04-28T19:37:00Z">
              <w:r w:rsidR="00BC57C2">
                <w:t>s. Anhang: DefiAsonIndik</w:t>
              </w:r>
            </w:ins>
          </w:p>
        </w:tc>
        <w:tc>
          <w:tcPr>
            <w:tcW w:w="1328" w:type="pct"/>
          </w:tcPr>
          <w:p w14:paraId="7A97E56B" w14:textId="77777777" w:rsidR="000F0644" w:rsidRPr="00743DF3" w:rsidRDefault="00BC57C2" w:rsidP="000361A4">
            <w:pPr>
              <w:pStyle w:val="Tabellentext"/>
            </w:pPr>
            <w:r>
              <w:t>DEFIASONVOINDIK</w:t>
            </w:r>
          </w:p>
        </w:tc>
      </w:tr>
      <w:tr w:rsidR="00275B01" w:rsidRPr="00743DF3" w14:paraId="263281F2"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00E76373" w14:textId="7E0104C0" w:rsidR="000F0644" w:rsidRPr="00743DF3" w:rsidRDefault="007A0E5C" w:rsidP="000361A4">
            <w:pPr>
              <w:pStyle w:val="Tabellentext"/>
            </w:pPr>
            <w:del w:id="1876" w:author="IQTIG" w:date="2020-04-28T19:37:00Z">
              <w:r>
                <w:delText>33</w:delText>
              </w:r>
            </w:del>
            <w:ins w:id="1877" w:author="IQTIG" w:date="2020-04-28T19:37:00Z">
              <w:r w:rsidR="00BC57C2">
                <w:t>32</w:t>
              </w:r>
            </w:ins>
            <w:r w:rsidR="00BC57C2">
              <w:t>:B</w:t>
            </w:r>
          </w:p>
        </w:tc>
        <w:tc>
          <w:tcPr>
            <w:tcW w:w="1075" w:type="pct"/>
          </w:tcPr>
          <w:p w14:paraId="47DEF577" w14:textId="77777777" w:rsidR="000F0644" w:rsidRPr="00743DF3" w:rsidRDefault="00BC57C2" w:rsidP="000361A4">
            <w:pPr>
              <w:pStyle w:val="Tabellentext"/>
            </w:pPr>
            <w:r>
              <w:t>Problem</w:t>
            </w:r>
          </w:p>
        </w:tc>
        <w:tc>
          <w:tcPr>
            <w:tcW w:w="326" w:type="pct"/>
          </w:tcPr>
          <w:p w14:paraId="4F7BA308" w14:textId="77777777" w:rsidR="000F0644" w:rsidRPr="00743DF3" w:rsidRDefault="00BC57C2" w:rsidP="000361A4">
            <w:pPr>
              <w:pStyle w:val="Tabellentext"/>
            </w:pPr>
            <w:r>
              <w:t>K</w:t>
            </w:r>
          </w:p>
        </w:tc>
        <w:tc>
          <w:tcPr>
            <w:tcW w:w="1646" w:type="pct"/>
          </w:tcPr>
          <w:p w14:paraId="552A562D" w14:textId="77777777" w:rsidR="000F0644" w:rsidRPr="00743DF3" w:rsidRDefault="00BC57C2" w:rsidP="00177070">
            <w:pPr>
              <w:pStyle w:val="Tabellentext"/>
              <w:ind w:left="453" w:hanging="340"/>
            </w:pPr>
            <w:r>
              <w:t>s. Anhang: DefiAsonVeIndik</w:t>
            </w:r>
          </w:p>
        </w:tc>
        <w:tc>
          <w:tcPr>
            <w:tcW w:w="1328" w:type="pct"/>
          </w:tcPr>
          <w:p w14:paraId="5438E83E" w14:textId="77777777" w:rsidR="000F0644" w:rsidRPr="00743DF3" w:rsidRDefault="00BC57C2" w:rsidP="000361A4">
            <w:pPr>
              <w:pStyle w:val="Tabellentext"/>
            </w:pPr>
            <w:r>
              <w:t>DEFIASONVEINDIK</w:t>
            </w:r>
          </w:p>
        </w:tc>
      </w:tr>
      <w:tr w:rsidR="00275B01" w:rsidRPr="00743DF3" w14:paraId="41C0AA04"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7AAFD835" w14:textId="08202C3F" w:rsidR="000F0644" w:rsidRPr="00743DF3" w:rsidRDefault="007A0E5C" w:rsidP="000361A4">
            <w:pPr>
              <w:pStyle w:val="Tabellentext"/>
            </w:pPr>
            <w:del w:id="1878" w:author="IQTIG" w:date="2020-04-28T19:37:00Z">
              <w:r>
                <w:delText>39</w:delText>
              </w:r>
            </w:del>
            <w:ins w:id="1879" w:author="IQTIG" w:date="2020-04-28T19:37:00Z">
              <w:r w:rsidR="00BC57C2">
                <w:t>38</w:t>
              </w:r>
            </w:ins>
            <w:r w:rsidR="00BC57C2">
              <w:t>:B</w:t>
            </w:r>
          </w:p>
        </w:tc>
        <w:tc>
          <w:tcPr>
            <w:tcW w:w="1075" w:type="pct"/>
          </w:tcPr>
          <w:p w14:paraId="47066B67" w14:textId="77777777" w:rsidR="000F0644" w:rsidRPr="00743DF3" w:rsidRDefault="00BC57C2" w:rsidP="000361A4">
            <w:pPr>
              <w:pStyle w:val="Tabellentext"/>
            </w:pPr>
            <w:r>
              <w:t>Problem</w:t>
            </w:r>
          </w:p>
        </w:tc>
        <w:tc>
          <w:tcPr>
            <w:tcW w:w="326" w:type="pct"/>
          </w:tcPr>
          <w:p w14:paraId="5C533BE3" w14:textId="77777777" w:rsidR="000F0644" w:rsidRPr="00743DF3" w:rsidRDefault="00BC57C2" w:rsidP="000361A4">
            <w:pPr>
              <w:pStyle w:val="Tabellentext"/>
            </w:pPr>
            <w:r>
              <w:t>K</w:t>
            </w:r>
          </w:p>
        </w:tc>
        <w:tc>
          <w:tcPr>
            <w:tcW w:w="1646" w:type="pct"/>
          </w:tcPr>
          <w:p w14:paraId="554E0EFA" w14:textId="77777777" w:rsidR="000F0644" w:rsidRPr="00743DF3" w:rsidRDefault="007A0E5C" w:rsidP="00177070">
            <w:pPr>
              <w:pStyle w:val="Tabellentext"/>
              <w:ind w:left="453" w:hanging="340"/>
              <w:rPr>
                <w:del w:id="1880" w:author="IQTIG" w:date="2020-04-28T19:37:00Z"/>
              </w:rPr>
            </w:pPr>
            <w:del w:id="1881" w:author="IQTIG" w:date="2020-04-28T19:37:00Z">
              <w:r>
                <w:delText>0 =</w:delText>
              </w:r>
              <w:r>
                <w:tab/>
                <w:delText>Systemumstellung</w:delText>
              </w:r>
            </w:del>
          </w:p>
          <w:p w14:paraId="2EA17F76" w14:textId="77777777" w:rsidR="000F0644" w:rsidRPr="00743DF3" w:rsidRDefault="007A0E5C" w:rsidP="00177070">
            <w:pPr>
              <w:pStyle w:val="Tabellentext"/>
              <w:ind w:left="453" w:hanging="340"/>
              <w:rPr>
                <w:del w:id="1882" w:author="IQTIG" w:date="2020-04-28T19:37:00Z"/>
              </w:rPr>
            </w:pPr>
            <w:del w:id="1883" w:author="IQTIG" w:date="2020-04-28T19:37:00Z">
              <w:r>
                <w:delText>1 =</w:delText>
              </w:r>
              <w:r>
                <w:tab/>
                <w:delText>Dislokation</w:delText>
              </w:r>
            </w:del>
          </w:p>
          <w:p w14:paraId="04A3A843" w14:textId="77777777" w:rsidR="000F0644" w:rsidRPr="00743DF3" w:rsidRDefault="007A0E5C" w:rsidP="00177070">
            <w:pPr>
              <w:pStyle w:val="Tabellentext"/>
              <w:ind w:left="453" w:hanging="340"/>
              <w:rPr>
                <w:del w:id="1884" w:author="IQTIG" w:date="2020-04-28T19:37:00Z"/>
              </w:rPr>
            </w:pPr>
            <w:del w:id="1885" w:author="IQTIG" w:date="2020-04-28T19:37:00Z">
              <w:r>
                <w:delText>2 =</w:delText>
              </w:r>
              <w:r>
                <w:tab/>
                <w:delText>Sondenbruch/​Isolationsdefekt</w:delText>
              </w:r>
            </w:del>
          </w:p>
          <w:p w14:paraId="157AD661" w14:textId="77777777" w:rsidR="000F0644" w:rsidRPr="00743DF3" w:rsidRDefault="007A0E5C" w:rsidP="00177070">
            <w:pPr>
              <w:pStyle w:val="Tabellentext"/>
              <w:ind w:left="453" w:hanging="340"/>
              <w:rPr>
                <w:del w:id="1886" w:author="IQTIG" w:date="2020-04-28T19:37:00Z"/>
              </w:rPr>
            </w:pPr>
            <w:del w:id="1887" w:author="IQTIG" w:date="2020-04-28T19:37:00Z">
              <w:r>
                <w:delText>3 =</w:delText>
              </w:r>
              <w:r>
                <w:tab/>
                <w:delText>fehlerhafte Konnektion</w:delText>
              </w:r>
            </w:del>
          </w:p>
          <w:p w14:paraId="247EF805" w14:textId="77777777" w:rsidR="000F0644" w:rsidRPr="00743DF3" w:rsidRDefault="007A0E5C" w:rsidP="00177070">
            <w:pPr>
              <w:pStyle w:val="Tabellentext"/>
              <w:ind w:left="453" w:hanging="340"/>
              <w:rPr>
                <w:del w:id="1888" w:author="IQTIG" w:date="2020-04-28T19:37:00Z"/>
              </w:rPr>
            </w:pPr>
            <w:del w:id="1889" w:author="IQTIG" w:date="2020-04-28T19:37:00Z">
              <w:r>
                <w:delText>4 =</w:delText>
              </w:r>
              <w:r>
                <w:tab/>
                <w:delText>Zwerchfellzucken oder Pectoraliszucken</w:delText>
              </w:r>
            </w:del>
          </w:p>
          <w:p w14:paraId="35FD94CF" w14:textId="77777777" w:rsidR="000F0644" w:rsidRPr="00743DF3" w:rsidRDefault="007A0E5C" w:rsidP="00177070">
            <w:pPr>
              <w:pStyle w:val="Tabellentext"/>
              <w:ind w:left="453" w:hanging="340"/>
              <w:rPr>
                <w:del w:id="1890" w:author="IQTIG" w:date="2020-04-28T19:37:00Z"/>
              </w:rPr>
            </w:pPr>
            <w:del w:id="1891" w:author="IQTIG" w:date="2020-04-28T19:37:00Z">
              <w:r>
                <w:delText>5 =</w:delText>
              </w:r>
              <w:r>
                <w:tab/>
                <w:delText>Oversensing</w:delText>
              </w:r>
            </w:del>
          </w:p>
          <w:p w14:paraId="5C429D7E" w14:textId="77777777" w:rsidR="000F0644" w:rsidRPr="00743DF3" w:rsidRDefault="007A0E5C" w:rsidP="00177070">
            <w:pPr>
              <w:pStyle w:val="Tabellentext"/>
              <w:ind w:left="453" w:hanging="340"/>
              <w:rPr>
                <w:del w:id="1892" w:author="IQTIG" w:date="2020-04-28T19:37:00Z"/>
              </w:rPr>
            </w:pPr>
            <w:del w:id="1893" w:author="IQTIG" w:date="2020-04-28T19:37:00Z">
              <w:r>
                <w:delText>6 =</w:delText>
              </w:r>
              <w:r>
                <w:tab/>
                <w:delText>Undersensing</w:delText>
              </w:r>
            </w:del>
          </w:p>
          <w:p w14:paraId="02A0D1E1" w14:textId="77777777" w:rsidR="000F0644" w:rsidRPr="00743DF3" w:rsidRDefault="007A0E5C" w:rsidP="00177070">
            <w:pPr>
              <w:pStyle w:val="Tabellentext"/>
              <w:ind w:left="453" w:hanging="340"/>
              <w:rPr>
                <w:del w:id="1894" w:author="IQTIG" w:date="2020-04-28T19:37:00Z"/>
              </w:rPr>
            </w:pPr>
            <w:del w:id="1895" w:author="IQTIG" w:date="2020-04-28T19:37:00Z">
              <w:r>
                <w:delText>7 =</w:delText>
              </w:r>
              <w:r>
                <w:tab/>
                <w:delText>Stimulationsverlust/​Reizschwellenanstieg</w:delText>
              </w:r>
            </w:del>
          </w:p>
          <w:p w14:paraId="6EA055D0" w14:textId="77777777" w:rsidR="000F0644" w:rsidRPr="00743DF3" w:rsidRDefault="007A0E5C" w:rsidP="00177070">
            <w:pPr>
              <w:pStyle w:val="Tabellentext"/>
              <w:ind w:left="453" w:hanging="340"/>
              <w:rPr>
                <w:del w:id="1896" w:author="IQTIG" w:date="2020-04-28T19:37:00Z"/>
              </w:rPr>
            </w:pPr>
            <w:del w:id="1897" w:author="IQTIG" w:date="2020-04-28T19:37:00Z">
              <w:r>
                <w:delText>8 =</w:delText>
              </w:r>
              <w:r>
                <w:tab/>
                <w:delText>Infektion</w:delText>
              </w:r>
            </w:del>
          </w:p>
          <w:p w14:paraId="18090BCC" w14:textId="77777777" w:rsidR="000F0644" w:rsidRPr="00743DF3" w:rsidRDefault="007A0E5C" w:rsidP="00177070">
            <w:pPr>
              <w:pStyle w:val="Tabellentext"/>
              <w:ind w:left="453" w:hanging="340"/>
              <w:rPr>
                <w:del w:id="1898" w:author="IQTIG" w:date="2020-04-28T19:37:00Z"/>
              </w:rPr>
            </w:pPr>
            <w:del w:id="1899" w:author="IQTIG" w:date="2020-04-28T19:37:00Z">
              <w:r>
                <w:delText>9 =</w:delText>
              </w:r>
              <w:r>
                <w:tab/>
                <w:delText>Myokardperforation</w:delText>
              </w:r>
            </w:del>
          </w:p>
          <w:p w14:paraId="002D5BC5" w14:textId="2E1645A3" w:rsidR="000F0644" w:rsidRPr="00743DF3" w:rsidRDefault="007A0E5C" w:rsidP="00177070">
            <w:pPr>
              <w:pStyle w:val="Tabellentext"/>
              <w:ind w:left="453" w:hanging="340"/>
            </w:pPr>
            <w:del w:id="1900" w:author="IQTIG" w:date="2020-04-28T19:37:00Z">
              <w:r>
                <w:delText>99 =</w:delText>
              </w:r>
              <w:r>
                <w:tab/>
                <w:delText>sonstige</w:delText>
              </w:r>
            </w:del>
            <w:ins w:id="1901" w:author="IQTIG" w:date="2020-04-28T19:37:00Z">
              <w:r w:rsidR="00BC57C2">
                <w:t>s. Anhang: DefiAsonIndik</w:t>
              </w:r>
            </w:ins>
          </w:p>
        </w:tc>
        <w:tc>
          <w:tcPr>
            <w:tcW w:w="1328" w:type="pct"/>
          </w:tcPr>
          <w:p w14:paraId="6726420C" w14:textId="77777777" w:rsidR="000F0644" w:rsidRPr="00743DF3" w:rsidRDefault="00BC57C2" w:rsidP="000361A4">
            <w:pPr>
              <w:pStyle w:val="Tabellentext"/>
            </w:pPr>
            <w:r>
              <w:t>DEFIASONVE2INDIK</w:t>
            </w:r>
          </w:p>
        </w:tc>
      </w:tr>
      <w:tr w:rsidR="00275B01" w:rsidRPr="00743DF3" w14:paraId="40A15F3D"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174733A6" w14:textId="277A3E5B" w:rsidR="000F0644" w:rsidRPr="00743DF3" w:rsidRDefault="007A0E5C" w:rsidP="000361A4">
            <w:pPr>
              <w:pStyle w:val="Tabellentext"/>
            </w:pPr>
            <w:del w:id="1902" w:author="IQTIG" w:date="2020-04-28T19:37:00Z">
              <w:r>
                <w:delText>45</w:delText>
              </w:r>
            </w:del>
            <w:ins w:id="1903" w:author="IQTIG" w:date="2020-04-28T19:37:00Z">
              <w:r w:rsidR="00BC57C2">
                <w:t>44</w:t>
              </w:r>
            </w:ins>
            <w:r w:rsidR="00BC57C2">
              <w:t>:B</w:t>
            </w:r>
          </w:p>
        </w:tc>
        <w:tc>
          <w:tcPr>
            <w:tcW w:w="1075" w:type="pct"/>
          </w:tcPr>
          <w:p w14:paraId="219512C4" w14:textId="77777777" w:rsidR="000F0644" w:rsidRPr="00743DF3" w:rsidRDefault="00BC57C2" w:rsidP="000361A4">
            <w:pPr>
              <w:pStyle w:val="Tabellentext"/>
            </w:pPr>
            <w:r>
              <w:t>Problem</w:t>
            </w:r>
          </w:p>
        </w:tc>
        <w:tc>
          <w:tcPr>
            <w:tcW w:w="326" w:type="pct"/>
          </w:tcPr>
          <w:p w14:paraId="6EFDAA2A" w14:textId="77777777" w:rsidR="000F0644" w:rsidRPr="00743DF3" w:rsidRDefault="00BC57C2" w:rsidP="000361A4">
            <w:pPr>
              <w:pStyle w:val="Tabellentext"/>
            </w:pPr>
            <w:r>
              <w:t>K</w:t>
            </w:r>
          </w:p>
        </w:tc>
        <w:tc>
          <w:tcPr>
            <w:tcW w:w="1646" w:type="pct"/>
          </w:tcPr>
          <w:p w14:paraId="17B6EF1F" w14:textId="77777777" w:rsidR="000F0644" w:rsidRPr="00743DF3" w:rsidRDefault="007A0E5C" w:rsidP="00177070">
            <w:pPr>
              <w:pStyle w:val="Tabellentext"/>
              <w:ind w:left="453" w:hanging="340"/>
              <w:rPr>
                <w:del w:id="1904" w:author="IQTIG" w:date="2020-04-28T19:37:00Z"/>
              </w:rPr>
            </w:pPr>
            <w:del w:id="1905" w:author="IQTIG" w:date="2020-04-28T19:37:00Z">
              <w:r>
                <w:delText>0 =</w:delText>
              </w:r>
              <w:r>
                <w:tab/>
                <w:delText>Systemumstellung</w:delText>
              </w:r>
            </w:del>
          </w:p>
          <w:p w14:paraId="6000255E" w14:textId="77777777" w:rsidR="000F0644" w:rsidRPr="00743DF3" w:rsidRDefault="007A0E5C" w:rsidP="00177070">
            <w:pPr>
              <w:pStyle w:val="Tabellentext"/>
              <w:ind w:left="453" w:hanging="340"/>
              <w:rPr>
                <w:del w:id="1906" w:author="IQTIG" w:date="2020-04-28T19:37:00Z"/>
              </w:rPr>
            </w:pPr>
            <w:del w:id="1907" w:author="IQTIG" w:date="2020-04-28T19:37:00Z">
              <w:r>
                <w:delText>1 =</w:delText>
              </w:r>
              <w:r>
                <w:tab/>
                <w:delText>Dislokation</w:delText>
              </w:r>
            </w:del>
          </w:p>
          <w:p w14:paraId="00A66E54" w14:textId="77777777" w:rsidR="000F0644" w:rsidRPr="00743DF3" w:rsidRDefault="007A0E5C" w:rsidP="00177070">
            <w:pPr>
              <w:pStyle w:val="Tabellentext"/>
              <w:ind w:left="453" w:hanging="340"/>
              <w:rPr>
                <w:del w:id="1908" w:author="IQTIG" w:date="2020-04-28T19:37:00Z"/>
              </w:rPr>
            </w:pPr>
            <w:del w:id="1909" w:author="IQTIG" w:date="2020-04-28T19:37:00Z">
              <w:r>
                <w:delText>2 =</w:delText>
              </w:r>
              <w:r>
                <w:tab/>
                <w:delText>Sondenbruch/​Isolationsdefekt</w:delText>
              </w:r>
            </w:del>
          </w:p>
          <w:p w14:paraId="0BE34491" w14:textId="77777777" w:rsidR="000F0644" w:rsidRPr="00743DF3" w:rsidRDefault="007A0E5C" w:rsidP="00177070">
            <w:pPr>
              <w:pStyle w:val="Tabellentext"/>
              <w:ind w:left="453" w:hanging="340"/>
              <w:rPr>
                <w:del w:id="1910" w:author="IQTIG" w:date="2020-04-28T19:37:00Z"/>
              </w:rPr>
            </w:pPr>
            <w:del w:id="1911" w:author="IQTIG" w:date="2020-04-28T19:37:00Z">
              <w:r>
                <w:delText>3 =</w:delText>
              </w:r>
              <w:r>
                <w:tab/>
                <w:delText>fehlerhafte Konnektion</w:delText>
              </w:r>
            </w:del>
          </w:p>
          <w:p w14:paraId="28CA1D0F" w14:textId="77777777" w:rsidR="000F0644" w:rsidRPr="00743DF3" w:rsidRDefault="007A0E5C" w:rsidP="00177070">
            <w:pPr>
              <w:pStyle w:val="Tabellentext"/>
              <w:ind w:left="453" w:hanging="340"/>
              <w:rPr>
                <w:del w:id="1912" w:author="IQTIG" w:date="2020-04-28T19:37:00Z"/>
              </w:rPr>
            </w:pPr>
            <w:del w:id="1913" w:author="IQTIG" w:date="2020-04-28T19:37:00Z">
              <w:r>
                <w:delText>4 =</w:delText>
              </w:r>
              <w:r>
                <w:tab/>
                <w:delText>Zwerchfellzucken oder Pectoraliszucken</w:delText>
              </w:r>
            </w:del>
          </w:p>
          <w:p w14:paraId="6CC99822" w14:textId="77777777" w:rsidR="000F0644" w:rsidRPr="00743DF3" w:rsidRDefault="007A0E5C" w:rsidP="00177070">
            <w:pPr>
              <w:pStyle w:val="Tabellentext"/>
              <w:ind w:left="453" w:hanging="340"/>
              <w:rPr>
                <w:del w:id="1914" w:author="IQTIG" w:date="2020-04-28T19:37:00Z"/>
              </w:rPr>
            </w:pPr>
            <w:del w:id="1915" w:author="IQTIG" w:date="2020-04-28T19:37:00Z">
              <w:r>
                <w:delText>5 =</w:delText>
              </w:r>
              <w:r>
                <w:tab/>
                <w:delText>Oversensing</w:delText>
              </w:r>
            </w:del>
          </w:p>
          <w:p w14:paraId="0CDE4415" w14:textId="77777777" w:rsidR="000F0644" w:rsidRPr="00743DF3" w:rsidRDefault="007A0E5C" w:rsidP="00177070">
            <w:pPr>
              <w:pStyle w:val="Tabellentext"/>
              <w:ind w:left="453" w:hanging="340"/>
              <w:rPr>
                <w:del w:id="1916" w:author="IQTIG" w:date="2020-04-28T19:37:00Z"/>
              </w:rPr>
            </w:pPr>
            <w:del w:id="1917" w:author="IQTIG" w:date="2020-04-28T19:37:00Z">
              <w:r>
                <w:delText>6 =</w:delText>
              </w:r>
              <w:r>
                <w:tab/>
                <w:delText>Undersensing</w:delText>
              </w:r>
            </w:del>
          </w:p>
          <w:p w14:paraId="45E68EE7" w14:textId="77777777" w:rsidR="000F0644" w:rsidRPr="00743DF3" w:rsidRDefault="007A0E5C" w:rsidP="00177070">
            <w:pPr>
              <w:pStyle w:val="Tabellentext"/>
              <w:ind w:left="453" w:hanging="340"/>
              <w:rPr>
                <w:del w:id="1918" w:author="IQTIG" w:date="2020-04-28T19:37:00Z"/>
              </w:rPr>
            </w:pPr>
            <w:del w:id="1919" w:author="IQTIG" w:date="2020-04-28T19:37:00Z">
              <w:r>
                <w:delText>7 =</w:delText>
              </w:r>
              <w:r>
                <w:tab/>
                <w:delText>Stimulationsverlust/​Reizschwellenanstieg</w:delText>
              </w:r>
            </w:del>
          </w:p>
          <w:p w14:paraId="39051361" w14:textId="77777777" w:rsidR="000F0644" w:rsidRPr="00743DF3" w:rsidRDefault="007A0E5C" w:rsidP="00177070">
            <w:pPr>
              <w:pStyle w:val="Tabellentext"/>
              <w:ind w:left="453" w:hanging="340"/>
              <w:rPr>
                <w:del w:id="1920" w:author="IQTIG" w:date="2020-04-28T19:37:00Z"/>
              </w:rPr>
            </w:pPr>
            <w:del w:id="1921" w:author="IQTIG" w:date="2020-04-28T19:37:00Z">
              <w:r>
                <w:delText>8 =</w:delText>
              </w:r>
              <w:r>
                <w:tab/>
                <w:delText>Infektion</w:delText>
              </w:r>
            </w:del>
          </w:p>
          <w:p w14:paraId="12C53374" w14:textId="77777777" w:rsidR="000F0644" w:rsidRPr="00743DF3" w:rsidRDefault="007A0E5C" w:rsidP="00177070">
            <w:pPr>
              <w:pStyle w:val="Tabellentext"/>
              <w:ind w:left="453" w:hanging="340"/>
              <w:rPr>
                <w:del w:id="1922" w:author="IQTIG" w:date="2020-04-28T19:37:00Z"/>
              </w:rPr>
            </w:pPr>
            <w:del w:id="1923" w:author="IQTIG" w:date="2020-04-28T19:37:00Z">
              <w:r>
                <w:delText>9 =</w:delText>
              </w:r>
              <w:r>
                <w:tab/>
                <w:delText>Myokardperforation</w:delText>
              </w:r>
            </w:del>
          </w:p>
          <w:p w14:paraId="1475F99B" w14:textId="325399FF" w:rsidR="000F0644" w:rsidRPr="00743DF3" w:rsidRDefault="007A0E5C" w:rsidP="00177070">
            <w:pPr>
              <w:pStyle w:val="Tabellentext"/>
              <w:ind w:left="453" w:hanging="340"/>
            </w:pPr>
            <w:del w:id="1924" w:author="IQTIG" w:date="2020-04-28T19:37:00Z">
              <w:r>
                <w:delText>99 =</w:delText>
              </w:r>
              <w:r>
                <w:tab/>
                <w:delText>sonstige</w:delText>
              </w:r>
            </w:del>
            <w:ins w:id="1925" w:author="IQTIG" w:date="2020-04-28T19:37:00Z">
              <w:r w:rsidR="00BC57C2">
                <w:t>s. Anhang: DefiAsonIndik</w:t>
              </w:r>
            </w:ins>
          </w:p>
        </w:tc>
        <w:tc>
          <w:tcPr>
            <w:tcW w:w="1328" w:type="pct"/>
          </w:tcPr>
          <w:p w14:paraId="0CF57BF7" w14:textId="77777777" w:rsidR="000F0644" w:rsidRPr="00743DF3" w:rsidRDefault="00BC57C2" w:rsidP="000361A4">
            <w:pPr>
              <w:pStyle w:val="Tabellentext"/>
            </w:pPr>
            <w:r>
              <w:t>DEFIASONVE3INDIK</w:t>
            </w:r>
          </w:p>
        </w:tc>
      </w:tr>
      <w:tr w:rsidR="00275B01" w:rsidRPr="00743DF3" w14:paraId="1EC78714"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09CF7CF5" w14:textId="4C478F99" w:rsidR="000F0644" w:rsidRPr="00743DF3" w:rsidRDefault="007A0E5C" w:rsidP="000361A4">
            <w:pPr>
              <w:pStyle w:val="Tabellentext"/>
            </w:pPr>
            <w:del w:id="1926" w:author="IQTIG" w:date="2020-04-28T19:37:00Z">
              <w:r>
                <w:delText>51</w:delText>
              </w:r>
            </w:del>
            <w:ins w:id="1927" w:author="IQTIG" w:date="2020-04-28T19:37:00Z">
              <w:r w:rsidR="00BC57C2">
                <w:t>50</w:t>
              </w:r>
            </w:ins>
            <w:r w:rsidR="00BC57C2">
              <w:t>:B</w:t>
            </w:r>
          </w:p>
        </w:tc>
        <w:tc>
          <w:tcPr>
            <w:tcW w:w="1075" w:type="pct"/>
          </w:tcPr>
          <w:p w14:paraId="77F975A7" w14:textId="77777777" w:rsidR="000F0644" w:rsidRPr="00743DF3" w:rsidRDefault="00BC57C2" w:rsidP="000361A4">
            <w:pPr>
              <w:pStyle w:val="Tabellentext"/>
            </w:pPr>
            <w:r>
              <w:t>Problem</w:t>
            </w:r>
          </w:p>
        </w:tc>
        <w:tc>
          <w:tcPr>
            <w:tcW w:w="326" w:type="pct"/>
          </w:tcPr>
          <w:p w14:paraId="38237FC7" w14:textId="77777777" w:rsidR="000F0644" w:rsidRPr="00743DF3" w:rsidRDefault="00BC57C2" w:rsidP="000361A4">
            <w:pPr>
              <w:pStyle w:val="Tabellentext"/>
            </w:pPr>
            <w:r>
              <w:t>K</w:t>
            </w:r>
          </w:p>
        </w:tc>
        <w:tc>
          <w:tcPr>
            <w:tcW w:w="1646" w:type="pct"/>
          </w:tcPr>
          <w:p w14:paraId="44E9D5BA" w14:textId="77777777" w:rsidR="000F0644" w:rsidRPr="00743DF3" w:rsidRDefault="00BC57C2" w:rsidP="00177070">
            <w:pPr>
              <w:pStyle w:val="Tabellentext"/>
              <w:ind w:left="453" w:hanging="340"/>
            </w:pPr>
            <w:r>
              <w:t>0 =</w:t>
            </w:r>
            <w:r>
              <w:tab/>
              <w:t>Systemumstellung</w:t>
            </w:r>
          </w:p>
          <w:p w14:paraId="59B911A4" w14:textId="77777777" w:rsidR="000F0644" w:rsidRPr="00743DF3" w:rsidRDefault="00BC57C2" w:rsidP="00177070">
            <w:pPr>
              <w:pStyle w:val="Tabellentext"/>
              <w:ind w:left="453" w:hanging="340"/>
            </w:pPr>
            <w:r>
              <w:t>1 =</w:t>
            </w:r>
            <w:r>
              <w:tab/>
              <w:t>Dislokation</w:t>
            </w:r>
          </w:p>
          <w:p w14:paraId="2BE6AEF3" w14:textId="77777777" w:rsidR="000F0644" w:rsidRPr="00743DF3" w:rsidRDefault="00BC57C2" w:rsidP="00177070">
            <w:pPr>
              <w:pStyle w:val="Tabellentext"/>
              <w:ind w:left="453" w:hanging="340"/>
            </w:pPr>
            <w:r>
              <w:t>2 =</w:t>
            </w:r>
            <w:r>
              <w:tab/>
              <w:t>Sondenbruch/​Isolationsdefekt</w:t>
            </w:r>
          </w:p>
          <w:p w14:paraId="4BD2691B" w14:textId="77777777" w:rsidR="000F0644" w:rsidRPr="00743DF3" w:rsidRDefault="00BC57C2" w:rsidP="00177070">
            <w:pPr>
              <w:pStyle w:val="Tabellentext"/>
              <w:ind w:left="453" w:hanging="340"/>
            </w:pPr>
            <w:r>
              <w:t>3 =</w:t>
            </w:r>
            <w:r>
              <w:tab/>
              <w:t>fehlerhafte Konnektion</w:t>
            </w:r>
          </w:p>
          <w:p w14:paraId="62171FED" w14:textId="77777777" w:rsidR="000F0644" w:rsidRPr="00743DF3" w:rsidRDefault="00BC57C2" w:rsidP="00177070">
            <w:pPr>
              <w:pStyle w:val="Tabellentext"/>
              <w:ind w:left="453" w:hanging="340"/>
            </w:pPr>
            <w:r>
              <w:t>4 =</w:t>
            </w:r>
            <w:r>
              <w:tab/>
              <w:t>Infektion</w:t>
            </w:r>
          </w:p>
          <w:p w14:paraId="2C30AF40" w14:textId="77777777" w:rsidR="000F0644" w:rsidRPr="00743DF3" w:rsidRDefault="00BC57C2" w:rsidP="00177070">
            <w:pPr>
              <w:pStyle w:val="Tabellentext"/>
              <w:ind w:left="453" w:hanging="340"/>
            </w:pPr>
            <w:r>
              <w:t>5 =</w:t>
            </w:r>
            <w:r>
              <w:tab/>
              <w:t>Myokardperforation</w:t>
            </w:r>
          </w:p>
          <w:p w14:paraId="62BFF028" w14:textId="77777777" w:rsidR="000F0644" w:rsidRPr="00743DF3" w:rsidRDefault="00BC57C2" w:rsidP="00177070">
            <w:pPr>
              <w:pStyle w:val="Tabellentext"/>
              <w:ind w:left="453" w:hanging="340"/>
            </w:pPr>
            <w:r>
              <w:t>6 =</w:t>
            </w:r>
            <w:r>
              <w:tab/>
              <w:t>ineffektive Defibrillation</w:t>
            </w:r>
          </w:p>
          <w:p w14:paraId="786D1A6D" w14:textId="77777777" w:rsidR="000F0644" w:rsidRPr="00743DF3" w:rsidRDefault="00BC57C2" w:rsidP="00177070">
            <w:pPr>
              <w:pStyle w:val="Tabellentext"/>
              <w:ind w:left="453" w:hanging="340"/>
              <w:rPr>
                <w:ins w:id="1928" w:author="IQTIG" w:date="2020-04-28T19:37:00Z"/>
              </w:rPr>
            </w:pPr>
            <w:ins w:id="1929" w:author="IQTIG" w:date="2020-04-28T19:37:00Z">
              <w:r>
                <w:t>7 =</w:t>
              </w:r>
              <w:r>
                <w:tab/>
                <w:t>Rückruf/​Sicherheitswarnung</w:t>
              </w:r>
            </w:ins>
          </w:p>
          <w:p w14:paraId="0C9BB705" w14:textId="77777777" w:rsidR="000F0644" w:rsidRPr="00743DF3" w:rsidRDefault="00BC57C2" w:rsidP="00177070">
            <w:pPr>
              <w:pStyle w:val="Tabellentext"/>
              <w:ind w:left="453" w:hanging="340"/>
              <w:rPr>
                <w:ins w:id="1930" w:author="IQTIG" w:date="2020-04-28T19:37:00Z"/>
              </w:rPr>
            </w:pPr>
            <w:ins w:id="1931" w:author="IQTIG" w:date="2020-04-28T19:37:00Z">
              <w:r>
                <w:t>8 =</w:t>
              </w:r>
              <w:r>
                <w:tab/>
                <w:t>wachstumsbedingte Sondenrevision</w:t>
              </w:r>
            </w:ins>
          </w:p>
          <w:p w14:paraId="4CC8F230" w14:textId="77777777" w:rsidR="000F0644" w:rsidRPr="00743DF3" w:rsidRDefault="00BC57C2" w:rsidP="00177070">
            <w:pPr>
              <w:pStyle w:val="Tabellentext"/>
              <w:ind w:left="453" w:hanging="340"/>
            </w:pPr>
            <w:r>
              <w:t>9 =</w:t>
            </w:r>
            <w:r>
              <w:tab/>
              <w:t>sonstige</w:t>
            </w:r>
          </w:p>
        </w:tc>
        <w:tc>
          <w:tcPr>
            <w:tcW w:w="1328" w:type="pct"/>
          </w:tcPr>
          <w:p w14:paraId="53FFFE31" w14:textId="77777777" w:rsidR="000F0644" w:rsidRPr="00743DF3" w:rsidRDefault="00BC57C2" w:rsidP="000361A4">
            <w:pPr>
              <w:pStyle w:val="Tabellentext"/>
            </w:pPr>
            <w:r>
              <w:t>DEFIASONANDINDIK</w:t>
            </w:r>
          </w:p>
        </w:tc>
      </w:tr>
      <w:tr w:rsidR="00275B01" w:rsidRPr="00743DF3" w14:paraId="7DF66B02"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6795C59B" w14:textId="705CB0C1" w:rsidR="000F0644" w:rsidRPr="00743DF3" w:rsidRDefault="007A0E5C" w:rsidP="000361A4">
            <w:pPr>
              <w:pStyle w:val="Tabellentext"/>
            </w:pPr>
            <w:del w:id="1932" w:author="IQTIG" w:date="2020-04-28T19:37:00Z">
              <w:r>
                <w:delText>58</w:delText>
              </w:r>
            </w:del>
            <w:ins w:id="1933" w:author="IQTIG" w:date="2020-04-28T19:37:00Z">
              <w:r w:rsidR="00BC57C2">
                <w:t>57</w:t>
              </w:r>
            </w:ins>
            <w:r w:rsidR="00BC57C2">
              <w:t>:B</w:t>
            </w:r>
          </w:p>
        </w:tc>
        <w:tc>
          <w:tcPr>
            <w:tcW w:w="1075" w:type="pct"/>
          </w:tcPr>
          <w:p w14:paraId="77CAC61D" w14:textId="77777777" w:rsidR="000F0644" w:rsidRPr="00743DF3" w:rsidRDefault="00BC57C2" w:rsidP="000361A4">
            <w:pPr>
              <w:pStyle w:val="Tabellentext"/>
            </w:pPr>
            <w:r>
              <w:t>Entlassungsgrund</w:t>
            </w:r>
          </w:p>
        </w:tc>
        <w:tc>
          <w:tcPr>
            <w:tcW w:w="326" w:type="pct"/>
          </w:tcPr>
          <w:p w14:paraId="391F3B93" w14:textId="77777777" w:rsidR="000F0644" w:rsidRPr="00743DF3" w:rsidRDefault="00BC57C2" w:rsidP="000361A4">
            <w:pPr>
              <w:pStyle w:val="Tabellentext"/>
            </w:pPr>
            <w:r>
              <w:t>M</w:t>
            </w:r>
          </w:p>
        </w:tc>
        <w:tc>
          <w:tcPr>
            <w:tcW w:w="1646" w:type="pct"/>
          </w:tcPr>
          <w:p w14:paraId="7E3D45BF" w14:textId="77777777" w:rsidR="000F0644" w:rsidRPr="00743DF3" w:rsidRDefault="00BC57C2" w:rsidP="00177070">
            <w:pPr>
              <w:pStyle w:val="Tabellentext"/>
              <w:ind w:left="453" w:hanging="340"/>
            </w:pPr>
            <w:r>
              <w:t>s. Anhang: EntlGrund</w:t>
            </w:r>
          </w:p>
        </w:tc>
        <w:tc>
          <w:tcPr>
            <w:tcW w:w="1328" w:type="pct"/>
          </w:tcPr>
          <w:p w14:paraId="0FA9BE4E" w14:textId="77777777" w:rsidR="000F0644" w:rsidRPr="00743DF3" w:rsidRDefault="00BC57C2" w:rsidP="000361A4">
            <w:pPr>
              <w:pStyle w:val="Tabellentext"/>
            </w:pPr>
            <w:r>
              <w:t>ENTLGRUND</w:t>
            </w:r>
          </w:p>
        </w:tc>
      </w:tr>
    </w:tbl>
    <w:p w14:paraId="7174202A" w14:textId="77777777" w:rsidR="00B864C8" w:rsidRDefault="00B864C8">
      <w:pPr>
        <w:sectPr w:rsidR="00B864C8" w:rsidSect="00163BAC">
          <w:headerReference w:type="even" r:id="rId107"/>
          <w:headerReference w:type="default" r:id="rId108"/>
          <w:footerReference w:type="even" r:id="rId109"/>
          <w:footerReference w:type="default" r:id="rId110"/>
          <w:headerReference w:type="first" r:id="rId111"/>
          <w:footerReference w:type="first" r:id="rId112"/>
          <w:pgSz w:w="11906" w:h="16838"/>
          <w:pgMar w:top="1418" w:right="1134" w:bottom="1418" w:left="1701" w:header="454" w:footer="737" w:gutter="0"/>
          <w:cols w:space="708"/>
          <w:docGrid w:linePitch="360"/>
        </w:sectPr>
      </w:pPr>
    </w:p>
    <w:p w14:paraId="0F02CF97" w14:textId="77777777" w:rsidR="0094520C" w:rsidRDefault="00BC57C2" w:rsidP="0094520C">
      <w:pPr>
        <w:pStyle w:val="Absatzberschriftebene2nurinNavigation"/>
      </w:pPr>
      <w:r>
        <w:lastRenderedPageBreak/>
        <w:t>Eigenschaften und Berechnung</w:t>
      </w:r>
    </w:p>
    <w:tbl>
      <w:tblPr>
        <w:tblStyle w:val="IQTIGStandarderste-Spalte"/>
        <w:tblW w:w="0" w:type="auto"/>
        <w:tblLook w:val="0680" w:firstRow="0" w:lastRow="0" w:firstColumn="1" w:lastColumn="0" w:noHBand="1" w:noVBand="1"/>
      </w:tblPr>
      <w:tblGrid>
        <w:gridCol w:w="3119"/>
        <w:gridCol w:w="5885"/>
      </w:tblGrid>
      <w:tr w:rsidR="000517F0" w14:paraId="26D3E385"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9E28FB8" w14:textId="77777777" w:rsidR="000517F0" w:rsidRPr="000517F0" w:rsidRDefault="00BC57C2" w:rsidP="009A4847">
            <w:pPr>
              <w:pStyle w:val="Tabellenkopf"/>
            </w:pPr>
            <w:r>
              <w:t>ID</w:t>
            </w:r>
          </w:p>
        </w:tc>
        <w:tc>
          <w:tcPr>
            <w:tcW w:w="5885" w:type="dxa"/>
          </w:tcPr>
          <w:p w14:paraId="03B08B12" w14:textId="77777777" w:rsidR="000517F0" w:rsidRDefault="00BC57C2" w:rsidP="000517F0">
            <w:pPr>
              <w:pStyle w:val="Tabellentext"/>
              <w:cnfStyle w:val="000000000000" w:firstRow="0" w:lastRow="0" w:firstColumn="0" w:lastColumn="0" w:oddVBand="0" w:evenVBand="0" w:oddHBand="0" w:evenHBand="0" w:firstRowFirstColumn="0" w:firstRowLastColumn="0" w:lastRowFirstColumn="0" w:lastRowLastColumn="0"/>
            </w:pPr>
            <w:r>
              <w:t>51196</w:t>
            </w:r>
          </w:p>
        </w:tc>
      </w:tr>
      <w:tr w:rsidR="000955B5" w14:paraId="5391909F"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9CC1EB7" w14:textId="77777777" w:rsidR="000955B5" w:rsidRDefault="00BC57C2" w:rsidP="009A4847">
            <w:pPr>
              <w:pStyle w:val="Tabellenkopf"/>
            </w:pPr>
            <w:r>
              <w:t>Bezeichnung</w:t>
            </w:r>
          </w:p>
        </w:tc>
        <w:tc>
          <w:tcPr>
            <w:tcW w:w="5885" w:type="dxa"/>
          </w:tcPr>
          <w:p w14:paraId="16C30B34" w14:textId="77777777" w:rsidR="000955B5" w:rsidRDefault="00BC57C2" w:rsidP="000517F0">
            <w:pPr>
              <w:pStyle w:val="Tabellentext"/>
              <w:cnfStyle w:val="000000000000" w:firstRow="0" w:lastRow="0" w:firstColumn="0" w:lastColumn="0" w:oddVBand="0" w:evenVBand="0" w:oddHBand="0" w:evenHBand="0" w:firstRowFirstColumn="0" w:firstRowLastColumn="0" w:lastRowFirstColumn="0" w:lastRowLastColumn="0"/>
            </w:pPr>
            <w:r>
              <w:t>Verhältnis der beobachteten zur erwarteten Rate (O/E) an Todesfällen</w:t>
            </w:r>
          </w:p>
        </w:tc>
      </w:tr>
      <w:tr w:rsidR="000955B5" w14:paraId="2E0CA28C"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2660F96" w14:textId="77777777" w:rsidR="000955B5" w:rsidRDefault="00BC57C2" w:rsidP="009A4847">
            <w:pPr>
              <w:pStyle w:val="Tabellenkopf"/>
            </w:pPr>
            <w:r>
              <w:t>Indikatortyp</w:t>
            </w:r>
          </w:p>
        </w:tc>
        <w:tc>
          <w:tcPr>
            <w:tcW w:w="5885" w:type="dxa"/>
          </w:tcPr>
          <w:p w14:paraId="7070AF94" w14:textId="77777777" w:rsidR="000955B5" w:rsidRDefault="00BC57C2" w:rsidP="000517F0">
            <w:pPr>
              <w:pStyle w:val="Tabellentext"/>
              <w:cnfStyle w:val="000000000000" w:firstRow="0" w:lastRow="0" w:firstColumn="0" w:lastColumn="0" w:oddVBand="0" w:evenVBand="0" w:oddHBand="0" w:evenHBand="0" w:firstRowFirstColumn="0" w:firstRowLastColumn="0" w:lastRowFirstColumn="0" w:lastRowLastColumn="0"/>
            </w:pPr>
            <w:r>
              <w:t>Ergebnisindikator</w:t>
            </w:r>
          </w:p>
        </w:tc>
      </w:tr>
      <w:tr w:rsidR="000955B5" w14:paraId="12D5F804"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5C4B059" w14:textId="77777777" w:rsidR="000955B5" w:rsidRDefault="00BC57C2" w:rsidP="000955B5">
            <w:pPr>
              <w:pStyle w:val="Tabellenkopf"/>
            </w:pPr>
            <w:r>
              <w:t>Art des Wertes</w:t>
            </w:r>
          </w:p>
        </w:tc>
        <w:tc>
          <w:tcPr>
            <w:tcW w:w="5885" w:type="dxa"/>
          </w:tcPr>
          <w:p w14:paraId="55AE17DA" w14:textId="77777777" w:rsidR="000955B5" w:rsidRDefault="00BC57C2" w:rsidP="000955B5">
            <w:pPr>
              <w:pStyle w:val="Tabellentext"/>
              <w:cnfStyle w:val="000000000000" w:firstRow="0" w:lastRow="0" w:firstColumn="0" w:lastColumn="0" w:oddVBand="0" w:evenVBand="0" w:oddHBand="0" w:evenHBand="0" w:firstRowFirstColumn="0" w:firstRowLastColumn="0" w:lastRowFirstColumn="0" w:lastRowLastColumn="0"/>
            </w:pPr>
            <w:r>
              <w:t>Qualitätsindikator</w:t>
            </w:r>
          </w:p>
        </w:tc>
      </w:tr>
      <w:tr w:rsidR="000955B5" w14:paraId="7E30E4A8"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598618F" w14:textId="77777777" w:rsidR="000955B5" w:rsidRDefault="00BC57C2" w:rsidP="000955B5">
            <w:pPr>
              <w:pStyle w:val="Tabellenkopf"/>
            </w:pPr>
            <w:r>
              <w:t>Bezug zum Verfahren</w:t>
            </w:r>
          </w:p>
        </w:tc>
        <w:tc>
          <w:tcPr>
            <w:tcW w:w="5885" w:type="dxa"/>
          </w:tcPr>
          <w:p w14:paraId="31E375F4" w14:textId="77777777" w:rsidR="000955B5" w:rsidRDefault="00BC57C2" w:rsidP="000955B5">
            <w:pPr>
              <w:pStyle w:val="Tabellentext"/>
              <w:cnfStyle w:val="000000000000" w:firstRow="0" w:lastRow="0" w:firstColumn="0" w:lastColumn="0" w:oddVBand="0" w:evenVBand="0" w:oddHBand="0" w:evenHBand="0" w:firstRowFirstColumn="0" w:firstRowLastColumn="0" w:lastRowFirstColumn="0" w:lastRowLastColumn="0"/>
            </w:pPr>
            <w:r>
              <w:t>DeQS</w:t>
            </w:r>
          </w:p>
        </w:tc>
      </w:tr>
      <w:tr w:rsidR="000955B5" w14:paraId="335D4A6C"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4C10B20" w14:textId="2EF5C397" w:rsidR="000955B5" w:rsidRDefault="007A0E5C" w:rsidP="000955B5">
            <w:pPr>
              <w:pStyle w:val="Tabellenkopf"/>
            </w:pPr>
            <w:del w:id="1934" w:author="IQTIG" w:date="2020-04-28T19:37:00Z">
              <w:r>
                <w:delText>Bewertungsart</w:delText>
              </w:r>
            </w:del>
            <w:ins w:id="1935" w:author="IQTIG" w:date="2020-04-28T19:37:00Z">
              <w:r w:rsidR="00BC57C2">
                <w:t>Berechnungsart</w:t>
              </w:r>
            </w:ins>
          </w:p>
        </w:tc>
        <w:tc>
          <w:tcPr>
            <w:tcW w:w="5885" w:type="dxa"/>
          </w:tcPr>
          <w:p w14:paraId="6CD49B78" w14:textId="77777777" w:rsidR="000955B5" w:rsidRDefault="00BC57C2" w:rsidP="000955B5">
            <w:pPr>
              <w:pStyle w:val="Tabellentext"/>
              <w:cnfStyle w:val="000000000000" w:firstRow="0" w:lastRow="0" w:firstColumn="0" w:lastColumn="0" w:oddVBand="0" w:evenVBand="0" w:oddHBand="0" w:evenHBand="0" w:firstRowFirstColumn="0" w:firstRowLastColumn="0" w:lastRowFirstColumn="0" w:lastRowLastColumn="0"/>
            </w:pPr>
            <w:r>
              <w:t>Logistische Regression (O/E)</w:t>
            </w:r>
          </w:p>
        </w:tc>
      </w:tr>
      <w:tr w:rsidR="000955B5" w14:paraId="3BA2545A" w14:textId="77777777" w:rsidTr="00025F80">
        <w:trPr>
          <w:trHeight w:val="221"/>
          <w:ins w:id="1936" w:author="IQTIG" w:date="2020-04-28T19:37:00Z"/>
        </w:trPr>
        <w:tc>
          <w:tcPr>
            <w:cnfStyle w:val="001000000000" w:firstRow="0" w:lastRow="0" w:firstColumn="1" w:lastColumn="0" w:oddVBand="0" w:evenVBand="0" w:oddHBand="0" w:evenHBand="0" w:firstRowFirstColumn="0" w:firstRowLastColumn="0" w:lastRowFirstColumn="0" w:lastRowLastColumn="0"/>
            <w:tcW w:w="3119" w:type="dxa"/>
          </w:tcPr>
          <w:p w14:paraId="1CFCE695" w14:textId="77777777" w:rsidR="000955B5" w:rsidRDefault="00BC57C2" w:rsidP="000955B5">
            <w:pPr>
              <w:pStyle w:val="Tabellenkopf"/>
              <w:rPr>
                <w:ins w:id="1937" w:author="IQTIG" w:date="2020-04-28T19:37:00Z"/>
              </w:rPr>
            </w:pPr>
            <w:ins w:id="1938" w:author="IQTIG" w:date="2020-04-28T19:37:00Z">
              <w:r>
                <w:t>Referenzbereich 2019</w:t>
              </w:r>
            </w:ins>
          </w:p>
        </w:tc>
        <w:tc>
          <w:tcPr>
            <w:tcW w:w="5885" w:type="dxa"/>
          </w:tcPr>
          <w:p w14:paraId="2D269156" w14:textId="77777777" w:rsidR="000955B5" w:rsidRDefault="00BC57C2" w:rsidP="000955B5">
            <w:pPr>
              <w:pStyle w:val="Tabellentext"/>
              <w:cnfStyle w:val="000000000000" w:firstRow="0" w:lastRow="0" w:firstColumn="0" w:lastColumn="0" w:oddVBand="0" w:evenVBand="0" w:oddHBand="0" w:evenHBand="0" w:firstRowFirstColumn="0" w:firstRowLastColumn="0" w:lastRowFirstColumn="0" w:lastRowLastColumn="0"/>
              <w:rPr>
                <w:ins w:id="1939" w:author="IQTIG" w:date="2020-04-28T19:37:00Z"/>
              </w:rPr>
            </w:pPr>
            <w:ins w:id="1940" w:author="IQTIG" w:date="2020-04-28T19:37:00Z">
              <w:r>
                <w:t>≤ 3,37 (95. Perzentil)</w:t>
              </w:r>
            </w:ins>
          </w:p>
        </w:tc>
      </w:tr>
      <w:tr w:rsidR="000955B5" w14:paraId="1215DB36"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D8ADECE" w14:textId="77777777" w:rsidR="000955B5" w:rsidRDefault="00BC57C2" w:rsidP="00CA48E9">
            <w:pPr>
              <w:pStyle w:val="Tabellenkopf"/>
            </w:pPr>
            <w:r w:rsidRPr="00E37ACC">
              <w:t xml:space="preserve">Referenzbereich </w:t>
            </w:r>
            <w:r>
              <w:t>2018</w:t>
            </w:r>
          </w:p>
        </w:tc>
        <w:tc>
          <w:tcPr>
            <w:tcW w:w="5885" w:type="dxa"/>
          </w:tcPr>
          <w:p w14:paraId="33926412" w14:textId="77777777" w:rsidR="000955B5" w:rsidRDefault="00BC57C2" w:rsidP="000955B5">
            <w:pPr>
              <w:pStyle w:val="Tabellentext"/>
              <w:cnfStyle w:val="000000000000" w:firstRow="0" w:lastRow="0" w:firstColumn="0" w:lastColumn="0" w:oddVBand="0" w:evenVBand="0" w:oddHBand="0" w:evenHBand="0" w:firstRowFirstColumn="0" w:firstRowLastColumn="0" w:lastRowFirstColumn="0" w:lastRowLastColumn="0"/>
            </w:pPr>
            <w:r>
              <w:t>≤ 5,70 (95. Perzentil)</w:t>
            </w:r>
          </w:p>
        </w:tc>
      </w:tr>
      <w:tr w:rsidR="000955B5" w14:paraId="65C3D828" w14:textId="77777777" w:rsidTr="00025F80">
        <w:trPr>
          <w:trHeight w:val="221"/>
          <w:del w:id="1941" w:author="IQTIG" w:date="2020-04-28T19:37:00Z"/>
        </w:trPr>
        <w:tc>
          <w:tcPr>
            <w:cnfStyle w:val="001000000000" w:firstRow="0" w:lastRow="0" w:firstColumn="1" w:lastColumn="0" w:oddVBand="0" w:evenVBand="0" w:oddHBand="0" w:evenHBand="0" w:firstRowFirstColumn="0" w:firstRowLastColumn="0" w:lastRowFirstColumn="0" w:lastRowLastColumn="0"/>
            <w:tcW w:w="3119" w:type="dxa"/>
          </w:tcPr>
          <w:p w14:paraId="255D4BDA" w14:textId="77777777" w:rsidR="000955B5" w:rsidRDefault="007A0E5C" w:rsidP="00CA48E9">
            <w:pPr>
              <w:pStyle w:val="Tabellenkopf"/>
              <w:rPr>
                <w:del w:id="1942" w:author="IQTIG" w:date="2020-04-28T19:37:00Z"/>
              </w:rPr>
            </w:pPr>
            <w:del w:id="1943" w:author="IQTIG" w:date="2020-04-28T19:37:00Z">
              <w:r w:rsidRPr="00E37ACC">
                <w:delText xml:space="preserve">Referenzbereich </w:delText>
              </w:r>
              <w:r>
                <w:delText>2017</w:delText>
              </w:r>
            </w:del>
          </w:p>
        </w:tc>
        <w:tc>
          <w:tcPr>
            <w:tcW w:w="5885" w:type="dxa"/>
          </w:tcPr>
          <w:p w14:paraId="0733B56D" w14:textId="77777777" w:rsidR="000955B5" w:rsidRDefault="007A0E5C" w:rsidP="000955B5">
            <w:pPr>
              <w:pStyle w:val="Tabellentext"/>
              <w:cnfStyle w:val="000000000000" w:firstRow="0" w:lastRow="0" w:firstColumn="0" w:lastColumn="0" w:oddVBand="0" w:evenVBand="0" w:oddHBand="0" w:evenHBand="0" w:firstRowFirstColumn="0" w:firstRowLastColumn="0" w:lastRowFirstColumn="0" w:lastRowLastColumn="0"/>
              <w:rPr>
                <w:del w:id="1944" w:author="IQTIG" w:date="2020-04-28T19:37:00Z"/>
              </w:rPr>
            </w:pPr>
            <w:del w:id="1945" w:author="IQTIG" w:date="2020-04-28T19:37:00Z">
              <w:r>
                <w:delText>≤ 4,10 (95. Perzentil)</w:delText>
              </w:r>
            </w:del>
          </w:p>
        </w:tc>
      </w:tr>
      <w:tr w:rsidR="000955B5" w14:paraId="6047C781"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B8763D5" w14:textId="25487443" w:rsidR="000955B5" w:rsidRDefault="00BC57C2" w:rsidP="000955B5">
            <w:pPr>
              <w:pStyle w:val="Tabellenkopf"/>
            </w:pPr>
            <w:r>
              <w:t xml:space="preserve">Erläuterung zum Referenzbereich </w:t>
            </w:r>
            <w:del w:id="1946" w:author="IQTIG" w:date="2020-04-28T19:37:00Z">
              <w:r w:rsidR="007A0E5C">
                <w:delText>2018</w:delText>
              </w:r>
            </w:del>
            <w:ins w:id="1947" w:author="IQTIG" w:date="2020-04-28T19:37:00Z">
              <w:r>
                <w:t>2019</w:t>
              </w:r>
            </w:ins>
          </w:p>
        </w:tc>
        <w:tc>
          <w:tcPr>
            <w:tcW w:w="5885" w:type="dxa"/>
          </w:tcPr>
          <w:p w14:paraId="440DCB94" w14:textId="77777777" w:rsidR="000955B5" w:rsidRDefault="00BC57C2"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6811F70F"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CBD786E" w14:textId="67A1003C" w:rsidR="000955B5" w:rsidRDefault="00BC57C2" w:rsidP="000955B5">
            <w:pPr>
              <w:pStyle w:val="Tabellenkopf"/>
            </w:pPr>
            <w:r>
              <w:t xml:space="preserve">Erläuterung zum Strukturierten Dialog bzw. Stellungnahmeverfahren </w:t>
            </w:r>
            <w:del w:id="1948" w:author="IQTIG" w:date="2020-04-28T19:37:00Z">
              <w:r w:rsidR="007A0E5C">
                <w:delText>2018</w:delText>
              </w:r>
            </w:del>
            <w:ins w:id="1949" w:author="IQTIG" w:date="2020-04-28T19:37:00Z">
              <w:r>
                <w:t>2019</w:t>
              </w:r>
            </w:ins>
          </w:p>
        </w:tc>
        <w:tc>
          <w:tcPr>
            <w:tcW w:w="5885" w:type="dxa"/>
          </w:tcPr>
          <w:p w14:paraId="4BC1E243" w14:textId="77777777" w:rsidR="000955B5" w:rsidRDefault="00BC57C2"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5BB35F3C"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43FE8AC" w14:textId="77777777" w:rsidR="000955B5" w:rsidRDefault="00BC57C2" w:rsidP="000955B5">
            <w:pPr>
              <w:pStyle w:val="Tabellenkopf"/>
            </w:pPr>
            <w:r w:rsidRPr="00E37ACC">
              <w:t>Methode der Risikoadjustierung</w:t>
            </w:r>
          </w:p>
        </w:tc>
        <w:tc>
          <w:tcPr>
            <w:tcW w:w="5885" w:type="dxa"/>
          </w:tcPr>
          <w:p w14:paraId="72CDC960" w14:textId="77777777" w:rsidR="000955B5" w:rsidRDefault="00BC57C2" w:rsidP="000955B5">
            <w:pPr>
              <w:pStyle w:val="Tabellentext"/>
              <w:cnfStyle w:val="000000000000" w:firstRow="0" w:lastRow="0" w:firstColumn="0" w:lastColumn="0" w:oddVBand="0" w:evenVBand="0" w:oddHBand="0" w:evenHBand="0" w:firstRowFirstColumn="0" w:firstRowLastColumn="0" w:lastRowFirstColumn="0" w:lastRowLastColumn="0"/>
            </w:pPr>
            <w:r>
              <w:t>Logistische Regression</w:t>
            </w:r>
          </w:p>
        </w:tc>
      </w:tr>
      <w:tr w:rsidR="000955B5" w14:paraId="6B9355F4"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B596847" w14:textId="77777777" w:rsidR="000955B5" w:rsidRPr="00E37ACC" w:rsidRDefault="00BC57C2" w:rsidP="000955B5">
            <w:pPr>
              <w:pStyle w:val="Tabellenkopf"/>
            </w:pPr>
            <w:r>
              <w:t>Erläuterung der Risikoadjustierung</w:t>
            </w:r>
          </w:p>
        </w:tc>
        <w:tc>
          <w:tcPr>
            <w:tcW w:w="5885" w:type="dxa"/>
          </w:tcPr>
          <w:p w14:paraId="0002195B" w14:textId="77777777" w:rsidR="000955B5" w:rsidRDefault="00BC57C2" w:rsidP="000955B5">
            <w:pPr>
              <w:pStyle w:val="Tabellentext"/>
              <w:cnfStyle w:val="000000000000" w:firstRow="0" w:lastRow="0" w:firstColumn="0" w:lastColumn="0" w:oddVBand="0" w:evenVBand="0" w:oddHBand="0" w:evenHBand="0" w:firstRowFirstColumn="0" w:firstRowLastColumn="0" w:lastRowFirstColumn="0" w:lastRowLastColumn="0"/>
            </w:pPr>
            <w:r>
              <w:t>Das Risikomodell wurde auf Basis der Daten des Erfassungsjahres 2016 überarbeitet.</w:t>
            </w:r>
          </w:p>
        </w:tc>
      </w:tr>
      <w:tr w:rsidR="000955B5" w14:paraId="1273C030"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E555DB1" w14:textId="77777777" w:rsidR="000955B5" w:rsidRPr="00E37ACC" w:rsidRDefault="00BC57C2" w:rsidP="000955B5">
            <w:pPr>
              <w:pStyle w:val="Tabellenkopf"/>
            </w:pPr>
            <w:r w:rsidRPr="00E37ACC">
              <w:t>Rechenregeln</w:t>
            </w:r>
          </w:p>
        </w:tc>
        <w:tc>
          <w:tcPr>
            <w:tcW w:w="5885" w:type="dxa"/>
          </w:tcPr>
          <w:p w14:paraId="7BF80DDD" w14:textId="77777777" w:rsidR="000955B5" w:rsidRPr="00897EAC" w:rsidRDefault="00BC57C2"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Zähler</w:t>
            </w:r>
          </w:p>
          <w:p w14:paraId="7638CAD2" w14:textId="77777777" w:rsidR="000955B5" w:rsidRDefault="00BC57C2" w:rsidP="000955B5">
            <w:pPr>
              <w:pStyle w:val="Tabellentext"/>
              <w:cnfStyle w:val="000000000000" w:firstRow="0" w:lastRow="0" w:firstColumn="0" w:lastColumn="0" w:oddVBand="0" w:evenVBand="0" w:oddHBand="0" w:evenHBand="0" w:firstRowFirstColumn="0" w:firstRowLastColumn="0" w:lastRowFirstColumn="0" w:lastRowLastColumn="0"/>
            </w:pPr>
            <w:r>
              <w:t xml:space="preserve">Verstorbene </w:t>
            </w:r>
            <w:ins w:id="1950" w:author="IQTIG" w:date="2020-04-28T19:37:00Z">
              <w:r>
                <w:t xml:space="preserve">Patientinnen und </w:t>
              </w:r>
            </w:ins>
            <w:r>
              <w:t>Patienten</w:t>
            </w:r>
          </w:p>
          <w:p w14:paraId="7BC9DE16" w14:textId="77777777" w:rsidR="000955B5" w:rsidRPr="00897EAC" w:rsidRDefault="00BC57C2"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Nenner</w:t>
            </w:r>
          </w:p>
          <w:p w14:paraId="0A59DF51" w14:textId="77777777" w:rsidR="000955B5" w:rsidRDefault="00BC57C2" w:rsidP="000955B5">
            <w:pPr>
              <w:pStyle w:val="Tabellentext"/>
              <w:cnfStyle w:val="000000000000" w:firstRow="0" w:lastRow="0" w:firstColumn="0" w:lastColumn="0" w:oddVBand="0" w:evenVBand="0" w:oddHBand="0" w:evenHBand="0" w:firstRowFirstColumn="0" w:firstRowLastColumn="0" w:lastRowFirstColumn="0" w:lastRowLastColumn="0"/>
            </w:pPr>
            <w:r>
              <w:t>Alle</w:t>
            </w:r>
            <w:ins w:id="1951" w:author="IQTIG" w:date="2020-04-28T19:37:00Z">
              <w:r>
                <w:t xml:space="preserve"> Patientinnen und</w:t>
              </w:r>
            </w:ins>
            <w:r>
              <w:t xml:space="preserve"> Patienten</w:t>
            </w:r>
          </w:p>
          <w:p w14:paraId="34D8DA81" w14:textId="77777777" w:rsidR="000955B5" w:rsidRPr="00897EAC" w:rsidRDefault="00BC57C2"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Pr>
                <w:rStyle w:val="Fett"/>
              </w:rPr>
              <w:t>O (observed)</w:t>
            </w:r>
          </w:p>
          <w:p w14:paraId="7E43438D" w14:textId="77777777" w:rsidR="000955B5" w:rsidRDefault="00BC57C2" w:rsidP="000955B5">
            <w:pPr>
              <w:pStyle w:val="Tabellentext"/>
              <w:cnfStyle w:val="000000000000" w:firstRow="0" w:lastRow="0" w:firstColumn="0" w:lastColumn="0" w:oddVBand="0" w:evenVBand="0" w:oddHBand="0" w:evenHBand="0" w:firstRowFirstColumn="0" w:firstRowLastColumn="0" w:lastRowFirstColumn="0" w:lastRowLastColumn="0"/>
            </w:pPr>
            <w:r>
              <w:t>Beobachtete Rate an Todesfällen</w:t>
            </w:r>
          </w:p>
          <w:p w14:paraId="75837D5E" w14:textId="77777777" w:rsidR="000955B5" w:rsidRPr="00897EAC" w:rsidRDefault="00BC57C2"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Pr>
                <w:rStyle w:val="Fett"/>
              </w:rPr>
              <w:t>E (expected)</w:t>
            </w:r>
          </w:p>
          <w:p w14:paraId="506D76CF" w14:textId="2692EC18" w:rsidR="000955B5" w:rsidRPr="00715CCE" w:rsidRDefault="00BC57C2" w:rsidP="000955B5">
            <w:pPr>
              <w:pStyle w:val="Tabellentext"/>
              <w:cnfStyle w:val="000000000000" w:firstRow="0" w:lastRow="0" w:firstColumn="0" w:lastColumn="0" w:oddVBand="0" w:evenVBand="0" w:oddHBand="0" w:evenHBand="0" w:firstRowFirstColumn="0" w:firstRowLastColumn="0" w:lastRowFirstColumn="0" w:lastRowLastColumn="0"/>
              <w:rPr>
                <w:rStyle w:val="Fett"/>
                <w:b w:val="0"/>
                <w:bCs w:val="0"/>
              </w:rPr>
            </w:pPr>
            <w:r>
              <w:rPr>
                <w:rStyle w:val="Fett"/>
                <w:b w:val="0"/>
                <w:bCs w:val="0"/>
              </w:rPr>
              <w:t xml:space="preserve">Erwartete Rate an Todesfällen, risikoadjustiert nach logistischem DEFI-REV-Score für </w:t>
            </w:r>
            <w:del w:id="1952" w:author="IQTIG" w:date="2020-04-28T19:37:00Z">
              <w:r w:rsidR="007A0E5C">
                <w:rPr>
                  <w:rStyle w:val="Fett"/>
                  <w:b w:val="0"/>
                  <w:bCs w:val="0"/>
                </w:rPr>
                <w:delText>QI-</w:delText>
              </w:r>
            </w:del>
            <w:r>
              <w:rPr>
                <w:rStyle w:val="Fett"/>
                <w:b w:val="0"/>
                <w:bCs w:val="0"/>
              </w:rPr>
              <w:t>ID 51196</w:t>
            </w:r>
          </w:p>
        </w:tc>
      </w:tr>
      <w:tr w:rsidR="000955B5" w14:paraId="6FE2E562"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DA0B4DF" w14:textId="77777777" w:rsidR="000955B5" w:rsidRPr="00E37ACC" w:rsidRDefault="00BC57C2" w:rsidP="000955B5">
            <w:pPr>
              <w:pStyle w:val="Tabellenkopf"/>
            </w:pPr>
            <w:r w:rsidRPr="00E37ACC">
              <w:t>Erläuterung der Rechenregel</w:t>
            </w:r>
          </w:p>
        </w:tc>
        <w:tc>
          <w:tcPr>
            <w:tcW w:w="5885" w:type="dxa"/>
          </w:tcPr>
          <w:p w14:paraId="1947BB23" w14:textId="77777777" w:rsidR="000955B5" w:rsidRDefault="00BC57C2"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65A434BA"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E86DF3A" w14:textId="77777777" w:rsidR="000955B5" w:rsidRPr="00E37ACC" w:rsidRDefault="00BC57C2" w:rsidP="000955B5">
            <w:pPr>
              <w:pStyle w:val="Tabellenkopf"/>
            </w:pPr>
            <w:r w:rsidRPr="00E37ACC">
              <w:t>Teildatensatzbezug</w:t>
            </w:r>
          </w:p>
        </w:tc>
        <w:tc>
          <w:tcPr>
            <w:tcW w:w="5885" w:type="dxa"/>
          </w:tcPr>
          <w:p w14:paraId="472EB360" w14:textId="77777777" w:rsidR="000955B5" w:rsidRDefault="00BC57C2" w:rsidP="000955B5">
            <w:pPr>
              <w:pStyle w:val="Tabellentext"/>
              <w:cnfStyle w:val="000000000000" w:firstRow="0" w:lastRow="0" w:firstColumn="0" w:lastColumn="0" w:oddVBand="0" w:evenVBand="0" w:oddHBand="0" w:evenHBand="0" w:firstRowFirstColumn="0" w:firstRowLastColumn="0" w:lastRowFirstColumn="0" w:lastRowLastColumn="0"/>
            </w:pPr>
            <w:r>
              <w:t>09/6:B</w:t>
            </w:r>
          </w:p>
        </w:tc>
      </w:tr>
      <w:tr w:rsidR="000955B5" w14:paraId="777FDD9E"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787AF04" w14:textId="77777777" w:rsidR="000955B5" w:rsidRPr="00E37ACC" w:rsidRDefault="00BC57C2" w:rsidP="000955B5">
            <w:pPr>
              <w:pStyle w:val="Tabellenkopf"/>
            </w:pPr>
            <w:r w:rsidRPr="00E37ACC">
              <w:t>Zähler (Formel)</w:t>
            </w:r>
          </w:p>
        </w:tc>
        <w:tc>
          <w:tcPr>
            <w:tcW w:w="5885" w:type="dxa"/>
          </w:tcPr>
          <w:p w14:paraId="5B52186C" w14:textId="77777777" w:rsidR="000955B5" w:rsidRPr="00955893" w:rsidRDefault="00BC57C2" w:rsidP="00657052">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O_51196</w:t>
            </w:r>
          </w:p>
        </w:tc>
      </w:tr>
      <w:tr w:rsidR="00CA3AE5" w14:paraId="69C2162B"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F65F64C" w14:textId="77777777" w:rsidR="00CA3AE5" w:rsidRPr="00E37ACC" w:rsidRDefault="00BC57C2" w:rsidP="00CA3AE5">
            <w:pPr>
              <w:pStyle w:val="Tabellenkopf"/>
            </w:pPr>
            <w:r w:rsidRPr="00E37ACC">
              <w:t>Nenner (Formel)</w:t>
            </w:r>
          </w:p>
        </w:tc>
        <w:tc>
          <w:tcPr>
            <w:tcW w:w="5885" w:type="dxa"/>
          </w:tcPr>
          <w:p w14:paraId="05A6C437" w14:textId="77777777" w:rsidR="00CA3AE5" w:rsidRPr="00955893" w:rsidRDefault="00BC57C2" w:rsidP="00657052">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E_51196</w:t>
            </w:r>
          </w:p>
        </w:tc>
      </w:tr>
      <w:tr w:rsidR="00CA3AE5" w14:paraId="03AF5D71" w14:textId="77777777" w:rsidTr="00603EF8">
        <w:trPr>
          <w:trHeight w:val="835"/>
        </w:trPr>
        <w:tc>
          <w:tcPr>
            <w:cnfStyle w:val="001000000000" w:firstRow="0" w:lastRow="0" w:firstColumn="1" w:lastColumn="0" w:oddVBand="0" w:evenVBand="0" w:oddHBand="0" w:evenHBand="0" w:firstRowFirstColumn="0" w:firstRowLastColumn="0" w:lastRowFirstColumn="0" w:lastRowLastColumn="0"/>
            <w:tcW w:w="3119" w:type="dxa"/>
          </w:tcPr>
          <w:p w14:paraId="55D9658F" w14:textId="77777777" w:rsidR="00CA3AE5" w:rsidRPr="00E37ACC" w:rsidRDefault="00BC57C2" w:rsidP="00CA3AE5">
            <w:pPr>
              <w:pStyle w:val="Tabellenkopf"/>
            </w:pPr>
            <w:r>
              <w:t>Kalkulatorische Kennzahlen</w:t>
            </w:r>
          </w:p>
        </w:tc>
        <w:tc>
          <w:tcPr>
            <w:tcW w:w="5885" w:type="dxa"/>
          </w:tcPr>
          <w:tbl>
            <w:tblPr>
              <w:tblStyle w:val="IQTIGStandard"/>
              <w:tblW w:w="5880" w:type="dxa"/>
              <w:tblLook w:val="0620" w:firstRow="1" w:lastRow="0" w:firstColumn="0" w:lastColumn="0" w:noHBand="1" w:noVBand="1"/>
            </w:tblPr>
            <w:tblGrid>
              <w:gridCol w:w="2125"/>
              <w:gridCol w:w="3755"/>
            </w:tblGrid>
            <w:tr w:rsidR="00CA3AE5" w:rsidRPr="009E2B0C" w14:paraId="4EDA7585" w14:textId="77777777" w:rsidTr="00D34D7F">
              <w:trPr>
                <w:cnfStyle w:val="100000000000" w:firstRow="1" w:lastRow="0" w:firstColumn="0" w:lastColumn="0" w:oddVBand="0" w:evenVBand="0" w:oddHBand="0" w:evenHBand="0" w:firstRowFirstColumn="0" w:firstRowLastColumn="0" w:lastRowFirstColumn="0" w:lastRowLastColumn="0"/>
              </w:trPr>
              <w:tc>
                <w:tcPr>
                  <w:tcW w:w="5880" w:type="dxa"/>
                  <w:gridSpan w:val="2"/>
                  <w:tcBorders>
                    <w:top w:val="single" w:sz="4" w:space="0" w:color="BFBFBF" w:themeColor="background1" w:themeShade="BF"/>
                    <w:bottom w:val="single" w:sz="4" w:space="0" w:color="BFBFBF" w:themeColor="background1" w:themeShade="BF"/>
                  </w:tcBorders>
                  <w:vAlign w:val="center"/>
                </w:tcPr>
                <w:p w14:paraId="1019F50C" w14:textId="77777777" w:rsidR="00CA3AE5" w:rsidRPr="00A20477" w:rsidRDefault="00BC57C2" w:rsidP="00CA3AE5">
                  <w:pPr>
                    <w:pStyle w:val="Tabellenkopf"/>
                    <w:rPr>
                      <w:szCs w:val="18"/>
                    </w:rPr>
                  </w:pPr>
                  <w:r>
                    <w:rPr>
                      <w:szCs w:val="18"/>
                    </w:rPr>
                    <w:t>O (observed)</w:t>
                  </w:r>
                </w:p>
              </w:tc>
            </w:tr>
            <w:tr w:rsidR="00CA3AE5" w:rsidRPr="00743DF3" w14:paraId="5B77A129" w14:textId="77777777" w:rsidTr="00D34D7F">
              <w:tc>
                <w:tcPr>
                  <w:tcW w:w="2125" w:type="dxa"/>
                  <w:tcBorders>
                    <w:top w:val="single" w:sz="4" w:space="0" w:color="BFBFBF" w:themeColor="background1" w:themeShade="BF"/>
                  </w:tcBorders>
                  <w:vAlign w:val="center"/>
                </w:tcPr>
                <w:p w14:paraId="2DDB56F2" w14:textId="77777777" w:rsidR="00CA3AE5" w:rsidRDefault="00BC57C2" w:rsidP="00CA3AE5">
                  <w:pPr>
                    <w:pStyle w:val="Tabellentext"/>
                    <w:rPr>
                      <w:szCs w:val="18"/>
                    </w:rPr>
                  </w:pPr>
                  <w:r>
                    <w:rPr>
                      <w:szCs w:val="18"/>
                    </w:rPr>
                    <w:t>Art des Wertes</w:t>
                  </w:r>
                </w:p>
              </w:tc>
              <w:tc>
                <w:tcPr>
                  <w:tcW w:w="3755" w:type="dxa"/>
                  <w:tcBorders>
                    <w:top w:val="single" w:sz="4" w:space="0" w:color="BFBFBF" w:themeColor="background1" w:themeShade="BF"/>
                  </w:tcBorders>
                  <w:vAlign w:val="center"/>
                </w:tcPr>
                <w:p w14:paraId="52A33D68" w14:textId="77777777" w:rsidR="00CA3AE5" w:rsidRPr="00CD53BC" w:rsidRDefault="00BC57C2" w:rsidP="004217A9">
                  <w:pPr>
                    <w:pStyle w:val="Tabellentext"/>
                    <w:rPr>
                      <w:szCs w:val="18"/>
                    </w:rPr>
                  </w:pPr>
                  <w:r>
                    <w:rPr>
                      <w:szCs w:val="18"/>
                    </w:rPr>
                    <w:t>Kalkulatorische Kennzahl</w:t>
                  </w:r>
                </w:p>
              </w:tc>
            </w:tr>
            <w:tr w:rsidR="00CA3AE5" w:rsidRPr="00743DF3" w14:paraId="45C825D2" w14:textId="77777777" w:rsidTr="00D34D7F">
              <w:tc>
                <w:tcPr>
                  <w:tcW w:w="2125" w:type="dxa"/>
                  <w:vAlign w:val="center"/>
                </w:tcPr>
                <w:p w14:paraId="176E8EB1" w14:textId="6D781694" w:rsidR="00CA3AE5" w:rsidRPr="00A20477" w:rsidRDefault="007A0E5C" w:rsidP="00CA3AE5">
                  <w:pPr>
                    <w:pStyle w:val="Tabellentext"/>
                    <w:rPr>
                      <w:szCs w:val="18"/>
                    </w:rPr>
                  </w:pPr>
                  <w:del w:id="1953" w:author="IQTIG" w:date="2020-04-28T19:37:00Z">
                    <w:r>
                      <w:rPr>
                        <w:szCs w:val="18"/>
                      </w:rPr>
                      <w:delText>Kennzahl-</w:delText>
                    </w:r>
                  </w:del>
                  <w:r w:rsidR="00BC57C2">
                    <w:rPr>
                      <w:szCs w:val="18"/>
                    </w:rPr>
                    <w:t>ID</w:t>
                  </w:r>
                </w:p>
              </w:tc>
              <w:tc>
                <w:tcPr>
                  <w:tcW w:w="3755" w:type="dxa"/>
                  <w:vAlign w:val="center"/>
                </w:tcPr>
                <w:p w14:paraId="0764EC41" w14:textId="77777777" w:rsidR="00CA3AE5" w:rsidRPr="001258DD" w:rsidRDefault="00BC57C2" w:rsidP="004217A9">
                  <w:pPr>
                    <w:pStyle w:val="Tabellentext"/>
                    <w:rPr>
                      <w:color w:val="000000"/>
                      <w:szCs w:val="18"/>
                      <w:lang w:eastAsia="de-DE"/>
                    </w:rPr>
                  </w:pPr>
                  <w:r>
                    <w:rPr>
                      <w:color w:val="000000"/>
                      <w:szCs w:val="18"/>
                    </w:rPr>
                    <w:t>O_51196</w:t>
                  </w:r>
                </w:p>
              </w:tc>
            </w:tr>
            <w:tr w:rsidR="00CA3AE5" w:rsidRPr="00743DF3" w14:paraId="145AB162" w14:textId="77777777" w:rsidTr="00D34D7F">
              <w:tc>
                <w:tcPr>
                  <w:tcW w:w="2125" w:type="dxa"/>
                  <w:vAlign w:val="center"/>
                </w:tcPr>
                <w:p w14:paraId="2A5FC993" w14:textId="77777777" w:rsidR="00CA3AE5" w:rsidRDefault="00BC57C2" w:rsidP="00CA3AE5">
                  <w:pPr>
                    <w:pStyle w:val="Tabellentext"/>
                    <w:rPr>
                      <w:szCs w:val="18"/>
                    </w:rPr>
                  </w:pPr>
                  <w:r>
                    <w:rPr>
                      <w:szCs w:val="18"/>
                    </w:rPr>
                    <w:t>Bezug zu QS-Ergebnissen</w:t>
                  </w:r>
                </w:p>
              </w:tc>
              <w:tc>
                <w:tcPr>
                  <w:tcW w:w="3755" w:type="dxa"/>
                  <w:vAlign w:val="center"/>
                </w:tcPr>
                <w:p w14:paraId="37C4CF8A" w14:textId="77777777" w:rsidR="00CA3AE5" w:rsidRDefault="00BC57C2" w:rsidP="004217A9">
                  <w:pPr>
                    <w:pStyle w:val="Tabellentext"/>
                    <w:rPr>
                      <w:szCs w:val="18"/>
                    </w:rPr>
                  </w:pPr>
                  <w:r>
                    <w:rPr>
                      <w:szCs w:val="18"/>
                    </w:rPr>
                    <w:t>51196</w:t>
                  </w:r>
                </w:p>
              </w:tc>
            </w:tr>
            <w:tr w:rsidR="00CA3AE5" w:rsidRPr="00743DF3" w14:paraId="3F185096" w14:textId="77777777" w:rsidTr="00D34D7F">
              <w:tc>
                <w:tcPr>
                  <w:tcW w:w="2125" w:type="dxa"/>
                  <w:vAlign w:val="center"/>
                </w:tcPr>
                <w:p w14:paraId="7653C4AE" w14:textId="77777777" w:rsidR="00CA3AE5" w:rsidRDefault="00BC57C2" w:rsidP="00CA3AE5">
                  <w:pPr>
                    <w:pStyle w:val="Tabellentext"/>
                    <w:rPr>
                      <w:szCs w:val="18"/>
                    </w:rPr>
                  </w:pPr>
                  <w:r>
                    <w:rPr>
                      <w:szCs w:val="18"/>
                    </w:rPr>
                    <w:t>Bezug zum Verfahren</w:t>
                  </w:r>
                </w:p>
              </w:tc>
              <w:tc>
                <w:tcPr>
                  <w:tcW w:w="3755" w:type="dxa"/>
                  <w:vAlign w:val="center"/>
                </w:tcPr>
                <w:p w14:paraId="06AD3D60" w14:textId="77777777" w:rsidR="00CA3AE5" w:rsidRDefault="00BC57C2" w:rsidP="004217A9">
                  <w:pPr>
                    <w:pStyle w:val="Tabellentext"/>
                    <w:rPr>
                      <w:szCs w:val="18"/>
                    </w:rPr>
                  </w:pPr>
                  <w:r>
                    <w:rPr>
                      <w:szCs w:val="18"/>
                    </w:rPr>
                    <w:t>DeQS</w:t>
                  </w:r>
                </w:p>
              </w:tc>
            </w:tr>
            <w:tr w:rsidR="00CA3AE5" w:rsidRPr="00743DF3" w14:paraId="68E2D6FE" w14:textId="77777777" w:rsidTr="00D34D7F">
              <w:tc>
                <w:tcPr>
                  <w:tcW w:w="2125" w:type="dxa"/>
                  <w:tcBorders>
                    <w:bottom w:val="single" w:sz="4" w:space="0" w:color="BFBFBF" w:themeColor="background1" w:themeShade="BF"/>
                  </w:tcBorders>
                  <w:vAlign w:val="center"/>
                </w:tcPr>
                <w:p w14:paraId="22D853A0" w14:textId="77777777" w:rsidR="00CA3AE5" w:rsidRDefault="00BC57C2" w:rsidP="00CA3AE5">
                  <w:pPr>
                    <w:pStyle w:val="Tabellentext"/>
                    <w:rPr>
                      <w:szCs w:val="18"/>
                    </w:rPr>
                  </w:pPr>
                  <w:r>
                    <w:rPr>
                      <w:szCs w:val="18"/>
                    </w:rPr>
                    <w:t>Sortierung</w:t>
                  </w:r>
                </w:p>
              </w:tc>
              <w:tc>
                <w:tcPr>
                  <w:tcW w:w="3755" w:type="dxa"/>
                  <w:vAlign w:val="center"/>
                </w:tcPr>
                <w:p w14:paraId="600CDF64" w14:textId="77777777" w:rsidR="00CA3AE5" w:rsidRDefault="00BC57C2" w:rsidP="004217A9">
                  <w:pPr>
                    <w:pStyle w:val="Tabellentext"/>
                    <w:rPr>
                      <w:szCs w:val="18"/>
                    </w:rPr>
                  </w:pPr>
                  <w:r>
                    <w:rPr>
                      <w:szCs w:val="18"/>
                    </w:rPr>
                    <w:t>-</w:t>
                  </w:r>
                </w:p>
              </w:tc>
            </w:tr>
            <w:tr w:rsidR="00CA3AE5" w:rsidRPr="00743DF3" w14:paraId="3F10FB8F" w14:textId="77777777" w:rsidTr="00D34D7F">
              <w:tc>
                <w:tcPr>
                  <w:tcW w:w="2125" w:type="dxa"/>
                  <w:tcBorders>
                    <w:top w:val="single" w:sz="4" w:space="0" w:color="BFBFBF" w:themeColor="background1" w:themeShade="BF"/>
                  </w:tcBorders>
                  <w:vAlign w:val="center"/>
                </w:tcPr>
                <w:p w14:paraId="615EBC0B" w14:textId="77777777" w:rsidR="00CA3AE5" w:rsidRDefault="00BC57C2" w:rsidP="00CA3AE5">
                  <w:pPr>
                    <w:pStyle w:val="Tabellentext"/>
                    <w:rPr>
                      <w:szCs w:val="18"/>
                    </w:rPr>
                  </w:pPr>
                  <w:r>
                    <w:rPr>
                      <w:szCs w:val="18"/>
                    </w:rPr>
                    <w:t>Rechenregel</w:t>
                  </w:r>
                </w:p>
              </w:tc>
              <w:tc>
                <w:tcPr>
                  <w:tcW w:w="3755" w:type="dxa"/>
                  <w:vAlign w:val="center"/>
                </w:tcPr>
                <w:p w14:paraId="0A60CFCF" w14:textId="77777777" w:rsidR="00CA3AE5" w:rsidRDefault="00BC57C2" w:rsidP="004217A9">
                  <w:pPr>
                    <w:pStyle w:val="Tabellentext"/>
                    <w:rPr>
                      <w:szCs w:val="18"/>
                    </w:rPr>
                  </w:pPr>
                  <w:r>
                    <w:rPr>
                      <w:szCs w:val="18"/>
                    </w:rPr>
                    <w:t>Beobachtete Rate an Todesfällen</w:t>
                  </w:r>
                </w:p>
              </w:tc>
            </w:tr>
            <w:tr w:rsidR="00CA3AE5" w:rsidRPr="00743DF3" w14:paraId="606A68F7" w14:textId="77777777" w:rsidTr="00D34D7F">
              <w:tc>
                <w:tcPr>
                  <w:tcW w:w="2125" w:type="dxa"/>
                  <w:tcBorders>
                    <w:top w:val="single" w:sz="4" w:space="0" w:color="BFBFBF" w:themeColor="background1" w:themeShade="BF"/>
                  </w:tcBorders>
                  <w:vAlign w:val="center"/>
                </w:tcPr>
                <w:p w14:paraId="098F821B" w14:textId="77777777" w:rsidR="00CA3AE5" w:rsidRPr="00A20477" w:rsidRDefault="00BC57C2" w:rsidP="00CA3AE5">
                  <w:pPr>
                    <w:pStyle w:val="Tabellentext"/>
                    <w:rPr>
                      <w:szCs w:val="18"/>
                    </w:rPr>
                  </w:pPr>
                  <w:r>
                    <w:rPr>
                      <w:szCs w:val="18"/>
                    </w:rPr>
                    <w:t>Operator</w:t>
                  </w:r>
                </w:p>
              </w:tc>
              <w:tc>
                <w:tcPr>
                  <w:tcW w:w="3755" w:type="dxa"/>
                  <w:tcBorders>
                    <w:top w:val="single" w:sz="4" w:space="0" w:color="BFBFBF" w:themeColor="background1" w:themeShade="BF"/>
                  </w:tcBorders>
                  <w:vAlign w:val="center"/>
                </w:tcPr>
                <w:p w14:paraId="617F0186" w14:textId="77777777" w:rsidR="00CA3AE5" w:rsidRPr="00CD53BC" w:rsidRDefault="00BC57C2" w:rsidP="004217A9">
                  <w:pPr>
                    <w:pStyle w:val="Tabellentext"/>
                    <w:rPr>
                      <w:szCs w:val="18"/>
                    </w:rPr>
                  </w:pPr>
                  <w:r>
                    <w:rPr>
                      <w:szCs w:val="18"/>
                    </w:rPr>
                    <w:t>Anteil</w:t>
                  </w:r>
                </w:p>
              </w:tc>
            </w:tr>
            <w:tr w:rsidR="00CA3AE5" w:rsidRPr="00743DF3" w14:paraId="4E06BD09" w14:textId="77777777" w:rsidTr="00D34D7F">
              <w:tc>
                <w:tcPr>
                  <w:tcW w:w="2125" w:type="dxa"/>
                  <w:vAlign w:val="center"/>
                </w:tcPr>
                <w:p w14:paraId="6D49AC29" w14:textId="77777777" w:rsidR="00CA3AE5" w:rsidRDefault="00BC57C2" w:rsidP="00CA3AE5">
                  <w:pPr>
                    <w:pStyle w:val="Tabellentext"/>
                    <w:rPr>
                      <w:szCs w:val="18"/>
                    </w:rPr>
                  </w:pPr>
                  <w:r>
                    <w:rPr>
                      <w:szCs w:val="18"/>
                    </w:rPr>
                    <w:t>Teildatensatzbezug</w:t>
                  </w:r>
                </w:p>
              </w:tc>
              <w:tc>
                <w:tcPr>
                  <w:tcW w:w="3755" w:type="dxa"/>
                  <w:vAlign w:val="center"/>
                </w:tcPr>
                <w:p w14:paraId="3E5E9855" w14:textId="77777777" w:rsidR="00CA3AE5" w:rsidRPr="001C3626" w:rsidRDefault="00BC57C2" w:rsidP="004217A9">
                  <w:pPr>
                    <w:pStyle w:val="Tabellentext"/>
                    <w:rPr>
                      <w:szCs w:val="18"/>
                    </w:rPr>
                  </w:pPr>
                  <w:r>
                    <w:rPr>
                      <w:szCs w:val="18"/>
                    </w:rPr>
                    <w:t>09/6:B</w:t>
                  </w:r>
                </w:p>
              </w:tc>
            </w:tr>
            <w:tr w:rsidR="00CA3AE5" w:rsidRPr="00743DF3" w14:paraId="251D156B" w14:textId="77777777" w:rsidTr="00D34D7F">
              <w:tc>
                <w:tcPr>
                  <w:tcW w:w="2125" w:type="dxa"/>
                  <w:vAlign w:val="center"/>
                </w:tcPr>
                <w:p w14:paraId="738ED909" w14:textId="77777777" w:rsidR="00CA3AE5" w:rsidRDefault="00BC57C2" w:rsidP="00CA3AE5">
                  <w:pPr>
                    <w:pStyle w:val="Tabellentext"/>
                    <w:rPr>
                      <w:szCs w:val="18"/>
                    </w:rPr>
                  </w:pPr>
                  <w:r>
                    <w:rPr>
                      <w:szCs w:val="18"/>
                    </w:rPr>
                    <w:lastRenderedPageBreak/>
                    <w:t>Zähler</w:t>
                  </w:r>
                </w:p>
              </w:tc>
              <w:tc>
                <w:tcPr>
                  <w:tcW w:w="3755" w:type="dxa"/>
                </w:tcPr>
                <w:p w14:paraId="4A291525" w14:textId="77777777" w:rsidR="00CA3AE5" w:rsidRPr="00955893" w:rsidRDefault="00BC57C2" w:rsidP="004217A9">
                  <w:pPr>
                    <w:pStyle w:val="CodeOhneSilbentrennung"/>
                    <w:rPr>
                      <w:rStyle w:val="Code"/>
                    </w:rPr>
                  </w:pPr>
                  <w:r>
                    <w:rPr>
                      <w:rStyle w:val="Code"/>
                    </w:rPr>
                    <w:t>ENTLGRUND %==% "07"</w:t>
                  </w:r>
                </w:p>
              </w:tc>
            </w:tr>
            <w:tr w:rsidR="00CA3AE5" w:rsidRPr="00743DF3" w14:paraId="6435E3F7" w14:textId="77777777" w:rsidTr="00D34D7F">
              <w:tc>
                <w:tcPr>
                  <w:tcW w:w="2125" w:type="dxa"/>
                  <w:vAlign w:val="center"/>
                </w:tcPr>
                <w:p w14:paraId="67CB6FB4" w14:textId="77777777" w:rsidR="00CA3AE5" w:rsidRDefault="00BC57C2" w:rsidP="00CA3AE5">
                  <w:pPr>
                    <w:pStyle w:val="Tabellentext"/>
                    <w:rPr>
                      <w:szCs w:val="18"/>
                    </w:rPr>
                  </w:pPr>
                  <w:r>
                    <w:rPr>
                      <w:szCs w:val="18"/>
                    </w:rPr>
                    <w:t>Nenner</w:t>
                  </w:r>
                </w:p>
              </w:tc>
              <w:tc>
                <w:tcPr>
                  <w:tcW w:w="3755" w:type="dxa"/>
                </w:tcPr>
                <w:p w14:paraId="02893153" w14:textId="77777777" w:rsidR="00CA3AE5" w:rsidRPr="00955893" w:rsidRDefault="00BC57C2" w:rsidP="004217A9">
                  <w:pPr>
                    <w:pStyle w:val="CodeOhneSilbentrennung"/>
                    <w:rPr>
                      <w:rStyle w:val="Code"/>
                    </w:rPr>
                  </w:pPr>
                  <w:r>
                    <w:rPr>
                      <w:rStyle w:val="Code"/>
                    </w:rPr>
                    <w:t>TRUE</w:t>
                  </w:r>
                </w:p>
              </w:tc>
            </w:tr>
            <w:tr w:rsidR="00CA3AE5" w:rsidRPr="00AC590F" w14:paraId="25FD3CC7" w14:textId="77777777" w:rsidTr="00D34D7F">
              <w:tc>
                <w:tcPr>
                  <w:tcW w:w="2125" w:type="dxa"/>
                  <w:vAlign w:val="center"/>
                </w:tcPr>
                <w:p w14:paraId="02775806" w14:textId="77777777" w:rsidR="00CA3AE5" w:rsidRPr="00AC590F" w:rsidRDefault="00BC57C2" w:rsidP="00CA3AE5">
                  <w:pPr>
                    <w:pStyle w:val="Tabellentext"/>
                    <w:rPr>
                      <w:rFonts w:cstheme="minorHAnsi"/>
                      <w:szCs w:val="18"/>
                    </w:rPr>
                  </w:pPr>
                  <w:r w:rsidRPr="00AC590F">
                    <w:rPr>
                      <w:rFonts w:cs="Calibri"/>
                      <w:szCs w:val="18"/>
                    </w:rPr>
                    <w:t>Darstellung</w:t>
                  </w:r>
                </w:p>
              </w:tc>
              <w:tc>
                <w:tcPr>
                  <w:tcW w:w="3755" w:type="dxa"/>
                  <w:vAlign w:val="center"/>
                </w:tcPr>
                <w:p w14:paraId="377887C4" w14:textId="77777777" w:rsidR="00CA3AE5" w:rsidRPr="00AC590F" w:rsidRDefault="00BC57C2" w:rsidP="004217A9">
                  <w:pPr>
                    <w:pStyle w:val="Tabellentext"/>
                    <w:rPr>
                      <w:rStyle w:val="Code"/>
                      <w:rFonts w:asciiTheme="minorHAnsi" w:hAnsiTheme="minorHAnsi" w:cstheme="minorHAnsi"/>
                    </w:rPr>
                  </w:pPr>
                  <w:r>
                    <w:rPr>
                      <w:rStyle w:val="Code"/>
                      <w:rFonts w:ascii="Calibri" w:hAnsi="Calibri" w:cs="Calibri"/>
                    </w:rPr>
                    <w:t>-</w:t>
                  </w:r>
                </w:p>
              </w:tc>
            </w:tr>
            <w:tr w:rsidR="00CA3AE5" w:rsidRPr="00AC590F" w14:paraId="08DFC0A9" w14:textId="77777777" w:rsidTr="00D34D7F">
              <w:tc>
                <w:tcPr>
                  <w:tcW w:w="2125" w:type="dxa"/>
                  <w:tcBorders>
                    <w:bottom w:val="single" w:sz="4" w:space="0" w:color="BFBFBF" w:themeColor="background1" w:themeShade="BF"/>
                  </w:tcBorders>
                  <w:vAlign w:val="center"/>
                </w:tcPr>
                <w:p w14:paraId="7F116F36" w14:textId="77777777" w:rsidR="00CA3AE5" w:rsidRPr="00AC590F" w:rsidRDefault="00BC57C2" w:rsidP="00CA3AE5">
                  <w:pPr>
                    <w:pStyle w:val="Tabellentext"/>
                    <w:rPr>
                      <w:rFonts w:cstheme="minorHAnsi"/>
                      <w:szCs w:val="18"/>
                    </w:rPr>
                  </w:pPr>
                  <w:r w:rsidRPr="00AC590F">
                    <w:rPr>
                      <w:rFonts w:cs="Calibri"/>
                      <w:szCs w:val="18"/>
                    </w:rPr>
                    <w:t>Grafik</w:t>
                  </w:r>
                </w:p>
              </w:tc>
              <w:tc>
                <w:tcPr>
                  <w:tcW w:w="3755" w:type="dxa"/>
                  <w:tcBorders>
                    <w:bottom w:val="single" w:sz="4" w:space="0" w:color="BFBFBF" w:themeColor="background1" w:themeShade="BF"/>
                  </w:tcBorders>
                  <w:vAlign w:val="center"/>
                </w:tcPr>
                <w:p w14:paraId="5AE47169" w14:textId="77777777" w:rsidR="00CA3AE5" w:rsidRPr="00AC590F" w:rsidRDefault="00BC57C2" w:rsidP="004217A9">
                  <w:pPr>
                    <w:pStyle w:val="Tabellentext"/>
                    <w:rPr>
                      <w:rFonts w:cstheme="minorHAnsi"/>
                      <w:szCs w:val="18"/>
                    </w:rPr>
                  </w:pPr>
                  <w:r>
                    <w:rPr>
                      <w:rFonts w:cs="Calibri"/>
                      <w:szCs w:val="18"/>
                    </w:rPr>
                    <w:t>-</w:t>
                  </w:r>
                </w:p>
              </w:tc>
            </w:tr>
          </w:tbl>
          <w:p w14:paraId="0AEEBC02" w14:textId="77777777" w:rsidR="00CA3AE5" w:rsidRPr="00E3098F" w:rsidRDefault="003C6680" w:rsidP="00CA3AE5">
            <w:pPr>
              <w:pStyle w:val="Tabellentext"/>
              <w:ind w:left="0"/>
              <w:cnfStyle w:val="000000000000" w:firstRow="0" w:lastRow="0" w:firstColumn="0" w:lastColumn="0" w:oddVBand="0" w:evenVBand="0" w:oddHBand="0" w:evenHBand="0" w:firstRowFirstColumn="0" w:firstRowLastColumn="0" w:lastRowFirstColumn="0" w:lastRowLastColumn="0"/>
              <w:rPr>
                <w:sz w:val="6"/>
                <w:szCs w:val="6"/>
              </w:rPr>
            </w:pPr>
          </w:p>
        </w:tc>
      </w:tr>
      <w:tr w:rsidR="00CA3AE5" w14:paraId="4085EBC0" w14:textId="77777777" w:rsidTr="00603EF8">
        <w:trPr>
          <w:trHeight w:val="835"/>
        </w:trPr>
        <w:tc>
          <w:tcPr>
            <w:cnfStyle w:val="001000000000" w:firstRow="0" w:lastRow="0" w:firstColumn="1" w:lastColumn="0" w:oddVBand="0" w:evenVBand="0" w:oddHBand="0" w:evenHBand="0" w:firstRowFirstColumn="0" w:firstRowLastColumn="0" w:lastRowFirstColumn="0" w:lastRowLastColumn="0"/>
            <w:tcW w:w="3119" w:type="dxa"/>
          </w:tcPr>
          <w:p w14:paraId="79A05AD0" w14:textId="77777777" w:rsidR="00CA3AE5" w:rsidRPr="00E37ACC" w:rsidRDefault="003C6680" w:rsidP="00CA3AE5">
            <w:pPr>
              <w:pStyle w:val="Tabellenkopf"/>
            </w:pPr>
          </w:p>
        </w:tc>
        <w:tc>
          <w:tcPr>
            <w:tcW w:w="5885" w:type="dxa"/>
          </w:tcPr>
          <w:tbl>
            <w:tblPr>
              <w:tblStyle w:val="IQTIGStandard"/>
              <w:tblW w:w="5880" w:type="dxa"/>
              <w:tblLook w:val="0620" w:firstRow="1" w:lastRow="0" w:firstColumn="0" w:lastColumn="0" w:noHBand="1" w:noVBand="1"/>
            </w:tblPr>
            <w:tblGrid>
              <w:gridCol w:w="2125"/>
              <w:gridCol w:w="3755"/>
            </w:tblGrid>
            <w:tr w:rsidR="00CA3AE5" w:rsidRPr="009E2B0C" w14:paraId="118E6755" w14:textId="77777777" w:rsidTr="00D34D7F">
              <w:trPr>
                <w:cnfStyle w:val="100000000000" w:firstRow="1" w:lastRow="0" w:firstColumn="0" w:lastColumn="0" w:oddVBand="0" w:evenVBand="0" w:oddHBand="0" w:evenHBand="0" w:firstRowFirstColumn="0" w:firstRowLastColumn="0" w:lastRowFirstColumn="0" w:lastRowLastColumn="0"/>
              </w:trPr>
              <w:tc>
                <w:tcPr>
                  <w:tcW w:w="5880" w:type="dxa"/>
                  <w:gridSpan w:val="2"/>
                  <w:tcBorders>
                    <w:top w:val="single" w:sz="4" w:space="0" w:color="BFBFBF" w:themeColor="background1" w:themeShade="BF"/>
                    <w:bottom w:val="single" w:sz="4" w:space="0" w:color="BFBFBF" w:themeColor="background1" w:themeShade="BF"/>
                  </w:tcBorders>
                  <w:vAlign w:val="center"/>
                </w:tcPr>
                <w:p w14:paraId="17C8E88F" w14:textId="77777777" w:rsidR="00CA3AE5" w:rsidRPr="00A20477" w:rsidRDefault="00BC57C2" w:rsidP="00CA3AE5">
                  <w:pPr>
                    <w:pStyle w:val="Tabellenkopf"/>
                    <w:rPr>
                      <w:szCs w:val="18"/>
                    </w:rPr>
                  </w:pPr>
                  <w:r>
                    <w:rPr>
                      <w:szCs w:val="18"/>
                    </w:rPr>
                    <w:t>E (expected)</w:t>
                  </w:r>
                </w:p>
              </w:tc>
            </w:tr>
            <w:tr w:rsidR="00CA3AE5" w:rsidRPr="00743DF3" w14:paraId="14D0AD0E" w14:textId="77777777" w:rsidTr="00D34D7F">
              <w:tc>
                <w:tcPr>
                  <w:tcW w:w="2125" w:type="dxa"/>
                  <w:tcBorders>
                    <w:top w:val="single" w:sz="4" w:space="0" w:color="BFBFBF" w:themeColor="background1" w:themeShade="BF"/>
                  </w:tcBorders>
                  <w:vAlign w:val="center"/>
                </w:tcPr>
                <w:p w14:paraId="1F1ECFE5" w14:textId="77777777" w:rsidR="00CA3AE5" w:rsidRDefault="00BC57C2" w:rsidP="00CA3AE5">
                  <w:pPr>
                    <w:pStyle w:val="Tabellentext"/>
                    <w:rPr>
                      <w:szCs w:val="18"/>
                    </w:rPr>
                  </w:pPr>
                  <w:r>
                    <w:rPr>
                      <w:szCs w:val="18"/>
                    </w:rPr>
                    <w:t>Art des Wertes</w:t>
                  </w:r>
                </w:p>
              </w:tc>
              <w:tc>
                <w:tcPr>
                  <w:tcW w:w="3755" w:type="dxa"/>
                  <w:tcBorders>
                    <w:top w:val="single" w:sz="4" w:space="0" w:color="BFBFBF" w:themeColor="background1" w:themeShade="BF"/>
                  </w:tcBorders>
                  <w:vAlign w:val="center"/>
                </w:tcPr>
                <w:p w14:paraId="7C1A3784" w14:textId="77777777" w:rsidR="00CA3AE5" w:rsidRPr="00CD53BC" w:rsidRDefault="00BC57C2" w:rsidP="004217A9">
                  <w:pPr>
                    <w:pStyle w:val="Tabellentext"/>
                    <w:rPr>
                      <w:szCs w:val="18"/>
                    </w:rPr>
                  </w:pPr>
                  <w:r>
                    <w:rPr>
                      <w:szCs w:val="18"/>
                    </w:rPr>
                    <w:t>Kalkulatorische Kennzahl</w:t>
                  </w:r>
                </w:p>
              </w:tc>
            </w:tr>
            <w:tr w:rsidR="00CA3AE5" w:rsidRPr="00743DF3" w14:paraId="43BFDF91" w14:textId="77777777" w:rsidTr="00D34D7F">
              <w:tc>
                <w:tcPr>
                  <w:tcW w:w="2125" w:type="dxa"/>
                  <w:vAlign w:val="center"/>
                </w:tcPr>
                <w:p w14:paraId="248BAD5B" w14:textId="33071F02" w:rsidR="00CA3AE5" w:rsidRPr="00A20477" w:rsidRDefault="007A0E5C" w:rsidP="00CA3AE5">
                  <w:pPr>
                    <w:pStyle w:val="Tabellentext"/>
                    <w:rPr>
                      <w:szCs w:val="18"/>
                    </w:rPr>
                  </w:pPr>
                  <w:del w:id="1954" w:author="IQTIG" w:date="2020-04-28T19:37:00Z">
                    <w:r>
                      <w:rPr>
                        <w:szCs w:val="18"/>
                      </w:rPr>
                      <w:delText>Kennzahl-</w:delText>
                    </w:r>
                  </w:del>
                  <w:r w:rsidR="00BC57C2">
                    <w:rPr>
                      <w:szCs w:val="18"/>
                    </w:rPr>
                    <w:t>ID</w:t>
                  </w:r>
                </w:p>
              </w:tc>
              <w:tc>
                <w:tcPr>
                  <w:tcW w:w="3755" w:type="dxa"/>
                  <w:vAlign w:val="center"/>
                </w:tcPr>
                <w:p w14:paraId="1D864989" w14:textId="77777777" w:rsidR="00CA3AE5" w:rsidRPr="001258DD" w:rsidRDefault="00BC57C2" w:rsidP="004217A9">
                  <w:pPr>
                    <w:pStyle w:val="Tabellentext"/>
                    <w:rPr>
                      <w:color w:val="000000"/>
                      <w:szCs w:val="18"/>
                      <w:lang w:eastAsia="de-DE"/>
                    </w:rPr>
                  </w:pPr>
                  <w:r>
                    <w:rPr>
                      <w:color w:val="000000"/>
                      <w:szCs w:val="18"/>
                    </w:rPr>
                    <w:t>E_51196</w:t>
                  </w:r>
                </w:p>
              </w:tc>
            </w:tr>
            <w:tr w:rsidR="00CA3AE5" w:rsidRPr="00743DF3" w14:paraId="41A52996" w14:textId="77777777" w:rsidTr="00D34D7F">
              <w:tc>
                <w:tcPr>
                  <w:tcW w:w="2125" w:type="dxa"/>
                  <w:vAlign w:val="center"/>
                </w:tcPr>
                <w:p w14:paraId="32F08C80" w14:textId="77777777" w:rsidR="00CA3AE5" w:rsidRDefault="00BC57C2" w:rsidP="00CA3AE5">
                  <w:pPr>
                    <w:pStyle w:val="Tabellentext"/>
                    <w:rPr>
                      <w:szCs w:val="18"/>
                    </w:rPr>
                  </w:pPr>
                  <w:r>
                    <w:rPr>
                      <w:szCs w:val="18"/>
                    </w:rPr>
                    <w:t>Bezug zu QS-Ergebnissen</w:t>
                  </w:r>
                </w:p>
              </w:tc>
              <w:tc>
                <w:tcPr>
                  <w:tcW w:w="3755" w:type="dxa"/>
                  <w:vAlign w:val="center"/>
                </w:tcPr>
                <w:p w14:paraId="514AE7A3" w14:textId="77777777" w:rsidR="00CA3AE5" w:rsidRDefault="00BC57C2" w:rsidP="004217A9">
                  <w:pPr>
                    <w:pStyle w:val="Tabellentext"/>
                    <w:rPr>
                      <w:szCs w:val="18"/>
                    </w:rPr>
                  </w:pPr>
                  <w:r>
                    <w:rPr>
                      <w:szCs w:val="18"/>
                    </w:rPr>
                    <w:t>51196</w:t>
                  </w:r>
                </w:p>
              </w:tc>
            </w:tr>
            <w:tr w:rsidR="00CA3AE5" w:rsidRPr="00743DF3" w14:paraId="225CBEF7" w14:textId="77777777" w:rsidTr="00D34D7F">
              <w:tc>
                <w:tcPr>
                  <w:tcW w:w="2125" w:type="dxa"/>
                  <w:vAlign w:val="center"/>
                </w:tcPr>
                <w:p w14:paraId="7839435E" w14:textId="77777777" w:rsidR="00CA3AE5" w:rsidRDefault="00BC57C2" w:rsidP="00CA3AE5">
                  <w:pPr>
                    <w:pStyle w:val="Tabellentext"/>
                    <w:rPr>
                      <w:szCs w:val="18"/>
                    </w:rPr>
                  </w:pPr>
                  <w:r>
                    <w:rPr>
                      <w:szCs w:val="18"/>
                    </w:rPr>
                    <w:t>Bezug zum Verfahren</w:t>
                  </w:r>
                </w:p>
              </w:tc>
              <w:tc>
                <w:tcPr>
                  <w:tcW w:w="3755" w:type="dxa"/>
                  <w:vAlign w:val="center"/>
                </w:tcPr>
                <w:p w14:paraId="47DA7239" w14:textId="77777777" w:rsidR="00CA3AE5" w:rsidRDefault="00BC57C2" w:rsidP="004217A9">
                  <w:pPr>
                    <w:pStyle w:val="Tabellentext"/>
                    <w:rPr>
                      <w:szCs w:val="18"/>
                    </w:rPr>
                  </w:pPr>
                  <w:r>
                    <w:rPr>
                      <w:szCs w:val="18"/>
                    </w:rPr>
                    <w:t>DeQS</w:t>
                  </w:r>
                </w:p>
              </w:tc>
            </w:tr>
            <w:tr w:rsidR="00CA3AE5" w:rsidRPr="00743DF3" w14:paraId="22BD7A29" w14:textId="77777777" w:rsidTr="00D34D7F">
              <w:tc>
                <w:tcPr>
                  <w:tcW w:w="2125" w:type="dxa"/>
                  <w:tcBorders>
                    <w:bottom w:val="single" w:sz="4" w:space="0" w:color="BFBFBF" w:themeColor="background1" w:themeShade="BF"/>
                  </w:tcBorders>
                  <w:vAlign w:val="center"/>
                </w:tcPr>
                <w:p w14:paraId="5B16BD6E" w14:textId="77777777" w:rsidR="00CA3AE5" w:rsidRDefault="00BC57C2" w:rsidP="00CA3AE5">
                  <w:pPr>
                    <w:pStyle w:val="Tabellentext"/>
                    <w:rPr>
                      <w:szCs w:val="18"/>
                    </w:rPr>
                  </w:pPr>
                  <w:r>
                    <w:rPr>
                      <w:szCs w:val="18"/>
                    </w:rPr>
                    <w:t>Sortierung</w:t>
                  </w:r>
                </w:p>
              </w:tc>
              <w:tc>
                <w:tcPr>
                  <w:tcW w:w="3755" w:type="dxa"/>
                  <w:vAlign w:val="center"/>
                </w:tcPr>
                <w:p w14:paraId="126E0B8A" w14:textId="77777777" w:rsidR="00CA3AE5" w:rsidRDefault="00BC57C2" w:rsidP="004217A9">
                  <w:pPr>
                    <w:pStyle w:val="Tabellentext"/>
                    <w:rPr>
                      <w:szCs w:val="18"/>
                    </w:rPr>
                  </w:pPr>
                  <w:r>
                    <w:rPr>
                      <w:szCs w:val="18"/>
                    </w:rPr>
                    <w:t>-</w:t>
                  </w:r>
                </w:p>
              </w:tc>
            </w:tr>
            <w:tr w:rsidR="00CA3AE5" w:rsidRPr="00743DF3" w14:paraId="4C94D3CA" w14:textId="77777777" w:rsidTr="00D34D7F">
              <w:tc>
                <w:tcPr>
                  <w:tcW w:w="2125" w:type="dxa"/>
                  <w:tcBorders>
                    <w:top w:val="single" w:sz="4" w:space="0" w:color="BFBFBF" w:themeColor="background1" w:themeShade="BF"/>
                  </w:tcBorders>
                  <w:vAlign w:val="center"/>
                </w:tcPr>
                <w:p w14:paraId="5A04463E" w14:textId="77777777" w:rsidR="00CA3AE5" w:rsidRDefault="00BC57C2" w:rsidP="00CA3AE5">
                  <w:pPr>
                    <w:pStyle w:val="Tabellentext"/>
                    <w:rPr>
                      <w:szCs w:val="18"/>
                    </w:rPr>
                  </w:pPr>
                  <w:r>
                    <w:rPr>
                      <w:szCs w:val="18"/>
                    </w:rPr>
                    <w:t>Rechenregel</w:t>
                  </w:r>
                </w:p>
              </w:tc>
              <w:tc>
                <w:tcPr>
                  <w:tcW w:w="3755" w:type="dxa"/>
                  <w:vAlign w:val="center"/>
                </w:tcPr>
                <w:p w14:paraId="7107A012" w14:textId="333D514A" w:rsidR="00CA3AE5" w:rsidRDefault="00BC57C2" w:rsidP="004217A9">
                  <w:pPr>
                    <w:pStyle w:val="Tabellentext"/>
                    <w:rPr>
                      <w:szCs w:val="18"/>
                    </w:rPr>
                  </w:pPr>
                  <w:r>
                    <w:rPr>
                      <w:szCs w:val="18"/>
                    </w:rPr>
                    <w:t xml:space="preserve">Erwartete Rate an Todesfällen, risikoadjustiert nach logistischem DEFI-REV-Score für </w:t>
                  </w:r>
                  <w:del w:id="1955" w:author="IQTIG" w:date="2020-04-28T19:37:00Z">
                    <w:r w:rsidR="007A0E5C">
                      <w:rPr>
                        <w:szCs w:val="18"/>
                      </w:rPr>
                      <w:delText>QI-</w:delText>
                    </w:r>
                  </w:del>
                  <w:r>
                    <w:rPr>
                      <w:szCs w:val="18"/>
                    </w:rPr>
                    <w:t>ID 51196</w:t>
                  </w:r>
                </w:p>
              </w:tc>
            </w:tr>
            <w:tr w:rsidR="00CA3AE5" w:rsidRPr="00743DF3" w14:paraId="50C6960A" w14:textId="77777777" w:rsidTr="00D34D7F">
              <w:tc>
                <w:tcPr>
                  <w:tcW w:w="2125" w:type="dxa"/>
                  <w:tcBorders>
                    <w:top w:val="single" w:sz="4" w:space="0" w:color="BFBFBF" w:themeColor="background1" w:themeShade="BF"/>
                  </w:tcBorders>
                  <w:vAlign w:val="center"/>
                </w:tcPr>
                <w:p w14:paraId="048DD2F7" w14:textId="77777777" w:rsidR="00CA3AE5" w:rsidRPr="00A20477" w:rsidRDefault="00BC57C2" w:rsidP="00CA3AE5">
                  <w:pPr>
                    <w:pStyle w:val="Tabellentext"/>
                    <w:rPr>
                      <w:szCs w:val="18"/>
                    </w:rPr>
                  </w:pPr>
                  <w:r>
                    <w:rPr>
                      <w:szCs w:val="18"/>
                    </w:rPr>
                    <w:t>Operator</w:t>
                  </w:r>
                </w:p>
              </w:tc>
              <w:tc>
                <w:tcPr>
                  <w:tcW w:w="3755" w:type="dxa"/>
                  <w:tcBorders>
                    <w:top w:val="single" w:sz="4" w:space="0" w:color="BFBFBF" w:themeColor="background1" w:themeShade="BF"/>
                  </w:tcBorders>
                  <w:vAlign w:val="center"/>
                </w:tcPr>
                <w:p w14:paraId="4FE2F465" w14:textId="77777777" w:rsidR="00CA3AE5" w:rsidRPr="00CD53BC" w:rsidRDefault="00BC57C2" w:rsidP="004217A9">
                  <w:pPr>
                    <w:pStyle w:val="Tabellentext"/>
                    <w:rPr>
                      <w:szCs w:val="18"/>
                    </w:rPr>
                  </w:pPr>
                  <w:r>
                    <w:rPr>
                      <w:szCs w:val="18"/>
                    </w:rPr>
                    <w:t>Mittelwert</w:t>
                  </w:r>
                </w:p>
              </w:tc>
            </w:tr>
            <w:tr w:rsidR="00CA3AE5" w:rsidRPr="00743DF3" w14:paraId="79D4C1F1" w14:textId="77777777" w:rsidTr="00D34D7F">
              <w:tc>
                <w:tcPr>
                  <w:tcW w:w="2125" w:type="dxa"/>
                  <w:vAlign w:val="center"/>
                </w:tcPr>
                <w:p w14:paraId="6D76E52E" w14:textId="77777777" w:rsidR="00CA3AE5" w:rsidRDefault="00BC57C2" w:rsidP="00CA3AE5">
                  <w:pPr>
                    <w:pStyle w:val="Tabellentext"/>
                    <w:rPr>
                      <w:szCs w:val="18"/>
                    </w:rPr>
                  </w:pPr>
                  <w:r>
                    <w:rPr>
                      <w:szCs w:val="18"/>
                    </w:rPr>
                    <w:t>Teildatensatzbezug</w:t>
                  </w:r>
                </w:p>
              </w:tc>
              <w:tc>
                <w:tcPr>
                  <w:tcW w:w="3755" w:type="dxa"/>
                  <w:vAlign w:val="center"/>
                </w:tcPr>
                <w:p w14:paraId="054316F7" w14:textId="77777777" w:rsidR="00CA3AE5" w:rsidRPr="001C3626" w:rsidRDefault="00BC57C2" w:rsidP="004217A9">
                  <w:pPr>
                    <w:pStyle w:val="Tabellentext"/>
                    <w:rPr>
                      <w:szCs w:val="18"/>
                    </w:rPr>
                  </w:pPr>
                  <w:r>
                    <w:rPr>
                      <w:szCs w:val="18"/>
                    </w:rPr>
                    <w:t>09/6:B</w:t>
                  </w:r>
                </w:p>
              </w:tc>
            </w:tr>
            <w:tr w:rsidR="00CA3AE5" w:rsidRPr="00743DF3" w14:paraId="6C42702E" w14:textId="77777777" w:rsidTr="00D34D7F">
              <w:tc>
                <w:tcPr>
                  <w:tcW w:w="2125" w:type="dxa"/>
                  <w:vAlign w:val="center"/>
                </w:tcPr>
                <w:p w14:paraId="72212DF0" w14:textId="77777777" w:rsidR="00CA3AE5" w:rsidRDefault="00BC57C2" w:rsidP="00CA3AE5">
                  <w:pPr>
                    <w:pStyle w:val="Tabellentext"/>
                    <w:rPr>
                      <w:szCs w:val="18"/>
                    </w:rPr>
                  </w:pPr>
                  <w:r>
                    <w:rPr>
                      <w:szCs w:val="18"/>
                    </w:rPr>
                    <w:t>Zähler</w:t>
                  </w:r>
                </w:p>
              </w:tc>
              <w:tc>
                <w:tcPr>
                  <w:tcW w:w="3755" w:type="dxa"/>
                </w:tcPr>
                <w:p w14:paraId="7DEC45E5" w14:textId="77777777" w:rsidR="00CA3AE5" w:rsidRPr="00955893" w:rsidRDefault="00BC57C2" w:rsidP="004217A9">
                  <w:pPr>
                    <w:pStyle w:val="CodeOhneSilbentrennung"/>
                    <w:rPr>
                      <w:rStyle w:val="Code"/>
                    </w:rPr>
                  </w:pPr>
                  <w:r>
                    <w:rPr>
                      <w:rStyle w:val="Code"/>
                    </w:rPr>
                    <w:t>fn_M09N6Score_51196</w:t>
                  </w:r>
                </w:p>
              </w:tc>
            </w:tr>
            <w:tr w:rsidR="00CA3AE5" w:rsidRPr="00743DF3" w14:paraId="72B9FEA4" w14:textId="77777777" w:rsidTr="00D34D7F">
              <w:tc>
                <w:tcPr>
                  <w:tcW w:w="2125" w:type="dxa"/>
                  <w:vAlign w:val="center"/>
                </w:tcPr>
                <w:p w14:paraId="4BD676A4" w14:textId="77777777" w:rsidR="00CA3AE5" w:rsidRDefault="00BC57C2" w:rsidP="00CA3AE5">
                  <w:pPr>
                    <w:pStyle w:val="Tabellentext"/>
                    <w:rPr>
                      <w:szCs w:val="18"/>
                    </w:rPr>
                  </w:pPr>
                  <w:r>
                    <w:rPr>
                      <w:szCs w:val="18"/>
                    </w:rPr>
                    <w:t>Nenner</w:t>
                  </w:r>
                </w:p>
              </w:tc>
              <w:tc>
                <w:tcPr>
                  <w:tcW w:w="3755" w:type="dxa"/>
                </w:tcPr>
                <w:p w14:paraId="7D925B00" w14:textId="77777777" w:rsidR="00CA3AE5" w:rsidRPr="00955893" w:rsidRDefault="00BC57C2" w:rsidP="004217A9">
                  <w:pPr>
                    <w:pStyle w:val="CodeOhneSilbentrennung"/>
                    <w:rPr>
                      <w:rStyle w:val="Code"/>
                    </w:rPr>
                  </w:pPr>
                  <w:r>
                    <w:rPr>
                      <w:rStyle w:val="Code"/>
                    </w:rPr>
                    <w:t>TRUE</w:t>
                  </w:r>
                </w:p>
              </w:tc>
            </w:tr>
            <w:tr w:rsidR="00CA3AE5" w:rsidRPr="00AC590F" w14:paraId="6B3A9E74" w14:textId="77777777" w:rsidTr="00D34D7F">
              <w:tc>
                <w:tcPr>
                  <w:tcW w:w="2125" w:type="dxa"/>
                  <w:vAlign w:val="center"/>
                </w:tcPr>
                <w:p w14:paraId="646ACC4B" w14:textId="77777777" w:rsidR="00CA3AE5" w:rsidRPr="00AC590F" w:rsidRDefault="00BC57C2" w:rsidP="00CA3AE5">
                  <w:pPr>
                    <w:pStyle w:val="Tabellentext"/>
                    <w:rPr>
                      <w:rFonts w:cstheme="minorHAnsi"/>
                      <w:szCs w:val="18"/>
                    </w:rPr>
                  </w:pPr>
                  <w:r w:rsidRPr="00AC590F">
                    <w:rPr>
                      <w:rFonts w:cs="Calibri"/>
                      <w:szCs w:val="18"/>
                    </w:rPr>
                    <w:t>Darstellung</w:t>
                  </w:r>
                </w:p>
              </w:tc>
              <w:tc>
                <w:tcPr>
                  <w:tcW w:w="3755" w:type="dxa"/>
                  <w:vAlign w:val="center"/>
                </w:tcPr>
                <w:p w14:paraId="702C36AE" w14:textId="77777777" w:rsidR="00CA3AE5" w:rsidRPr="00AC590F" w:rsidRDefault="00BC57C2" w:rsidP="004217A9">
                  <w:pPr>
                    <w:pStyle w:val="Tabellentext"/>
                    <w:rPr>
                      <w:rStyle w:val="Code"/>
                      <w:rFonts w:asciiTheme="minorHAnsi" w:hAnsiTheme="minorHAnsi" w:cstheme="minorHAnsi"/>
                    </w:rPr>
                  </w:pPr>
                  <w:r>
                    <w:rPr>
                      <w:rStyle w:val="Code"/>
                      <w:rFonts w:ascii="Calibri" w:hAnsi="Calibri" w:cs="Calibri"/>
                    </w:rPr>
                    <w:t>-</w:t>
                  </w:r>
                </w:p>
              </w:tc>
            </w:tr>
            <w:tr w:rsidR="00CA3AE5" w:rsidRPr="00AC590F" w14:paraId="156FF307" w14:textId="77777777" w:rsidTr="00D34D7F">
              <w:tc>
                <w:tcPr>
                  <w:tcW w:w="2125" w:type="dxa"/>
                  <w:tcBorders>
                    <w:bottom w:val="single" w:sz="4" w:space="0" w:color="BFBFBF" w:themeColor="background1" w:themeShade="BF"/>
                  </w:tcBorders>
                  <w:vAlign w:val="center"/>
                </w:tcPr>
                <w:p w14:paraId="42DDC20D" w14:textId="77777777" w:rsidR="00CA3AE5" w:rsidRPr="00AC590F" w:rsidRDefault="00BC57C2" w:rsidP="00CA3AE5">
                  <w:pPr>
                    <w:pStyle w:val="Tabellentext"/>
                    <w:rPr>
                      <w:rFonts w:cstheme="minorHAnsi"/>
                      <w:szCs w:val="18"/>
                    </w:rPr>
                  </w:pPr>
                  <w:r w:rsidRPr="00AC590F">
                    <w:rPr>
                      <w:rFonts w:cs="Calibri"/>
                      <w:szCs w:val="18"/>
                    </w:rPr>
                    <w:t>Grafik</w:t>
                  </w:r>
                </w:p>
              </w:tc>
              <w:tc>
                <w:tcPr>
                  <w:tcW w:w="3755" w:type="dxa"/>
                  <w:tcBorders>
                    <w:bottom w:val="single" w:sz="4" w:space="0" w:color="BFBFBF" w:themeColor="background1" w:themeShade="BF"/>
                  </w:tcBorders>
                  <w:vAlign w:val="center"/>
                </w:tcPr>
                <w:p w14:paraId="506A3494" w14:textId="77777777" w:rsidR="00CA3AE5" w:rsidRPr="00AC590F" w:rsidRDefault="00BC57C2" w:rsidP="004217A9">
                  <w:pPr>
                    <w:pStyle w:val="Tabellentext"/>
                    <w:rPr>
                      <w:rFonts w:cstheme="minorHAnsi"/>
                      <w:szCs w:val="18"/>
                    </w:rPr>
                  </w:pPr>
                  <w:r>
                    <w:rPr>
                      <w:rFonts w:cs="Calibri"/>
                      <w:szCs w:val="18"/>
                    </w:rPr>
                    <w:t>-</w:t>
                  </w:r>
                </w:p>
              </w:tc>
            </w:tr>
          </w:tbl>
          <w:p w14:paraId="02CAFE2E" w14:textId="77777777" w:rsidR="00CA3AE5" w:rsidRPr="00E3098F" w:rsidRDefault="003C6680" w:rsidP="00CA3AE5">
            <w:pPr>
              <w:pStyle w:val="Tabellentext"/>
              <w:ind w:left="0"/>
              <w:cnfStyle w:val="000000000000" w:firstRow="0" w:lastRow="0" w:firstColumn="0" w:lastColumn="0" w:oddVBand="0" w:evenVBand="0" w:oddHBand="0" w:evenHBand="0" w:firstRowFirstColumn="0" w:firstRowLastColumn="0" w:lastRowFirstColumn="0" w:lastRowLastColumn="0"/>
              <w:rPr>
                <w:sz w:val="6"/>
                <w:szCs w:val="6"/>
              </w:rPr>
            </w:pPr>
          </w:p>
        </w:tc>
      </w:tr>
      <w:tr w:rsidR="00CA3AE5" w14:paraId="68573F9C"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CB1F1B4" w14:textId="77777777" w:rsidR="00CA3AE5" w:rsidRPr="00E37ACC" w:rsidRDefault="00BC57C2" w:rsidP="00CA3AE5">
            <w:pPr>
              <w:pStyle w:val="Tabellenkopf"/>
            </w:pPr>
            <w:r w:rsidRPr="00E37ACC">
              <w:t>Verwendete Funktionen</w:t>
            </w:r>
          </w:p>
        </w:tc>
        <w:tc>
          <w:tcPr>
            <w:tcW w:w="5885" w:type="dxa"/>
          </w:tcPr>
          <w:p w14:paraId="019265C7" w14:textId="77777777" w:rsidR="00926BD3" w:rsidRPr="00926BD3" w:rsidRDefault="00BC57C2" w:rsidP="00926BD3">
            <w:pPr>
              <w:pStyle w:val="CodeOhneSilbentrennung"/>
              <w:cnfStyle w:val="000000000000" w:firstRow="0" w:lastRow="0" w:firstColumn="0" w:lastColumn="0" w:oddVBand="0" w:evenVBand="0" w:oddHBand="0" w:evenHBand="0" w:firstRowFirstColumn="0" w:firstRowLastColumn="0" w:lastRowFirstColumn="0" w:lastRowLastColumn="0"/>
              <w:rPr>
                <w:rStyle w:val="Code"/>
                <w:rFonts w:cstheme="minorBidi"/>
                <w:szCs w:val="21"/>
              </w:rPr>
            </w:pPr>
            <w:r>
              <w:rPr>
                <w:rStyle w:val="Code"/>
                <w:rFonts w:cs="Arial"/>
                <w:szCs w:val="21"/>
              </w:rPr>
              <w:t>fn_IndikationFolgeOPInfektion</w:t>
            </w:r>
            <w:r>
              <w:rPr>
                <w:rStyle w:val="Code"/>
                <w:rFonts w:cs="Arial"/>
                <w:szCs w:val="21"/>
              </w:rPr>
              <w:br/>
              <w:t>fn_M09N6Score_51196</w:t>
            </w:r>
          </w:p>
        </w:tc>
      </w:tr>
      <w:tr w:rsidR="00CA3AE5" w14:paraId="69EEF996"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63025FA" w14:textId="77777777" w:rsidR="00CA3AE5" w:rsidRPr="00E37ACC" w:rsidRDefault="00BC57C2" w:rsidP="00CA3AE5">
            <w:pPr>
              <w:pStyle w:val="Tabellenkopf"/>
            </w:pPr>
            <w:r w:rsidRPr="00E37ACC">
              <w:t>Verwendete Listen</w:t>
            </w:r>
          </w:p>
        </w:tc>
        <w:tc>
          <w:tcPr>
            <w:tcW w:w="5885" w:type="dxa"/>
          </w:tcPr>
          <w:p w14:paraId="302DD91D" w14:textId="77777777" w:rsidR="00CA3AE5" w:rsidRPr="00926BD3" w:rsidRDefault="00BC57C2" w:rsidP="00AA7D5D">
            <w:pPr>
              <w:pStyle w:val="CodeOhneSilbentrennung"/>
              <w:cnfStyle w:val="000000000000" w:firstRow="0" w:lastRow="0" w:firstColumn="0" w:lastColumn="0" w:oddVBand="0" w:evenVBand="0" w:oddHBand="0" w:evenHBand="0" w:firstRowFirstColumn="0" w:firstRowLastColumn="0" w:lastRowFirstColumn="0" w:lastRowLastColumn="0"/>
            </w:pPr>
            <w:r>
              <w:t>-</w:t>
            </w:r>
          </w:p>
        </w:tc>
      </w:tr>
      <w:tr w:rsidR="00CA3AE5" w14:paraId="5AE1BB2A"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FE9D759" w14:textId="77777777" w:rsidR="00CA3AE5" w:rsidRPr="00E37ACC" w:rsidRDefault="00BC57C2" w:rsidP="00CA3AE5">
            <w:pPr>
              <w:pStyle w:val="Tabellenkopf"/>
            </w:pPr>
            <w:r>
              <w:t>Darstellung</w:t>
            </w:r>
          </w:p>
        </w:tc>
        <w:tc>
          <w:tcPr>
            <w:tcW w:w="5885" w:type="dxa"/>
          </w:tcPr>
          <w:p w14:paraId="18F71B5F" w14:textId="77777777" w:rsidR="00CA3AE5" w:rsidRPr="00DD70A1" w:rsidRDefault="00BC57C2"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181EA434"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0D6282E" w14:textId="77777777" w:rsidR="00CA3AE5" w:rsidRPr="00E37ACC" w:rsidRDefault="00BC57C2" w:rsidP="00CA3AE5">
            <w:pPr>
              <w:pStyle w:val="Tabellenkopf"/>
            </w:pPr>
            <w:r>
              <w:t>Grafik</w:t>
            </w:r>
          </w:p>
        </w:tc>
        <w:tc>
          <w:tcPr>
            <w:tcW w:w="5885" w:type="dxa"/>
          </w:tcPr>
          <w:p w14:paraId="52D03218" w14:textId="77777777" w:rsidR="00CA3AE5" w:rsidRPr="00DD70A1" w:rsidRDefault="00BC57C2"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475AF713"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A8E1E6D" w14:textId="77777777" w:rsidR="00CA3AE5" w:rsidRPr="00E37ACC" w:rsidRDefault="00BC57C2" w:rsidP="00CA3AE5">
            <w:pPr>
              <w:pStyle w:val="Tabellenkopf"/>
            </w:pPr>
            <w:r>
              <w:t>Vergleichbarkeit mit Vorjahresergebnissen</w:t>
            </w:r>
          </w:p>
        </w:tc>
        <w:tc>
          <w:tcPr>
            <w:tcW w:w="5885" w:type="dxa"/>
          </w:tcPr>
          <w:p w14:paraId="69323CFF" w14:textId="77777777" w:rsidR="00CA3AE5" w:rsidRDefault="00BC57C2" w:rsidP="00CA3AE5">
            <w:pPr>
              <w:pStyle w:val="Tabellentext"/>
              <w:cnfStyle w:val="000000000000" w:firstRow="0" w:lastRow="0" w:firstColumn="0" w:lastColumn="0" w:oddVBand="0" w:evenVBand="0" w:oddHBand="0" w:evenHBand="0" w:firstRowFirstColumn="0" w:firstRowLastColumn="0" w:lastRowFirstColumn="0" w:lastRowLastColumn="0"/>
            </w:pPr>
            <w:r>
              <w:t>Eingeschränkt vergleichbar</w:t>
            </w:r>
          </w:p>
        </w:tc>
      </w:tr>
    </w:tbl>
    <w:p w14:paraId="07C57816" w14:textId="77777777" w:rsidR="009E1781" w:rsidRDefault="003C6680" w:rsidP="00AA7E2B">
      <w:pPr>
        <w:pStyle w:val="Tabellentext"/>
        <w:spacing w:before="0" w:after="0" w:line="20" w:lineRule="exact"/>
        <w:ind w:left="0" w:right="0"/>
      </w:pPr>
    </w:p>
    <w:p w14:paraId="3D9C91D9" w14:textId="77777777" w:rsidR="00B864C8" w:rsidRDefault="00B864C8">
      <w:pPr>
        <w:sectPr w:rsidR="00B864C8" w:rsidSect="00AD6E6F">
          <w:pgSz w:w="11906" w:h="16838"/>
          <w:pgMar w:top="1418" w:right="1134" w:bottom="1418" w:left="1701" w:header="454" w:footer="737" w:gutter="0"/>
          <w:cols w:space="708"/>
          <w:docGrid w:linePitch="360"/>
        </w:sectPr>
      </w:pPr>
    </w:p>
    <w:p w14:paraId="3A9411F7" w14:textId="77777777" w:rsidR="007F3806" w:rsidRDefault="00BC57C2" w:rsidP="007F3806">
      <w:pPr>
        <w:pStyle w:val="Absatzberschriftebene2nurinNavigation"/>
      </w:pPr>
      <w:r>
        <w:lastRenderedPageBreak/>
        <w:t>Risikofaktoren</w:t>
      </w:r>
    </w:p>
    <w:tbl>
      <w:tblPr>
        <w:tblStyle w:val="IQTIGStandard"/>
        <w:tblW w:w="9072" w:type="dxa"/>
        <w:tblLayout w:type="fixed"/>
        <w:tblLook w:val="0420" w:firstRow="1" w:lastRow="0" w:firstColumn="0" w:lastColumn="0" w:noHBand="0" w:noVBand="1"/>
      </w:tblPr>
      <w:tblGrid>
        <w:gridCol w:w="2557"/>
        <w:gridCol w:w="1838"/>
        <w:gridCol w:w="708"/>
        <w:gridCol w:w="994"/>
        <w:gridCol w:w="849"/>
        <w:gridCol w:w="2126"/>
      </w:tblGrid>
      <w:tr w:rsidR="00890E2F" w:rsidRPr="009E2B0C" w14:paraId="611E71BC" w14:textId="77777777" w:rsidTr="00890E2F">
        <w:trPr>
          <w:cnfStyle w:val="100000000000" w:firstRow="1" w:lastRow="0" w:firstColumn="0" w:lastColumn="0" w:oddVBand="0" w:evenVBand="0" w:oddHBand="0" w:evenHBand="0" w:firstRowFirstColumn="0" w:firstRowLastColumn="0" w:lastRowFirstColumn="0" w:lastRowLastColumn="0"/>
          <w:trHeight w:val="370"/>
          <w:tblHeader/>
        </w:trPr>
        <w:tc>
          <w:tcPr>
            <w:tcW w:w="5000" w:type="pct"/>
            <w:gridSpan w:val="6"/>
            <w:tcBorders>
              <w:bottom w:val="single" w:sz="4" w:space="0" w:color="A6A6A6" w:themeColor="background1" w:themeShade="A6"/>
            </w:tcBorders>
          </w:tcPr>
          <w:p w14:paraId="5D820C4B" w14:textId="52645B40" w:rsidR="00890E2F" w:rsidRPr="001E2092" w:rsidRDefault="00BC57C2" w:rsidP="00890E2F">
            <w:pPr>
              <w:pStyle w:val="Tabellenkopf"/>
              <w:rPr>
                <w:szCs w:val="20"/>
              </w:rPr>
            </w:pPr>
            <w:r>
              <w:t>Referenzwahrscheinlichkeit</w:t>
            </w:r>
            <w:r w:rsidRPr="00B8324E">
              <w:t xml:space="preserve">: </w:t>
            </w:r>
            <w:r>
              <w:rPr>
                <w:szCs w:val="20"/>
              </w:rPr>
              <w:t>0,</w:t>
            </w:r>
            <w:del w:id="1956" w:author="IQTIG" w:date="2020-04-28T19:37:00Z">
              <w:r w:rsidR="007A0E5C">
                <w:rPr>
                  <w:szCs w:val="20"/>
                </w:rPr>
                <w:delText>231</w:delText>
              </w:r>
            </w:del>
            <w:ins w:id="1957" w:author="IQTIG" w:date="2020-04-28T19:37:00Z">
              <w:r>
                <w:rPr>
                  <w:szCs w:val="20"/>
                </w:rPr>
                <w:t>223</w:t>
              </w:r>
            </w:ins>
            <w:r>
              <w:rPr>
                <w:szCs w:val="20"/>
              </w:rPr>
              <w:t xml:space="preserve"> % (Odds: 0,002)</w:t>
            </w:r>
          </w:p>
        </w:tc>
      </w:tr>
      <w:tr w:rsidR="00BA23B7" w:rsidRPr="009E2B0C" w14:paraId="00D93F99" w14:textId="77777777" w:rsidTr="00A4142A">
        <w:trPr>
          <w:cnfStyle w:val="100000000000" w:firstRow="1" w:lastRow="0" w:firstColumn="0" w:lastColumn="0" w:oddVBand="0" w:evenVBand="0" w:oddHBand="0" w:evenHBand="0" w:firstRowFirstColumn="0" w:firstRowLastColumn="0" w:lastRowFirstColumn="0" w:lastRowLastColumn="0"/>
          <w:trHeight w:val="370"/>
          <w:tblHeader/>
        </w:trPr>
        <w:tc>
          <w:tcPr>
            <w:tcW w:w="1409" w:type="pct"/>
            <w:tcBorders>
              <w:top w:val="single" w:sz="4" w:space="0" w:color="A6A6A6" w:themeColor="background1" w:themeShade="A6"/>
            </w:tcBorders>
          </w:tcPr>
          <w:p w14:paraId="67FE26FD" w14:textId="77777777" w:rsidR="00BA23B7" w:rsidRPr="001E2092" w:rsidRDefault="00BC57C2" w:rsidP="00C160CF">
            <w:pPr>
              <w:pStyle w:val="Tabellenkopf"/>
              <w:rPr>
                <w:szCs w:val="18"/>
              </w:rPr>
            </w:pPr>
            <w:r w:rsidRPr="001E2092">
              <w:rPr>
                <w:szCs w:val="18"/>
              </w:rPr>
              <w:t>Risikofaktor</w:t>
            </w:r>
          </w:p>
        </w:tc>
        <w:tc>
          <w:tcPr>
            <w:tcW w:w="1013" w:type="pct"/>
            <w:tcBorders>
              <w:top w:val="single" w:sz="4" w:space="0" w:color="A6A6A6" w:themeColor="background1" w:themeShade="A6"/>
            </w:tcBorders>
          </w:tcPr>
          <w:p w14:paraId="1C2AB51E" w14:textId="77777777" w:rsidR="00BA23B7" w:rsidRPr="001E2092" w:rsidRDefault="00BC57C2" w:rsidP="004D14B9">
            <w:pPr>
              <w:pStyle w:val="Tabellenkopf"/>
              <w:ind w:left="2"/>
              <w:jc w:val="right"/>
              <w:rPr>
                <w:szCs w:val="18"/>
              </w:rPr>
            </w:pPr>
            <w:r w:rsidRPr="001E2092">
              <w:rPr>
                <w:szCs w:val="18"/>
              </w:rPr>
              <w:t>Regressionskoeffizient</w:t>
            </w:r>
          </w:p>
        </w:tc>
        <w:tc>
          <w:tcPr>
            <w:tcW w:w="390" w:type="pct"/>
            <w:tcBorders>
              <w:top w:val="single" w:sz="4" w:space="0" w:color="A6A6A6" w:themeColor="background1" w:themeShade="A6"/>
            </w:tcBorders>
          </w:tcPr>
          <w:p w14:paraId="2D730762" w14:textId="77777777" w:rsidR="00BA23B7" w:rsidRPr="001E2092" w:rsidRDefault="00BC57C2" w:rsidP="00AD6C60">
            <w:pPr>
              <w:pStyle w:val="Tabellenkopf"/>
              <w:ind w:left="0"/>
              <w:jc w:val="right"/>
              <w:rPr>
                <w:szCs w:val="18"/>
              </w:rPr>
            </w:pPr>
            <w:r w:rsidRPr="001E2092">
              <w:rPr>
                <w:szCs w:val="18"/>
              </w:rPr>
              <w:t>Std.-</w:t>
            </w:r>
            <w:r>
              <w:rPr>
                <w:szCs w:val="18"/>
              </w:rPr>
              <w:br/>
            </w:r>
            <w:r w:rsidRPr="001E2092">
              <w:rPr>
                <w:szCs w:val="18"/>
              </w:rPr>
              <w:t>Fehler</w:t>
            </w:r>
          </w:p>
        </w:tc>
        <w:tc>
          <w:tcPr>
            <w:tcW w:w="548" w:type="pct"/>
            <w:tcBorders>
              <w:top w:val="single" w:sz="4" w:space="0" w:color="A6A6A6" w:themeColor="background1" w:themeShade="A6"/>
            </w:tcBorders>
          </w:tcPr>
          <w:p w14:paraId="30EEF905" w14:textId="77777777" w:rsidR="00BA23B7" w:rsidRPr="001E2092" w:rsidRDefault="00BC57C2" w:rsidP="004D14B9">
            <w:pPr>
              <w:pStyle w:val="Tabellenkopf"/>
              <w:ind w:left="3"/>
              <w:jc w:val="right"/>
              <w:rPr>
                <w:szCs w:val="18"/>
              </w:rPr>
            </w:pPr>
            <w:r w:rsidRPr="001E2092">
              <w:rPr>
                <w:szCs w:val="18"/>
              </w:rPr>
              <w:t>Z-Wert</w:t>
            </w:r>
          </w:p>
        </w:tc>
        <w:tc>
          <w:tcPr>
            <w:tcW w:w="468" w:type="pct"/>
            <w:tcBorders>
              <w:top w:val="single" w:sz="4" w:space="0" w:color="A6A6A6" w:themeColor="background1" w:themeShade="A6"/>
            </w:tcBorders>
          </w:tcPr>
          <w:p w14:paraId="5AD3F40E" w14:textId="77777777" w:rsidR="00BA23B7" w:rsidRPr="001E2092" w:rsidRDefault="00BC57C2" w:rsidP="00AD6C60">
            <w:pPr>
              <w:pStyle w:val="Tabellenkopf"/>
              <w:ind w:left="6"/>
              <w:jc w:val="right"/>
              <w:rPr>
                <w:szCs w:val="18"/>
              </w:rPr>
            </w:pPr>
            <w:r w:rsidRPr="001E2092">
              <w:rPr>
                <w:szCs w:val="18"/>
              </w:rPr>
              <w:t>Odds-</w:t>
            </w:r>
            <w:r>
              <w:rPr>
                <w:szCs w:val="18"/>
              </w:rPr>
              <w:br/>
            </w:r>
            <w:r w:rsidRPr="001E2092">
              <w:rPr>
                <w:szCs w:val="18"/>
              </w:rPr>
              <w:t>Ratio</w:t>
            </w:r>
          </w:p>
        </w:tc>
        <w:tc>
          <w:tcPr>
            <w:tcW w:w="1172" w:type="pct"/>
            <w:tcBorders>
              <w:top w:val="single" w:sz="4" w:space="0" w:color="A6A6A6" w:themeColor="background1" w:themeShade="A6"/>
            </w:tcBorders>
          </w:tcPr>
          <w:p w14:paraId="1046A29E" w14:textId="77777777" w:rsidR="00BA23B7" w:rsidRPr="001E2092" w:rsidRDefault="00BC57C2" w:rsidP="00AD6C60">
            <w:pPr>
              <w:pStyle w:val="Tabellenkopf"/>
              <w:ind w:left="0"/>
              <w:jc w:val="right"/>
              <w:rPr>
                <w:szCs w:val="18"/>
              </w:rPr>
            </w:pPr>
            <w:r>
              <w:rPr>
                <w:szCs w:val="18"/>
              </w:rPr>
              <w:t>95 %-Vertrauensbereich</w:t>
            </w:r>
          </w:p>
        </w:tc>
      </w:tr>
      <w:tr w:rsidR="00BA23B7" w:rsidRPr="00743DF3" w14:paraId="78DFFB2E"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29698CE7" w14:textId="77777777" w:rsidR="00BA23B7" w:rsidRPr="001E2092" w:rsidRDefault="00BC57C2" w:rsidP="00C25810">
            <w:pPr>
              <w:pStyle w:val="Tabellentext"/>
              <w:rPr>
                <w:szCs w:val="18"/>
              </w:rPr>
            </w:pPr>
            <w:r>
              <w:rPr>
                <w:szCs w:val="18"/>
              </w:rPr>
              <w:t>Konstante</w:t>
            </w:r>
          </w:p>
        </w:tc>
        <w:tc>
          <w:tcPr>
            <w:tcW w:w="1013" w:type="pct"/>
          </w:tcPr>
          <w:p w14:paraId="514F35DC" w14:textId="6F0D7825" w:rsidR="00BA23B7" w:rsidRPr="001E2092" w:rsidRDefault="00BC57C2" w:rsidP="009E6F3B">
            <w:pPr>
              <w:pStyle w:val="Tabellentext"/>
              <w:jc w:val="right"/>
              <w:rPr>
                <w:szCs w:val="18"/>
              </w:rPr>
            </w:pPr>
            <w:r>
              <w:rPr>
                <w:szCs w:val="18"/>
              </w:rPr>
              <w:t>-6,</w:t>
            </w:r>
            <w:del w:id="1958" w:author="IQTIG" w:date="2020-04-28T19:37:00Z">
              <w:r w:rsidR="007A0E5C">
                <w:rPr>
                  <w:szCs w:val="18"/>
                </w:rPr>
                <w:delText>068143566797233</w:delText>
              </w:r>
            </w:del>
            <w:ins w:id="1959" w:author="IQTIG" w:date="2020-04-28T19:37:00Z">
              <w:r>
                <w:rPr>
                  <w:szCs w:val="18"/>
                </w:rPr>
                <w:t>105248048149616</w:t>
              </w:r>
            </w:ins>
          </w:p>
        </w:tc>
        <w:tc>
          <w:tcPr>
            <w:tcW w:w="390" w:type="pct"/>
          </w:tcPr>
          <w:p w14:paraId="66D22A40" w14:textId="72C711BC" w:rsidR="00BA23B7" w:rsidRPr="001E2092" w:rsidRDefault="00BC57C2" w:rsidP="004D14B9">
            <w:pPr>
              <w:pStyle w:val="Tabellentext"/>
              <w:ind w:left="0"/>
              <w:jc w:val="right"/>
              <w:rPr>
                <w:szCs w:val="18"/>
              </w:rPr>
            </w:pPr>
            <w:r>
              <w:rPr>
                <w:szCs w:val="18"/>
              </w:rPr>
              <w:t>0,</w:t>
            </w:r>
            <w:del w:id="1960" w:author="IQTIG" w:date="2020-04-28T19:37:00Z">
              <w:r w:rsidR="007A0E5C">
                <w:rPr>
                  <w:szCs w:val="18"/>
                </w:rPr>
                <w:delText>383</w:delText>
              </w:r>
            </w:del>
            <w:ins w:id="1961" w:author="IQTIG" w:date="2020-04-28T19:37:00Z">
              <w:r>
                <w:rPr>
                  <w:szCs w:val="18"/>
                </w:rPr>
                <w:t>388</w:t>
              </w:r>
            </w:ins>
          </w:p>
        </w:tc>
        <w:tc>
          <w:tcPr>
            <w:tcW w:w="548" w:type="pct"/>
          </w:tcPr>
          <w:p w14:paraId="27ABBC02" w14:textId="5A004185" w:rsidR="00BA23B7" w:rsidRPr="001E2092" w:rsidRDefault="00BC57C2" w:rsidP="009E6F3B">
            <w:pPr>
              <w:pStyle w:val="Tabellentext"/>
              <w:jc w:val="right"/>
              <w:rPr>
                <w:szCs w:val="18"/>
              </w:rPr>
            </w:pPr>
            <w:r>
              <w:rPr>
                <w:szCs w:val="18"/>
              </w:rPr>
              <w:t>-15,</w:t>
            </w:r>
            <w:del w:id="1962" w:author="IQTIG" w:date="2020-04-28T19:37:00Z">
              <w:r w:rsidR="007A0E5C">
                <w:rPr>
                  <w:szCs w:val="18"/>
                </w:rPr>
                <w:delText>827</w:delText>
              </w:r>
            </w:del>
            <w:ins w:id="1963" w:author="IQTIG" w:date="2020-04-28T19:37:00Z">
              <w:r>
                <w:rPr>
                  <w:szCs w:val="18"/>
                </w:rPr>
                <w:t>720</w:t>
              </w:r>
            </w:ins>
          </w:p>
        </w:tc>
        <w:tc>
          <w:tcPr>
            <w:tcW w:w="468" w:type="pct"/>
          </w:tcPr>
          <w:p w14:paraId="02585BA4" w14:textId="77777777" w:rsidR="00BA23B7" w:rsidRPr="001E2092" w:rsidRDefault="00BC57C2" w:rsidP="004D14B9">
            <w:pPr>
              <w:pStyle w:val="Tabellentext"/>
              <w:ind w:left="6"/>
              <w:jc w:val="right"/>
              <w:rPr>
                <w:szCs w:val="18"/>
              </w:rPr>
            </w:pPr>
            <w:r>
              <w:rPr>
                <w:szCs w:val="18"/>
              </w:rPr>
              <w:t>-</w:t>
            </w:r>
          </w:p>
        </w:tc>
        <w:tc>
          <w:tcPr>
            <w:tcW w:w="1172" w:type="pct"/>
          </w:tcPr>
          <w:p w14:paraId="12C05DED" w14:textId="77777777" w:rsidR="00BA23B7" w:rsidRPr="001E2092" w:rsidRDefault="00BC57C2" w:rsidP="005521DD">
            <w:pPr>
              <w:pStyle w:val="Tabellentext"/>
              <w:ind w:left="-6"/>
              <w:jc w:val="right"/>
              <w:rPr>
                <w:szCs w:val="18"/>
              </w:rPr>
            </w:pPr>
            <w:r>
              <w:rPr>
                <w:szCs w:val="18"/>
              </w:rPr>
              <w:t>-</w:t>
            </w:r>
          </w:p>
        </w:tc>
      </w:tr>
      <w:tr w:rsidR="00BA23B7" w:rsidRPr="00743DF3" w14:paraId="7EDDA652" w14:textId="77777777" w:rsidTr="00A4142A">
        <w:trPr>
          <w:cnfStyle w:val="000000010000" w:firstRow="0" w:lastRow="0" w:firstColumn="0" w:lastColumn="0" w:oddVBand="0" w:evenVBand="0" w:oddHBand="0" w:evenHBand="1" w:firstRowFirstColumn="0" w:firstRowLastColumn="0" w:lastRowFirstColumn="0" w:lastRowLastColumn="0"/>
          <w:trHeight w:val="409"/>
        </w:trPr>
        <w:tc>
          <w:tcPr>
            <w:tcW w:w="1409" w:type="pct"/>
          </w:tcPr>
          <w:p w14:paraId="43B3F964" w14:textId="77777777" w:rsidR="00BA23B7" w:rsidRPr="001E2092" w:rsidRDefault="00BC57C2" w:rsidP="00C25810">
            <w:pPr>
              <w:pStyle w:val="Tabellentext"/>
              <w:rPr>
                <w:szCs w:val="18"/>
              </w:rPr>
            </w:pPr>
            <w:r>
              <w:rPr>
                <w:szCs w:val="18"/>
              </w:rPr>
              <w:t>ASA-Klassifikation 3</w:t>
            </w:r>
          </w:p>
        </w:tc>
        <w:tc>
          <w:tcPr>
            <w:tcW w:w="1013" w:type="pct"/>
          </w:tcPr>
          <w:p w14:paraId="6A733789" w14:textId="56DE7EA1" w:rsidR="00BA23B7" w:rsidRPr="001E2092" w:rsidRDefault="00BC57C2" w:rsidP="009E6F3B">
            <w:pPr>
              <w:pStyle w:val="Tabellentext"/>
              <w:jc w:val="right"/>
              <w:rPr>
                <w:szCs w:val="18"/>
              </w:rPr>
            </w:pPr>
            <w:r>
              <w:rPr>
                <w:szCs w:val="18"/>
              </w:rPr>
              <w:t>1,</w:t>
            </w:r>
            <w:del w:id="1964" w:author="IQTIG" w:date="2020-04-28T19:37:00Z">
              <w:r w:rsidR="007A0E5C">
                <w:rPr>
                  <w:szCs w:val="18"/>
                </w:rPr>
                <w:delText>196503429804718</w:delText>
              </w:r>
            </w:del>
            <w:ins w:id="1965" w:author="IQTIG" w:date="2020-04-28T19:37:00Z">
              <w:r>
                <w:rPr>
                  <w:szCs w:val="18"/>
                </w:rPr>
                <w:t>219121208445099</w:t>
              </w:r>
            </w:ins>
          </w:p>
        </w:tc>
        <w:tc>
          <w:tcPr>
            <w:tcW w:w="390" w:type="pct"/>
          </w:tcPr>
          <w:p w14:paraId="6126642D" w14:textId="30ACD53C" w:rsidR="00BA23B7" w:rsidRPr="001E2092" w:rsidRDefault="00BC57C2" w:rsidP="004D14B9">
            <w:pPr>
              <w:pStyle w:val="Tabellentext"/>
              <w:ind w:left="0"/>
              <w:jc w:val="right"/>
              <w:rPr>
                <w:szCs w:val="18"/>
              </w:rPr>
            </w:pPr>
            <w:r>
              <w:rPr>
                <w:szCs w:val="18"/>
              </w:rPr>
              <w:t>0,</w:t>
            </w:r>
            <w:del w:id="1966" w:author="IQTIG" w:date="2020-04-28T19:37:00Z">
              <w:r w:rsidR="007A0E5C">
                <w:rPr>
                  <w:szCs w:val="18"/>
                </w:rPr>
                <w:delText>398</w:delText>
              </w:r>
            </w:del>
            <w:ins w:id="1967" w:author="IQTIG" w:date="2020-04-28T19:37:00Z">
              <w:r>
                <w:rPr>
                  <w:szCs w:val="18"/>
                </w:rPr>
                <w:t>397</w:t>
              </w:r>
            </w:ins>
          </w:p>
        </w:tc>
        <w:tc>
          <w:tcPr>
            <w:tcW w:w="548" w:type="pct"/>
          </w:tcPr>
          <w:p w14:paraId="18DDF149" w14:textId="717D241A" w:rsidR="00BA23B7" w:rsidRPr="001E2092" w:rsidRDefault="00BC57C2" w:rsidP="009E6F3B">
            <w:pPr>
              <w:pStyle w:val="Tabellentext"/>
              <w:jc w:val="right"/>
              <w:rPr>
                <w:szCs w:val="18"/>
              </w:rPr>
            </w:pPr>
            <w:r>
              <w:rPr>
                <w:szCs w:val="18"/>
              </w:rPr>
              <w:t>3,</w:t>
            </w:r>
            <w:del w:id="1968" w:author="IQTIG" w:date="2020-04-28T19:37:00Z">
              <w:r w:rsidR="007A0E5C">
                <w:rPr>
                  <w:szCs w:val="18"/>
                </w:rPr>
                <w:delText>006</w:delText>
              </w:r>
            </w:del>
            <w:ins w:id="1969" w:author="IQTIG" w:date="2020-04-28T19:37:00Z">
              <w:r>
                <w:rPr>
                  <w:szCs w:val="18"/>
                </w:rPr>
                <w:t>075</w:t>
              </w:r>
            </w:ins>
          </w:p>
        </w:tc>
        <w:tc>
          <w:tcPr>
            <w:tcW w:w="468" w:type="pct"/>
          </w:tcPr>
          <w:p w14:paraId="157E3651" w14:textId="68DEFA52" w:rsidR="00BA23B7" w:rsidRPr="001E2092" w:rsidRDefault="00BC57C2" w:rsidP="004D14B9">
            <w:pPr>
              <w:pStyle w:val="Tabellentext"/>
              <w:ind w:left="6"/>
              <w:jc w:val="right"/>
              <w:rPr>
                <w:szCs w:val="18"/>
              </w:rPr>
            </w:pPr>
            <w:r>
              <w:rPr>
                <w:szCs w:val="18"/>
              </w:rPr>
              <w:t>3,</w:t>
            </w:r>
            <w:del w:id="1970" w:author="IQTIG" w:date="2020-04-28T19:37:00Z">
              <w:r w:rsidR="007A0E5C">
                <w:rPr>
                  <w:szCs w:val="18"/>
                </w:rPr>
                <w:delText>309</w:delText>
              </w:r>
            </w:del>
            <w:ins w:id="1971" w:author="IQTIG" w:date="2020-04-28T19:37:00Z">
              <w:r>
                <w:rPr>
                  <w:szCs w:val="18"/>
                </w:rPr>
                <w:t>384</w:t>
              </w:r>
            </w:ins>
          </w:p>
        </w:tc>
        <w:tc>
          <w:tcPr>
            <w:tcW w:w="1172" w:type="pct"/>
          </w:tcPr>
          <w:p w14:paraId="25F68F21" w14:textId="4D3605D0" w:rsidR="00BA23B7" w:rsidRPr="001E2092" w:rsidRDefault="00BC57C2" w:rsidP="005521DD">
            <w:pPr>
              <w:pStyle w:val="Tabellentext"/>
              <w:ind w:left="-6"/>
              <w:jc w:val="right"/>
              <w:rPr>
                <w:szCs w:val="18"/>
              </w:rPr>
            </w:pPr>
            <w:r>
              <w:rPr>
                <w:szCs w:val="18"/>
              </w:rPr>
              <w:t>1,</w:t>
            </w:r>
            <w:del w:id="1972" w:author="IQTIG" w:date="2020-04-28T19:37:00Z">
              <w:r w:rsidR="007A0E5C">
                <w:rPr>
                  <w:szCs w:val="18"/>
                </w:rPr>
                <w:delText>628 - 7,936</w:delText>
              </w:r>
            </w:del>
            <w:ins w:id="1973" w:author="IQTIG" w:date="2020-04-28T19:37:00Z">
              <w:r>
                <w:rPr>
                  <w:szCs w:val="18"/>
                </w:rPr>
                <w:t>672 - 8,100</w:t>
              </w:r>
            </w:ins>
          </w:p>
        </w:tc>
      </w:tr>
      <w:tr w:rsidR="00BA23B7" w:rsidRPr="00743DF3" w14:paraId="7564A1D8"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1842A6FB" w14:textId="77777777" w:rsidR="00BA23B7" w:rsidRPr="001E2092" w:rsidRDefault="00BC57C2" w:rsidP="00C25810">
            <w:pPr>
              <w:pStyle w:val="Tabellentext"/>
              <w:rPr>
                <w:szCs w:val="18"/>
              </w:rPr>
            </w:pPr>
            <w:r>
              <w:rPr>
                <w:szCs w:val="18"/>
              </w:rPr>
              <w:t>ASA-Klassifikation 4</w:t>
            </w:r>
          </w:p>
        </w:tc>
        <w:tc>
          <w:tcPr>
            <w:tcW w:w="1013" w:type="pct"/>
          </w:tcPr>
          <w:p w14:paraId="500CA328" w14:textId="2C89D73A" w:rsidR="00BA23B7" w:rsidRPr="001E2092" w:rsidRDefault="00BC57C2" w:rsidP="009E6F3B">
            <w:pPr>
              <w:pStyle w:val="Tabellentext"/>
              <w:jc w:val="right"/>
              <w:rPr>
                <w:szCs w:val="18"/>
              </w:rPr>
            </w:pPr>
            <w:r>
              <w:rPr>
                <w:szCs w:val="18"/>
              </w:rPr>
              <w:t>2,</w:t>
            </w:r>
            <w:del w:id="1974" w:author="IQTIG" w:date="2020-04-28T19:37:00Z">
              <w:r w:rsidR="007A0E5C">
                <w:rPr>
                  <w:szCs w:val="18"/>
                </w:rPr>
                <w:delText>434529680027712</w:delText>
              </w:r>
            </w:del>
            <w:ins w:id="1975" w:author="IQTIG" w:date="2020-04-28T19:37:00Z">
              <w:r>
                <w:rPr>
                  <w:szCs w:val="18"/>
                </w:rPr>
                <w:t>415967060921200</w:t>
              </w:r>
            </w:ins>
          </w:p>
        </w:tc>
        <w:tc>
          <w:tcPr>
            <w:tcW w:w="390" w:type="pct"/>
          </w:tcPr>
          <w:p w14:paraId="0FDC034F" w14:textId="3F129DAB" w:rsidR="00BA23B7" w:rsidRPr="001E2092" w:rsidRDefault="00BC57C2" w:rsidP="004D14B9">
            <w:pPr>
              <w:pStyle w:val="Tabellentext"/>
              <w:ind w:left="0"/>
              <w:jc w:val="right"/>
              <w:rPr>
                <w:szCs w:val="18"/>
              </w:rPr>
            </w:pPr>
            <w:r>
              <w:rPr>
                <w:szCs w:val="18"/>
              </w:rPr>
              <w:t>0,</w:t>
            </w:r>
            <w:del w:id="1976" w:author="IQTIG" w:date="2020-04-28T19:37:00Z">
              <w:r w:rsidR="007A0E5C">
                <w:rPr>
                  <w:szCs w:val="18"/>
                </w:rPr>
                <w:delText>417</w:delText>
              </w:r>
            </w:del>
            <w:ins w:id="1977" w:author="IQTIG" w:date="2020-04-28T19:37:00Z">
              <w:r>
                <w:rPr>
                  <w:szCs w:val="18"/>
                </w:rPr>
                <w:t>407</w:t>
              </w:r>
            </w:ins>
          </w:p>
        </w:tc>
        <w:tc>
          <w:tcPr>
            <w:tcW w:w="548" w:type="pct"/>
          </w:tcPr>
          <w:p w14:paraId="0677B602" w14:textId="48377B8B" w:rsidR="00BA23B7" w:rsidRPr="001E2092" w:rsidRDefault="00BC57C2" w:rsidP="009E6F3B">
            <w:pPr>
              <w:pStyle w:val="Tabellentext"/>
              <w:jc w:val="right"/>
              <w:rPr>
                <w:szCs w:val="18"/>
              </w:rPr>
            </w:pPr>
            <w:r>
              <w:rPr>
                <w:szCs w:val="18"/>
              </w:rPr>
              <w:t>5,</w:t>
            </w:r>
            <w:del w:id="1978" w:author="IQTIG" w:date="2020-04-28T19:37:00Z">
              <w:r w:rsidR="007A0E5C">
                <w:rPr>
                  <w:szCs w:val="18"/>
                </w:rPr>
                <w:delText>834</w:delText>
              </w:r>
            </w:del>
            <w:ins w:id="1979" w:author="IQTIG" w:date="2020-04-28T19:37:00Z">
              <w:r>
                <w:rPr>
                  <w:szCs w:val="18"/>
                </w:rPr>
                <w:t>937</w:t>
              </w:r>
            </w:ins>
          </w:p>
        </w:tc>
        <w:tc>
          <w:tcPr>
            <w:tcW w:w="468" w:type="pct"/>
          </w:tcPr>
          <w:p w14:paraId="398E2911" w14:textId="138B55D8" w:rsidR="00BA23B7" w:rsidRPr="001E2092" w:rsidRDefault="00BC57C2" w:rsidP="004D14B9">
            <w:pPr>
              <w:pStyle w:val="Tabellentext"/>
              <w:ind w:left="6"/>
              <w:jc w:val="right"/>
              <w:rPr>
                <w:szCs w:val="18"/>
              </w:rPr>
            </w:pPr>
            <w:r>
              <w:rPr>
                <w:szCs w:val="18"/>
              </w:rPr>
              <w:t>11,</w:t>
            </w:r>
            <w:del w:id="1980" w:author="IQTIG" w:date="2020-04-28T19:37:00Z">
              <w:r w:rsidR="007A0E5C">
                <w:rPr>
                  <w:szCs w:val="18"/>
                </w:rPr>
                <w:delText>410</w:delText>
              </w:r>
            </w:del>
            <w:ins w:id="1981" w:author="IQTIG" w:date="2020-04-28T19:37:00Z">
              <w:r>
                <w:rPr>
                  <w:szCs w:val="18"/>
                </w:rPr>
                <w:t>201</w:t>
              </w:r>
            </w:ins>
          </w:p>
        </w:tc>
        <w:tc>
          <w:tcPr>
            <w:tcW w:w="1172" w:type="pct"/>
          </w:tcPr>
          <w:p w14:paraId="1DCA4FD0" w14:textId="63690AD8" w:rsidR="00BA23B7" w:rsidRPr="001E2092" w:rsidRDefault="00BC57C2" w:rsidP="005521DD">
            <w:pPr>
              <w:pStyle w:val="Tabellentext"/>
              <w:ind w:left="-6"/>
              <w:jc w:val="right"/>
              <w:rPr>
                <w:szCs w:val="18"/>
              </w:rPr>
            </w:pPr>
            <w:r>
              <w:rPr>
                <w:szCs w:val="18"/>
              </w:rPr>
              <w:t>5,</w:t>
            </w:r>
            <w:del w:id="1982" w:author="IQTIG" w:date="2020-04-28T19:37:00Z">
              <w:r w:rsidR="007A0E5C">
                <w:rPr>
                  <w:szCs w:val="18"/>
                </w:rPr>
                <w:delText>356 - 28,191</w:delText>
              </w:r>
            </w:del>
            <w:ins w:id="1983" w:author="IQTIG" w:date="2020-04-28T19:37:00Z">
              <w:r>
                <w:rPr>
                  <w:szCs w:val="18"/>
                </w:rPr>
                <w:t>394 - 27,240</w:t>
              </w:r>
            </w:ins>
          </w:p>
        </w:tc>
      </w:tr>
      <w:tr w:rsidR="00BA23B7" w:rsidRPr="00743DF3" w14:paraId="499307E8" w14:textId="77777777" w:rsidTr="00A4142A">
        <w:trPr>
          <w:cnfStyle w:val="000000010000" w:firstRow="0" w:lastRow="0" w:firstColumn="0" w:lastColumn="0" w:oddVBand="0" w:evenVBand="0" w:oddHBand="0" w:evenHBand="1" w:firstRowFirstColumn="0" w:firstRowLastColumn="0" w:lastRowFirstColumn="0" w:lastRowLastColumn="0"/>
          <w:trHeight w:val="409"/>
        </w:trPr>
        <w:tc>
          <w:tcPr>
            <w:tcW w:w="1409" w:type="pct"/>
          </w:tcPr>
          <w:p w14:paraId="30A1E005" w14:textId="77777777" w:rsidR="00BA23B7" w:rsidRPr="001E2092" w:rsidRDefault="00BC57C2" w:rsidP="00C25810">
            <w:pPr>
              <w:pStyle w:val="Tabellentext"/>
              <w:rPr>
                <w:szCs w:val="18"/>
              </w:rPr>
            </w:pPr>
            <w:r>
              <w:rPr>
                <w:szCs w:val="18"/>
              </w:rPr>
              <w:t>Indikation zum Folgeeingriff: Infektion oder Aggregatperforation</w:t>
            </w:r>
          </w:p>
        </w:tc>
        <w:tc>
          <w:tcPr>
            <w:tcW w:w="1013" w:type="pct"/>
          </w:tcPr>
          <w:p w14:paraId="4D1BDFBB" w14:textId="4FD1F655" w:rsidR="00BA23B7" w:rsidRPr="001E2092" w:rsidRDefault="00BC57C2" w:rsidP="009E6F3B">
            <w:pPr>
              <w:pStyle w:val="Tabellentext"/>
              <w:jc w:val="right"/>
              <w:rPr>
                <w:szCs w:val="18"/>
              </w:rPr>
            </w:pPr>
            <w:r>
              <w:rPr>
                <w:szCs w:val="18"/>
              </w:rPr>
              <w:t>2,</w:t>
            </w:r>
            <w:del w:id="1984" w:author="IQTIG" w:date="2020-04-28T19:37:00Z">
              <w:r w:rsidR="007A0E5C">
                <w:rPr>
                  <w:szCs w:val="18"/>
                </w:rPr>
                <w:delText>043926406729276</w:delText>
              </w:r>
            </w:del>
            <w:ins w:id="1985" w:author="IQTIG" w:date="2020-04-28T19:37:00Z">
              <w:r>
                <w:rPr>
                  <w:szCs w:val="18"/>
                </w:rPr>
                <w:t>326030837087977</w:t>
              </w:r>
            </w:ins>
          </w:p>
        </w:tc>
        <w:tc>
          <w:tcPr>
            <w:tcW w:w="390" w:type="pct"/>
          </w:tcPr>
          <w:p w14:paraId="4162E073" w14:textId="44E3EA01" w:rsidR="00BA23B7" w:rsidRPr="001E2092" w:rsidRDefault="00BC57C2" w:rsidP="004D14B9">
            <w:pPr>
              <w:pStyle w:val="Tabellentext"/>
              <w:ind w:left="0"/>
              <w:jc w:val="right"/>
              <w:rPr>
                <w:szCs w:val="18"/>
              </w:rPr>
            </w:pPr>
            <w:r>
              <w:rPr>
                <w:szCs w:val="18"/>
              </w:rPr>
              <w:t>0,</w:t>
            </w:r>
            <w:del w:id="1986" w:author="IQTIG" w:date="2020-04-28T19:37:00Z">
              <w:r w:rsidR="007A0E5C">
                <w:rPr>
                  <w:szCs w:val="18"/>
                </w:rPr>
                <w:delText>184</w:delText>
              </w:r>
            </w:del>
            <w:ins w:id="1987" w:author="IQTIG" w:date="2020-04-28T19:37:00Z">
              <w:r>
                <w:rPr>
                  <w:szCs w:val="18"/>
                </w:rPr>
                <w:t>176</w:t>
              </w:r>
            </w:ins>
          </w:p>
        </w:tc>
        <w:tc>
          <w:tcPr>
            <w:tcW w:w="548" w:type="pct"/>
          </w:tcPr>
          <w:p w14:paraId="09497B9D" w14:textId="7694FB02" w:rsidR="00BA23B7" w:rsidRPr="001E2092" w:rsidRDefault="007A0E5C" w:rsidP="009E6F3B">
            <w:pPr>
              <w:pStyle w:val="Tabellentext"/>
              <w:jc w:val="right"/>
              <w:rPr>
                <w:szCs w:val="18"/>
              </w:rPr>
            </w:pPr>
            <w:del w:id="1988" w:author="IQTIG" w:date="2020-04-28T19:37:00Z">
              <w:r>
                <w:rPr>
                  <w:szCs w:val="18"/>
                </w:rPr>
                <w:delText>11,112</w:delText>
              </w:r>
            </w:del>
            <w:ins w:id="1989" w:author="IQTIG" w:date="2020-04-28T19:37:00Z">
              <w:r w:rsidR="00BC57C2">
                <w:rPr>
                  <w:szCs w:val="18"/>
                </w:rPr>
                <w:t>13,191</w:t>
              </w:r>
            </w:ins>
          </w:p>
        </w:tc>
        <w:tc>
          <w:tcPr>
            <w:tcW w:w="468" w:type="pct"/>
          </w:tcPr>
          <w:p w14:paraId="6317F5B9" w14:textId="4C6E62FA" w:rsidR="00BA23B7" w:rsidRPr="001E2092" w:rsidRDefault="007A0E5C" w:rsidP="004D14B9">
            <w:pPr>
              <w:pStyle w:val="Tabellentext"/>
              <w:ind w:left="6"/>
              <w:jc w:val="right"/>
              <w:rPr>
                <w:szCs w:val="18"/>
              </w:rPr>
            </w:pPr>
            <w:del w:id="1990" w:author="IQTIG" w:date="2020-04-28T19:37:00Z">
              <w:r>
                <w:rPr>
                  <w:szCs w:val="18"/>
                </w:rPr>
                <w:delText>7,721</w:delText>
              </w:r>
            </w:del>
            <w:ins w:id="1991" w:author="IQTIG" w:date="2020-04-28T19:37:00Z">
              <w:r w:rsidR="00BC57C2">
                <w:rPr>
                  <w:szCs w:val="18"/>
                </w:rPr>
                <w:t>10,237</w:t>
              </w:r>
            </w:ins>
          </w:p>
        </w:tc>
        <w:tc>
          <w:tcPr>
            <w:tcW w:w="1172" w:type="pct"/>
          </w:tcPr>
          <w:p w14:paraId="293AA32F" w14:textId="41D7F659" w:rsidR="00BA23B7" w:rsidRPr="001E2092" w:rsidRDefault="007A0E5C" w:rsidP="005521DD">
            <w:pPr>
              <w:pStyle w:val="Tabellentext"/>
              <w:ind w:left="-6"/>
              <w:jc w:val="right"/>
              <w:rPr>
                <w:szCs w:val="18"/>
              </w:rPr>
            </w:pPr>
            <w:del w:id="1992" w:author="IQTIG" w:date="2020-04-28T19:37:00Z">
              <w:r>
                <w:rPr>
                  <w:szCs w:val="18"/>
                </w:rPr>
                <w:delText>5,396 - 11,114</w:delText>
              </w:r>
            </w:del>
            <w:ins w:id="1993" w:author="IQTIG" w:date="2020-04-28T19:37:00Z">
              <w:r w:rsidR="00BC57C2">
                <w:rPr>
                  <w:szCs w:val="18"/>
                </w:rPr>
                <w:t>7,276 - 14,545</w:t>
              </w:r>
            </w:ins>
          </w:p>
        </w:tc>
      </w:tr>
    </w:tbl>
    <w:p w14:paraId="28A33436" w14:textId="77777777" w:rsidR="000F0644" w:rsidRPr="000F0644" w:rsidRDefault="003C6680" w:rsidP="000F0644"/>
    <w:p w14:paraId="1816C8CC" w14:textId="77777777" w:rsidR="00B864C8" w:rsidRDefault="00B864C8">
      <w:pPr>
        <w:sectPr w:rsidR="00B864C8" w:rsidSect="00E16D71">
          <w:pgSz w:w="11906" w:h="16838"/>
          <w:pgMar w:top="1418" w:right="1134" w:bottom="1418" w:left="1701" w:header="454" w:footer="737" w:gutter="0"/>
          <w:cols w:space="708"/>
          <w:docGrid w:linePitch="360"/>
        </w:sectPr>
      </w:pPr>
    </w:p>
    <w:p w14:paraId="3D21F108" w14:textId="77777777" w:rsidR="00D40AF7" w:rsidRDefault="00BC57C2" w:rsidP="00CC206C">
      <w:pPr>
        <w:pStyle w:val="Absatzberschriftebene2nurinNavigation"/>
      </w:pPr>
      <w:r>
        <w:lastRenderedPageBreak/>
        <w:t>Literatur</w:t>
      </w:r>
    </w:p>
    <w:p w14:paraId="5A289F37" w14:textId="77777777" w:rsidR="00370A14" w:rsidRPr="00370A14" w:rsidRDefault="00BC57C2" w:rsidP="00B749F9">
      <w:pPr>
        <w:pStyle w:val="Literatur"/>
      </w:pPr>
      <w:r>
        <w:t>Costea, A; Rardon, DP; Padanilam, BJ; Fogel, RI; Prystowsky, EN (2008): Complications Associated with Generator Replacement in Response to Device Advisories. Journal of Cardiovascular Electrophysiology 19(3): 266-269. DOI: 10.1111/j.1540-8167.2007.01047.x.</w:t>
      </w:r>
    </w:p>
    <w:p w14:paraId="6370DC9E" w14:textId="77777777" w:rsidR="00370A14" w:rsidRPr="00370A14" w:rsidRDefault="003C6680" w:rsidP="00B749F9">
      <w:pPr>
        <w:pStyle w:val="Literatur"/>
      </w:pPr>
    </w:p>
    <w:p w14:paraId="7BCC78DB" w14:textId="77777777" w:rsidR="00370A14" w:rsidRPr="00370A14" w:rsidRDefault="00BC57C2" w:rsidP="00B749F9">
      <w:pPr>
        <w:pStyle w:val="Literatur"/>
      </w:pPr>
      <w:r>
        <w:t>Gould, PA; Gula, LJ; Champagne, J; Healey, JS; Cameron, D; Simpson, C; et al. (2008): Outcome of advisory implantable cardioverter-defibrillator replacement: One-year follow-up. Heart Rhythm 5(12): 1675-1681. DOI: 10.1016/j.hrthm.2008.09.020.</w:t>
      </w:r>
    </w:p>
    <w:p w14:paraId="6E455321" w14:textId="77777777" w:rsidR="00B864C8" w:rsidRDefault="00B864C8">
      <w:pPr>
        <w:sectPr w:rsidR="00B864C8" w:rsidSect="00AA7698">
          <w:headerReference w:type="even" r:id="rId113"/>
          <w:headerReference w:type="default" r:id="rId114"/>
          <w:footerReference w:type="even" r:id="rId115"/>
          <w:footerReference w:type="default" r:id="rId116"/>
          <w:headerReference w:type="first" r:id="rId117"/>
          <w:footerReference w:type="first" r:id="rId118"/>
          <w:pgSz w:w="11906" w:h="16838"/>
          <w:pgMar w:top="1418" w:right="1134" w:bottom="1418" w:left="1701" w:header="454" w:footer="737" w:gutter="0"/>
          <w:cols w:space="708"/>
          <w:docGrid w:linePitch="360"/>
        </w:sectPr>
      </w:pPr>
    </w:p>
    <w:p w14:paraId="749316A4" w14:textId="77777777" w:rsidR="00D6289D" w:rsidRPr="00D6289D" w:rsidRDefault="00BC57C2" w:rsidP="00D6289D">
      <w:pPr>
        <w:pStyle w:val="berschrift1ohneGliederung"/>
      </w:pPr>
      <w:bookmarkStart w:id="1994" w:name="_Toc38995433"/>
      <w:r w:rsidRPr="00CB49A6">
        <w:lastRenderedPageBreak/>
        <w:t>Anhang</w:t>
      </w:r>
      <w:r>
        <w:t xml:space="preserve"> I: Schlüssel (Spezifikation)</w:t>
      </w:r>
      <w:bookmarkEnd w:id="1994"/>
    </w:p>
    <w:tbl>
      <w:tblPr>
        <w:tblStyle w:val="IQTIGStandard"/>
        <w:tblW w:w="9700" w:type="dxa"/>
        <w:tblLook w:val="0420" w:firstRow="1" w:lastRow="0" w:firstColumn="0" w:lastColumn="0" w:noHBand="0" w:noVBand="1"/>
      </w:tblPr>
      <w:tblGrid>
        <w:gridCol w:w="1843"/>
        <w:gridCol w:w="7857"/>
      </w:tblGrid>
      <w:tr w:rsidR="00A24410" w:rsidRPr="009E2B0C" w14:paraId="12245103" w14:textId="77777777" w:rsidTr="009230A4">
        <w:trPr>
          <w:cnfStyle w:val="100000000000" w:firstRow="1" w:lastRow="0" w:firstColumn="0" w:lastColumn="0" w:oddVBand="0" w:evenVBand="0" w:oddHBand="0" w:evenHBand="0" w:firstRowFirstColumn="0" w:firstRowLastColumn="0" w:lastRowFirstColumn="0" w:lastRowLastColumn="0"/>
          <w:trHeight w:val="337"/>
          <w:tblHeader/>
        </w:trPr>
        <w:tc>
          <w:tcPr>
            <w:tcW w:w="9700" w:type="dxa"/>
            <w:gridSpan w:val="2"/>
          </w:tcPr>
          <w:p w14:paraId="49D882F2" w14:textId="151292E5" w:rsidR="00A24410" w:rsidRPr="00FE2FD2" w:rsidRDefault="00BC57C2" w:rsidP="004A2346">
            <w:pPr>
              <w:pStyle w:val="Tabellenkopf"/>
              <w:rPr>
                <w:color w:val="000000" w:themeColor="text1"/>
              </w:rPr>
            </w:pPr>
            <w:r w:rsidRPr="00FE2FD2">
              <w:rPr>
                <w:color w:val="000000" w:themeColor="text1"/>
              </w:rPr>
              <w:t xml:space="preserve">Schlüssel: </w:t>
            </w:r>
            <w:del w:id="1995" w:author="IQTIG" w:date="2020-04-28T19:37:00Z">
              <w:r w:rsidR="007A0E5C">
                <w:rPr>
                  <w:color w:val="000000" w:themeColor="text1"/>
                </w:rPr>
                <w:delText>DefiAsonVeIndik</w:delText>
              </w:r>
            </w:del>
            <w:ins w:id="1996" w:author="IQTIG" w:date="2020-04-28T19:37:00Z">
              <w:r>
                <w:rPr>
                  <w:color w:val="000000" w:themeColor="text1"/>
                </w:rPr>
                <w:t>DefiAsonIndik</w:t>
              </w:r>
            </w:ins>
          </w:p>
        </w:tc>
      </w:tr>
      <w:tr w:rsidR="00D72693" w:rsidRPr="00743DF3" w14:paraId="4CB0881F"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1644A46D" w14:textId="77777777" w:rsidR="00D72693" w:rsidRPr="00743DF3" w:rsidRDefault="00BC57C2" w:rsidP="000D33A4">
            <w:pPr>
              <w:pStyle w:val="Tabellentext"/>
              <w:tabs>
                <w:tab w:val="left" w:pos="1110"/>
              </w:tabs>
            </w:pPr>
            <w:r>
              <w:t>0</w:t>
            </w:r>
            <w:r>
              <w:tab/>
            </w:r>
          </w:p>
        </w:tc>
        <w:tc>
          <w:tcPr>
            <w:tcW w:w="7857" w:type="dxa"/>
          </w:tcPr>
          <w:p w14:paraId="6264B63F" w14:textId="77777777" w:rsidR="00D72693" w:rsidRPr="00743DF3" w:rsidRDefault="00BC57C2" w:rsidP="004A2346">
            <w:pPr>
              <w:pStyle w:val="Tabellentext"/>
            </w:pPr>
            <w:r>
              <w:t>Systemumstellung</w:t>
            </w:r>
          </w:p>
        </w:tc>
      </w:tr>
      <w:tr w:rsidR="00D72693" w:rsidRPr="00743DF3" w14:paraId="16A5DC32"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2B62E30E" w14:textId="77777777" w:rsidR="00D72693" w:rsidRPr="00743DF3" w:rsidRDefault="00BC57C2" w:rsidP="000D33A4">
            <w:pPr>
              <w:pStyle w:val="Tabellentext"/>
              <w:tabs>
                <w:tab w:val="left" w:pos="1110"/>
              </w:tabs>
            </w:pPr>
            <w:r>
              <w:t>1</w:t>
            </w:r>
            <w:r>
              <w:tab/>
            </w:r>
          </w:p>
        </w:tc>
        <w:tc>
          <w:tcPr>
            <w:tcW w:w="7857" w:type="dxa"/>
          </w:tcPr>
          <w:p w14:paraId="0BAD691B" w14:textId="77777777" w:rsidR="00D72693" w:rsidRPr="00743DF3" w:rsidRDefault="00BC57C2" w:rsidP="004A2346">
            <w:pPr>
              <w:pStyle w:val="Tabellentext"/>
            </w:pPr>
            <w:r>
              <w:t>Dislokation</w:t>
            </w:r>
          </w:p>
        </w:tc>
      </w:tr>
      <w:tr w:rsidR="00D72693" w:rsidRPr="00743DF3" w14:paraId="11BCE335"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73FD2428" w14:textId="77777777" w:rsidR="00D72693" w:rsidRPr="00743DF3" w:rsidRDefault="00BC57C2" w:rsidP="000D33A4">
            <w:pPr>
              <w:pStyle w:val="Tabellentext"/>
              <w:tabs>
                <w:tab w:val="left" w:pos="1110"/>
              </w:tabs>
            </w:pPr>
            <w:r>
              <w:t>2</w:t>
            </w:r>
            <w:r>
              <w:tab/>
            </w:r>
          </w:p>
        </w:tc>
        <w:tc>
          <w:tcPr>
            <w:tcW w:w="7857" w:type="dxa"/>
          </w:tcPr>
          <w:p w14:paraId="516102FF" w14:textId="77777777" w:rsidR="00D72693" w:rsidRPr="00743DF3" w:rsidRDefault="00BC57C2" w:rsidP="004A2346">
            <w:pPr>
              <w:pStyle w:val="Tabellentext"/>
            </w:pPr>
            <w:r>
              <w:t>Sondenbruch/Isolationsdefekt</w:t>
            </w:r>
          </w:p>
        </w:tc>
      </w:tr>
      <w:tr w:rsidR="00D72693" w:rsidRPr="00743DF3" w14:paraId="07F9E2E6"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16651151" w14:textId="77777777" w:rsidR="00D72693" w:rsidRPr="00743DF3" w:rsidRDefault="00BC57C2" w:rsidP="000D33A4">
            <w:pPr>
              <w:pStyle w:val="Tabellentext"/>
              <w:tabs>
                <w:tab w:val="left" w:pos="1110"/>
              </w:tabs>
            </w:pPr>
            <w:r>
              <w:t>3</w:t>
            </w:r>
            <w:r>
              <w:tab/>
            </w:r>
          </w:p>
        </w:tc>
        <w:tc>
          <w:tcPr>
            <w:tcW w:w="7857" w:type="dxa"/>
          </w:tcPr>
          <w:p w14:paraId="3E561895" w14:textId="77777777" w:rsidR="00D72693" w:rsidRPr="00743DF3" w:rsidRDefault="00BC57C2" w:rsidP="004A2346">
            <w:pPr>
              <w:pStyle w:val="Tabellentext"/>
            </w:pPr>
            <w:r>
              <w:t>fehlerhafte Konnektion</w:t>
            </w:r>
          </w:p>
        </w:tc>
      </w:tr>
      <w:tr w:rsidR="00D72693" w:rsidRPr="00743DF3" w14:paraId="5DE7A121"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18825212" w14:textId="77777777" w:rsidR="00D72693" w:rsidRPr="00743DF3" w:rsidRDefault="00BC57C2" w:rsidP="000D33A4">
            <w:pPr>
              <w:pStyle w:val="Tabellentext"/>
              <w:tabs>
                <w:tab w:val="left" w:pos="1110"/>
              </w:tabs>
            </w:pPr>
            <w:r>
              <w:t>4</w:t>
            </w:r>
            <w:r>
              <w:tab/>
            </w:r>
          </w:p>
        </w:tc>
        <w:tc>
          <w:tcPr>
            <w:tcW w:w="7857" w:type="dxa"/>
          </w:tcPr>
          <w:p w14:paraId="5A933F13" w14:textId="77777777" w:rsidR="00D72693" w:rsidRPr="00743DF3" w:rsidRDefault="00BC57C2" w:rsidP="004A2346">
            <w:pPr>
              <w:pStyle w:val="Tabellentext"/>
            </w:pPr>
            <w:r>
              <w:t>Zwerchfellzucken oder Pectoraliszucken</w:t>
            </w:r>
          </w:p>
        </w:tc>
      </w:tr>
      <w:tr w:rsidR="00D72693" w:rsidRPr="00743DF3" w14:paraId="61993721"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1A1D580A" w14:textId="77777777" w:rsidR="00D72693" w:rsidRPr="00743DF3" w:rsidRDefault="00BC57C2" w:rsidP="000D33A4">
            <w:pPr>
              <w:pStyle w:val="Tabellentext"/>
              <w:tabs>
                <w:tab w:val="left" w:pos="1110"/>
              </w:tabs>
            </w:pPr>
            <w:r>
              <w:t>5</w:t>
            </w:r>
            <w:r>
              <w:tab/>
            </w:r>
          </w:p>
        </w:tc>
        <w:tc>
          <w:tcPr>
            <w:tcW w:w="7857" w:type="dxa"/>
          </w:tcPr>
          <w:p w14:paraId="72C7446E" w14:textId="77777777" w:rsidR="00D72693" w:rsidRPr="00743DF3" w:rsidRDefault="00BC57C2" w:rsidP="004A2346">
            <w:pPr>
              <w:pStyle w:val="Tabellentext"/>
            </w:pPr>
            <w:r>
              <w:t>Oversensing</w:t>
            </w:r>
          </w:p>
        </w:tc>
      </w:tr>
      <w:tr w:rsidR="00D72693" w:rsidRPr="00743DF3" w14:paraId="49231F47"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4DE4E0E7" w14:textId="77777777" w:rsidR="00D72693" w:rsidRPr="00743DF3" w:rsidRDefault="00BC57C2" w:rsidP="000D33A4">
            <w:pPr>
              <w:pStyle w:val="Tabellentext"/>
              <w:tabs>
                <w:tab w:val="left" w:pos="1110"/>
              </w:tabs>
            </w:pPr>
            <w:r>
              <w:t>6</w:t>
            </w:r>
            <w:r>
              <w:tab/>
            </w:r>
          </w:p>
        </w:tc>
        <w:tc>
          <w:tcPr>
            <w:tcW w:w="7857" w:type="dxa"/>
          </w:tcPr>
          <w:p w14:paraId="6094D7AE" w14:textId="77777777" w:rsidR="00D72693" w:rsidRPr="00743DF3" w:rsidRDefault="00BC57C2" w:rsidP="004A2346">
            <w:pPr>
              <w:pStyle w:val="Tabellentext"/>
            </w:pPr>
            <w:r>
              <w:t>Undersensing</w:t>
            </w:r>
          </w:p>
        </w:tc>
      </w:tr>
      <w:tr w:rsidR="00D72693" w:rsidRPr="00743DF3" w14:paraId="5F46AAB6"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6373C44D" w14:textId="77777777" w:rsidR="00D72693" w:rsidRPr="00743DF3" w:rsidRDefault="00BC57C2" w:rsidP="000D33A4">
            <w:pPr>
              <w:pStyle w:val="Tabellentext"/>
              <w:tabs>
                <w:tab w:val="left" w:pos="1110"/>
              </w:tabs>
            </w:pPr>
            <w:r>
              <w:t>7</w:t>
            </w:r>
            <w:r>
              <w:tab/>
            </w:r>
          </w:p>
        </w:tc>
        <w:tc>
          <w:tcPr>
            <w:tcW w:w="7857" w:type="dxa"/>
          </w:tcPr>
          <w:p w14:paraId="6B3EB22F" w14:textId="77777777" w:rsidR="00D72693" w:rsidRPr="00743DF3" w:rsidRDefault="00BC57C2" w:rsidP="004A2346">
            <w:pPr>
              <w:pStyle w:val="Tabellentext"/>
            </w:pPr>
            <w:r>
              <w:t>Stimulationsverlust/Reizschwellenanstieg</w:t>
            </w:r>
          </w:p>
        </w:tc>
      </w:tr>
      <w:tr w:rsidR="00D72693" w:rsidRPr="00743DF3" w14:paraId="3937E52E"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350FE8DA" w14:textId="77777777" w:rsidR="00D72693" w:rsidRPr="00743DF3" w:rsidRDefault="00BC57C2" w:rsidP="000D33A4">
            <w:pPr>
              <w:pStyle w:val="Tabellentext"/>
              <w:tabs>
                <w:tab w:val="left" w:pos="1110"/>
              </w:tabs>
            </w:pPr>
            <w:r>
              <w:t>8</w:t>
            </w:r>
            <w:r>
              <w:tab/>
            </w:r>
          </w:p>
        </w:tc>
        <w:tc>
          <w:tcPr>
            <w:tcW w:w="7857" w:type="dxa"/>
          </w:tcPr>
          <w:p w14:paraId="3E64B9C7" w14:textId="77777777" w:rsidR="00D72693" w:rsidRPr="00743DF3" w:rsidRDefault="00BC57C2" w:rsidP="004A2346">
            <w:pPr>
              <w:pStyle w:val="Tabellentext"/>
            </w:pPr>
            <w:r>
              <w:t>Infektion</w:t>
            </w:r>
          </w:p>
        </w:tc>
      </w:tr>
      <w:tr w:rsidR="00D72693" w:rsidRPr="00743DF3" w14:paraId="75461C36"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305FE00B" w14:textId="77777777" w:rsidR="00D72693" w:rsidRPr="00743DF3" w:rsidRDefault="00BC57C2" w:rsidP="000D33A4">
            <w:pPr>
              <w:pStyle w:val="Tabellentext"/>
              <w:tabs>
                <w:tab w:val="left" w:pos="1110"/>
              </w:tabs>
            </w:pPr>
            <w:r>
              <w:t>9</w:t>
            </w:r>
            <w:r>
              <w:tab/>
            </w:r>
          </w:p>
        </w:tc>
        <w:tc>
          <w:tcPr>
            <w:tcW w:w="7857" w:type="dxa"/>
          </w:tcPr>
          <w:p w14:paraId="6922C0AA" w14:textId="77777777" w:rsidR="00D72693" w:rsidRPr="00743DF3" w:rsidRDefault="00BC57C2" w:rsidP="004A2346">
            <w:pPr>
              <w:pStyle w:val="Tabellentext"/>
            </w:pPr>
            <w:r>
              <w:t>Myokardperforation</w:t>
            </w:r>
          </w:p>
        </w:tc>
      </w:tr>
      <w:tr w:rsidR="00D72693" w:rsidRPr="00743DF3" w14:paraId="2E410CC7"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1DB53762" w14:textId="77777777" w:rsidR="00D72693" w:rsidRPr="00743DF3" w:rsidRDefault="00BC57C2" w:rsidP="000D33A4">
            <w:pPr>
              <w:pStyle w:val="Tabellentext"/>
              <w:tabs>
                <w:tab w:val="left" w:pos="1110"/>
              </w:tabs>
            </w:pPr>
            <w:r>
              <w:t>10</w:t>
            </w:r>
            <w:r>
              <w:tab/>
            </w:r>
          </w:p>
        </w:tc>
        <w:tc>
          <w:tcPr>
            <w:tcW w:w="7857" w:type="dxa"/>
          </w:tcPr>
          <w:p w14:paraId="4C1A7681" w14:textId="049A1783" w:rsidR="00D72693" w:rsidRPr="00743DF3" w:rsidRDefault="007A0E5C" w:rsidP="004A2346">
            <w:pPr>
              <w:pStyle w:val="Tabellentext"/>
            </w:pPr>
            <w:del w:id="1997" w:author="IQTIG" w:date="2020-04-28T19:37:00Z">
              <w:r>
                <w:delText>ineffektive Defibrillation</w:delText>
              </w:r>
            </w:del>
            <w:ins w:id="1998" w:author="IQTIG" w:date="2020-04-28T19:37:00Z">
              <w:r w:rsidR="00BC57C2">
                <w:t>Rückruf/Sicherheitswarnung</w:t>
              </w:r>
            </w:ins>
          </w:p>
        </w:tc>
      </w:tr>
      <w:tr w:rsidR="00D72693" w:rsidRPr="00743DF3" w14:paraId="7B076B51" w14:textId="77777777" w:rsidTr="00D72693">
        <w:trPr>
          <w:cnfStyle w:val="000000010000" w:firstRow="0" w:lastRow="0" w:firstColumn="0" w:lastColumn="0" w:oddVBand="0" w:evenVBand="0" w:oddHBand="0" w:evenHBand="1" w:firstRowFirstColumn="0" w:firstRowLastColumn="0" w:lastRowFirstColumn="0" w:lastRowLastColumn="0"/>
          <w:trHeight w:val="378"/>
          <w:ins w:id="1999" w:author="IQTIG" w:date="2020-04-28T19:37:00Z"/>
        </w:trPr>
        <w:tc>
          <w:tcPr>
            <w:tcW w:w="1843" w:type="dxa"/>
          </w:tcPr>
          <w:p w14:paraId="109406F0" w14:textId="77777777" w:rsidR="00D72693" w:rsidRPr="00743DF3" w:rsidRDefault="00BC57C2" w:rsidP="000D33A4">
            <w:pPr>
              <w:pStyle w:val="Tabellentext"/>
              <w:tabs>
                <w:tab w:val="left" w:pos="1110"/>
              </w:tabs>
              <w:rPr>
                <w:ins w:id="2000" w:author="IQTIG" w:date="2020-04-28T19:37:00Z"/>
              </w:rPr>
            </w:pPr>
            <w:ins w:id="2001" w:author="IQTIG" w:date="2020-04-28T19:37:00Z">
              <w:r>
                <w:t>11</w:t>
              </w:r>
              <w:r>
                <w:tab/>
              </w:r>
            </w:ins>
          </w:p>
        </w:tc>
        <w:tc>
          <w:tcPr>
            <w:tcW w:w="7857" w:type="dxa"/>
          </w:tcPr>
          <w:p w14:paraId="19DAD418" w14:textId="77777777" w:rsidR="00D72693" w:rsidRPr="00743DF3" w:rsidRDefault="00BC57C2" w:rsidP="004A2346">
            <w:pPr>
              <w:pStyle w:val="Tabellentext"/>
              <w:rPr>
                <w:ins w:id="2002" w:author="IQTIG" w:date="2020-04-28T19:37:00Z"/>
              </w:rPr>
            </w:pPr>
            <w:ins w:id="2003" w:author="IQTIG" w:date="2020-04-28T19:37:00Z">
              <w:r>
                <w:t>wachstumsbedingte Sondenrevision</w:t>
              </w:r>
            </w:ins>
          </w:p>
        </w:tc>
      </w:tr>
      <w:tr w:rsidR="00D72693" w:rsidRPr="00743DF3" w14:paraId="0F1845FB" w14:textId="77777777" w:rsidTr="00D72693">
        <w:trPr>
          <w:cnfStyle w:val="000000100000" w:firstRow="0" w:lastRow="0" w:firstColumn="0" w:lastColumn="0" w:oddVBand="0" w:evenVBand="0" w:oddHBand="1" w:evenHBand="0" w:firstRowFirstColumn="0" w:firstRowLastColumn="0" w:lastRowFirstColumn="0" w:lastRowLastColumn="0"/>
          <w:trHeight w:val="378"/>
          <w:ins w:id="2004" w:author="IQTIG" w:date="2020-04-28T19:37:00Z"/>
        </w:trPr>
        <w:tc>
          <w:tcPr>
            <w:tcW w:w="1843" w:type="dxa"/>
          </w:tcPr>
          <w:p w14:paraId="66ACF105" w14:textId="77777777" w:rsidR="00D72693" w:rsidRPr="00743DF3" w:rsidRDefault="00BC57C2" w:rsidP="000D33A4">
            <w:pPr>
              <w:pStyle w:val="Tabellentext"/>
              <w:tabs>
                <w:tab w:val="left" w:pos="1110"/>
              </w:tabs>
              <w:rPr>
                <w:ins w:id="2005" w:author="IQTIG" w:date="2020-04-28T19:37:00Z"/>
              </w:rPr>
            </w:pPr>
            <w:ins w:id="2006" w:author="IQTIG" w:date="2020-04-28T19:37:00Z">
              <w:r>
                <w:t>99</w:t>
              </w:r>
              <w:r>
                <w:tab/>
              </w:r>
            </w:ins>
          </w:p>
        </w:tc>
        <w:tc>
          <w:tcPr>
            <w:tcW w:w="7857" w:type="dxa"/>
          </w:tcPr>
          <w:p w14:paraId="13A72A8E" w14:textId="77777777" w:rsidR="00D72693" w:rsidRPr="00743DF3" w:rsidRDefault="00BC57C2" w:rsidP="004A2346">
            <w:pPr>
              <w:pStyle w:val="Tabellentext"/>
              <w:rPr>
                <w:ins w:id="2007" w:author="IQTIG" w:date="2020-04-28T19:37:00Z"/>
              </w:rPr>
            </w:pPr>
            <w:ins w:id="2008" w:author="IQTIG" w:date="2020-04-28T19:37:00Z">
              <w:r>
                <w:t>sonstige</w:t>
              </w:r>
            </w:ins>
          </w:p>
        </w:tc>
      </w:tr>
    </w:tbl>
    <w:p w14:paraId="31417119" w14:textId="77777777" w:rsidR="00B864C8" w:rsidRDefault="00B864C8">
      <w:pPr>
        <w:rPr>
          <w:ins w:id="2009" w:author="IQTIG" w:date="2020-04-28T19:37:00Z"/>
        </w:rPr>
        <w:sectPr w:rsidR="00B864C8" w:rsidSect="00D72693">
          <w:headerReference w:type="even" r:id="rId119"/>
          <w:headerReference w:type="default" r:id="rId120"/>
          <w:footerReference w:type="even" r:id="rId121"/>
          <w:footerReference w:type="default" r:id="rId122"/>
          <w:headerReference w:type="first" r:id="rId123"/>
          <w:footerReference w:type="first" r:id="rId124"/>
          <w:pgSz w:w="11906" w:h="16838"/>
          <w:pgMar w:top="1134" w:right="1418" w:bottom="1134" w:left="1418" w:header="567" w:footer="737" w:gutter="0"/>
          <w:cols w:space="708"/>
          <w:docGrid w:linePitch="360"/>
        </w:sectPr>
      </w:pPr>
    </w:p>
    <w:tbl>
      <w:tblPr>
        <w:tblStyle w:val="IQTIGStandard"/>
        <w:tblW w:w="9700" w:type="dxa"/>
        <w:tblLook w:val="0420" w:firstRow="1" w:lastRow="0" w:firstColumn="0" w:lastColumn="0" w:noHBand="0" w:noVBand="1"/>
      </w:tblPr>
      <w:tblGrid>
        <w:gridCol w:w="1843"/>
        <w:gridCol w:w="7857"/>
      </w:tblGrid>
      <w:tr w:rsidR="00A24410" w:rsidRPr="009E2B0C" w14:paraId="2E04350B" w14:textId="77777777" w:rsidTr="009230A4">
        <w:trPr>
          <w:cnfStyle w:val="100000000000" w:firstRow="1" w:lastRow="0" w:firstColumn="0" w:lastColumn="0" w:oddVBand="0" w:evenVBand="0" w:oddHBand="0" w:evenHBand="0" w:firstRowFirstColumn="0" w:firstRowLastColumn="0" w:lastRowFirstColumn="0" w:lastRowLastColumn="0"/>
          <w:trHeight w:val="337"/>
          <w:tblHeader/>
          <w:ins w:id="2010" w:author="IQTIG" w:date="2020-04-28T19:37:00Z"/>
        </w:trPr>
        <w:tc>
          <w:tcPr>
            <w:tcW w:w="9700" w:type="dxa"/>
            <w:gridSpan w:val="2"/>
          </w:tcPr>
          <w:p w14:paraId="369C876D" w14:textId="77777777" w:rsidR="00A24410" w:rsidRPr="00FE2FD2" w:rsidRDefault="00BC57C2" w:rsidP="004A2346">
            <w:pPr>
              <w:pStyle w:val="Tabellenkopf"/>
              <w:rPr>
                <w:ins w:id="2011" w:author="IQTIG" w:date="2020-04-28T19:37:00Z"/>
                <w:color w:val="000000" w:themeColor="text1"/>
              </w:rPr>
            </w:pPr>
            <w:ins w:id="2012" w:author="IQTIG" w:date="2020-04-28T19:37:00Z">
              <w:r w:rsidRPr="00FE2FD2">
                <w:rPr>
                  <w:color w:val="000000" w:themeColor="text1"/>
                </w:rPr>
                <w:lastRenderedPageBreak/>
                <w:t xml:space="preserve">Schlüssel: </w:t>
              </w:r>
              <w:r>
                <w:rPr>
                  <w:color w:val="000000" w:themeColor="text1"/>
                </w:rPr>
                <w:t>DefiAsonVeIndik</w:t>
              </w:r>
            </w:ins>
          </w:p>
        </w:tc>
      </w:tr>
      <w:tr w:rsidR="00D72693" w:rsidRPr="00743DF3" w14:paraId="06C35144" w14:textId="77777777" w:rsidTr="00D72693">
        <w:trPr>
          <w:cnfStyle w:val="000000100000" w:firstRow="0" w:lastRow="0" w:firstColumn="0" w:lastColumn="0" w:oddVBand="0" w:evenVBand="0" w:oddHBand="1" w:evenHBand="0" w:firstRowFirstColumn="0" w:firstRowLastColumn="0" w:lastRowFirstColumn="0" w:lastRowLastColumn="0"/>
          <w:trHeight w:val="378"/>
          <w:ins w:id="2013" w:author="IQTIG" w:date="2020-04-28T19:37:00Z"/>
        </w:trPr>
        <w:tc>
          <w:tcPr>
            <w:tcW w:w="1843" w:type="dxa"/>
          </w:tcPr>
          <w:p w14:paraId="7273B5AB" w14:textId="77777777" w:rsidR="00D72693" w:rsidRPr="00743DF3" w:rsidRDefault="00BC57C2" w:rsidP="000D33A4">
            <w:pPr>
              <w:pStyle w:val="Tabellentext"/>
              <w:tabs>
                <w:tab w:val="left" w:pos="1110"/>
              </w:tabs>
              <w:rPr>
                <w:ins w:id="2014" w:author="IQTIG" w:date="2020-04-28T19:37:00Z"/>
              </w:rPr>
            </w:pPr>
            <w:ins w:id="2015" w:author="IQTIG" w:date="2020-04-28T19:37:00Z">
              <w:r>
                <w:t>0</w:t>
              </w:r>
              <w:r>
                <w:tab/>
              </w:r>
            </w:ins>
          </w:p>
        </w:tc>
        <w:tc>
          <w:tcPr>
            <w:tcW w:w="7857" w:type="dxa"/>
          </w:tcPr>
          <w:p w14:paraId="5C0D56AF" w14:textId="77777777" w:rsidR="00D72693" w:rsidRPr="00743DF3" w:rsidRDefault="00BC57C2" w:rsidP="004A2346">
            <w:pPr>
              <w:pStyle w:val="Tabellentext"/>
              <w:rPr>
                <w:ins w:id="2016" w:author="IQTIG" w:date="2020-04-28T19:37:00Z"/>
              </w:rPr>
            </w:pPr>
            <w:ins w:id="2017" w:author="IQTIG" w:date="2020-04-28T19:37:00Z">
              <w:r>
                <w:t>Systemumstellung</w:t>
              </w:r>
            </w:ins>
          </w:p>
        </w:tc>
      </w:tr>
      <w:tr w:rsidR="00D72693" w:rsidRPr="00743DF3" w14:paraId="1B5E0244" w14:textId="77777777" w:rsidTr="00D72693">
        <w:trPr>
          <w:cnfStyle w:val="000000010000" w:firstRow="0" w:lastRow="0" w:firstColumn="0" w:lastColumn="0" w:oddVBand="0" w:evenVBand="0" w:oddHBand="0" w:evenHBand="1" w:firstRowFirstColumn="0" w:firstRowLastColumn="0" w:lastRowFirstColumn="0" w:lastRowLastColumn="0"/>
          <w:trHeight w:val="378"/>
          <w:ins w:id="2018" w:author="IQTIG" w:date="2020-04-28T19:37:00Z"/>
        </w:trPr>
        <w:tc>
          <w:tcPr>
            <w:tcW w:w="1843" w:type="dxa"/>
          </w:tcPr>
          <w:p w14:paraId="0E116171" w14:textId="77777777" w:rsidR="00D72693" w:rsidRPr="00743DF3" w:rsidRDefault="00BC57C2" w:rsidP="000D33A4">
            <w:pPr>
              <w:pStyle w:val="Tabellentext"/>
              <w:tabs>
                <w:tab w:val="left" w:pos="1110"/>
              </w:tabs>
              <w:rPr>
                <w:ins w:id="2019" w:author="IQTIG" w:date="2020-04-28T19:37:00Z"/>
              </w:rPr>
            </w:pPr>
            <w:ins w:id="2020" w:author="IQTIG" w:date="2020-04-28T19:37:00Z">
              <w:r>
                <w:t>1</w:t>
              </w:r>
              <w:r>
                <w:tab/>
              </w:r>
            </w:ins>
          </w:p>
        </w:tc>
        <w:tc>
          <w:tcPr>
            <w:tcW w:w="7857" w:type="dxa"/>
          </w:tcPr>
          <w:p w14:paraId="4BD3E752" w14:textId="77777777" w:rsidR="00D72693" w:rsidRPr="00743DF3" w:rsidRDefault="00BC57C2" w:rsidP="004A2346">
            <w:pPr>
              <w:pStyle w:val="Tabellentext"/>
              <w:rPr>
                <w:ins w:id="2021" w:author="IQTIG" w:date="2020-04-28T19:37:00Z"/>
              </w:rPr>
            </w:pPr>
            <w:ins w:id="2022" w:author="IQTIG" w:date="2020-04-28T19:37:00Z">
              <w:r>
                <w:t>Dislokation</w:t>
              </w:r>
            </w:ins>
          </w:p>
        </w:tc>
      </w:tr>
      <w:tr w:rsidR="00D72693" w:rsidRPr="00743DF3" w14:paraId="54F49B4A" w14:textId="77777777" w:rsidTr="00D72693">
        <w:trPr>
          <w:cnfStyle w:val="000000100000" w:firstRow="0" w:lastRow="0" w:firstColumn="0" w:lastColumn="0" w:oddVBand="0" w:evenVBand="0" w:oddHBand="1" w:evenHBand="0" w:firstRowFirstColumn="0" w:firstRowLastColumn="0" w:lastRowFirstColumn="0" w:lastRowLastColumn="0"/>
          <w:trHeight w:val="378"/>
          <w:ins w:id="2023" w:author="IQTIG" w:date="2020-04-28T19:37:00Z"/>
        </w:trPr>
        <w:tc>
          <w:tcPr>
            <w:tcW w:w="1843" w:type="dxa"/>
          </w:tcPr>
          <w:p w14:paraId="0089BD81" w14:textId="77777777" w:rsidR="00D72693" w:rsidRPr="00743DF3" w:rsidRDefault="00BC57C2" w:rsidP="000D33A4">
            <w:pPr>
              <w:pStyle w:val="Tabellentext"/>
              <w:tabs>
                <w:tab w:val="left" w:pos="1110"/>
              </w:tabs>
              <w:rPr>
                <w:ins w:id="2024" w:author="IQTIG" w:date="2020-04-28T19:37:00Z"/>
              </w:rPr>
            </w:pPr>
            <w:ins w:id="2025" w:author="IQTIG" w:date="2020-04-28T19:37:00Z">
              <w:r>
                <w:t>2</w:t>
              </w:r>
              <w:r>
                <w:tab/>
              </w:r>
            </w:ins>
          </w:p>
        </w:tc>
        <w:tc>
          <w:tcPr>
            <w:tcW w:w="7857" w:type="dxa"/>
          </w:tcPr>
          <w:p w14:paraId="3F37A653" w14:textId="77777777" w:rsidR="00D72693" w:rsidRPr="00743DF3" w:rsidRDefault="00BC57C2" w:rsidP="004A2346">
            <w:pPr>
              <w:pStyle w:val="Tabellentext"/>
              <w:rPr>
                <w:ins w:id="2026" w:author="IQTIG" w:date="2020-04-28T19:37:00Z"/>
              </w:rPr>
            </w:pPr>
            <w:ins w:id="2027" w:author="IQTIG" w:date="2020-04-28T19:37:00Z">
              <w:r>
                <w:t>Sondenbruch/Isolationsdefekt</w:t>
              </w:r>
            </w:ins>
          </w:p>
        </w:tc>
      </w:tr>
      <w:tr w:rsidR="00D72693" w:rsidRPr="00743DF3" w14:paraId="3D3FB5C1" w14:textId="77777777" w:rsidTr="00D72693">
        <w:trPr>
          <w:cnfStyle w:val="000000010000" w:firstRow="0" w:lastRow="0" w:firstColumn="0" w:lastColumn="0" w:oddVBand="0" w:evenVBand="0" w:oddHBand="0" w:evenHBand="1" w:firstRowFirstColumn="0" w:firstRowLastColumn="0" w:lastRowFirstColumn="0" w:lastRowLastColumn="0"/>
          <w:trHeight w:val="378"/>
          <w:ins w:id="2028" w:author="IQTIG" w:date="2020-04-28T19:37:00Z"/>
        </w:trPr>
        <w:tc>
          <w:tcPr>
            <w:tcW w:w="1843" w:type="dxa"/>
          </w:tcPr>
          <w:p w14:paraId="46F642B8" w14:textId="77777777" w:rsidR="00D72693" w:rsidRPr="00743DF3" w:rsidRDefault="00BC57C2" w:rsidP="000D33A4">
            <w:pPr>
              <w:pStyle w:val="Tabellentext"/>
              <w:tabs>
                <w:tab w:val="left" w:pos="1110"/>
              </w:tabs>
              <w:rPr>
                <w:ins w:id="2029" w:author="IQTIG" w:date="2020-04-28T19:37:00Z"/>
              </w:rPr>
            </w:pPr>
            <w:ins w:id="2030" w:author="IQTIG" w:date="2020-04-28T19:37:00Z">
              <w:r>
                <w:t>3</w:t>
              </w:r>
              <w:r>
                <w:tab/>
              </w:r>
            </w:ins>
          </w:p>
        </w:tc>
        <w:tc>
          <w:tcPr>
            <w:tcW w:w="7857" w:type="dxa"/>
          </w:tcPr>
          <w:p w14:paraId="706A68B4" w14:textId="77777777" w:rsidR="00D72693" w:rsidRPr="00743DF3" w:rsidRDefault="00BC57C2" w:rsidP="004A2346">
            <w:pPr>
              <w:pStyle w:val="Tabellentext"/>
              <w:rPr>
                <w:ins w:id="2031" w:author="IQTIG" w:date="2020-04-28T19:37:00Z"/>
              </w:rPr>
            </w:pPr>
            <w:ins w:id="2032" w:author="IQTIG" w:date="2020-04-28T19:37:00Z">
              <w:r>
                <w:t>fehlerhafte Konnektion</w:t>
              </w:r>
            </w:ins>
          </w:p>
        </w:tc>
      </w:tr>
      <w:tr w:rsidR="00D72693" w:rsidRPr="00743DF3" w14:paraId="6D1FAD6C" w14:textId="77777777" w:rsidTr="00D72693">
        <w:trPr>
          <w:cnfStyle w:val="000000100000" w:firstRow="0" w:lastRow="0" w:firstColumn="0" w:lastColumn="0" w:oddVBand="0" w:evenVBand="0" w:oddHBand="1" w:evenHBand="0" w:firstRowFirstColumn="0" w:firstRowLastColumn="0" w:lastRowFirstColumn="0" w:lastRowLastColumn="0"/>
          <w:trHeight w:val="378"/>
          <w:ins w:id="2033" w:author="IQTIG" w:date="2020-04-28T19:37:00Z"/>
        </w:trPr>
        <w:tc>
          <w:tcPr>
            <w:tcW w:w="1843" w:type="dxa"/>
          </w:tcPr>
          <w:p w14:paraId="502C8A66" w14:textId="77777777" w:rsidR="00D72693" w:rsidRPr="00743DF3" w:rsidRDefault="00BC57C2" w:rsidP="000D33A4">
            <w:pPr>
              <w:pStyle w:val="Tabellentext"/>
              <w:tabs>
                <w:tab w:val="left" w:pos="1110"/>
              </w:tabs>
              <w:rPr>
                <w:ins w:id="2034" w:author="IQTIG" w:date="2020-04-28T19:37:00Z"/>
              </w:rPr>
            </w:pPr>
            <w:ins w:id="2035" w:author="IQTIG" w:date="2020-04-28T19:37:00Z">
              <w:r>
                <w:t>4</w:t>
              </w:r>
              <w:r>
                <w:tab/>
              </w:r>
            </w:ins>
          </w:p>
        </w:tc>
        <w:tc>
          <w:tcPr>
            <w:tcW w:w="7857" w:type="dxa"/>
          </w:tcPr>
          <w:p w14:paraId="57C64A5D" w14:textId="77777777" w:rsidR="00D72693" w:rsidRPr="00743DF3" w:rsidRDefault="00BC57C2" w:rsidP="004A2346">
            <w:pPr>
              <w:pStyle w:val="Tabellentext"/>
              <w:rPr>
                <w:ins w:id="2036" w:author="IQTIG" w:date="2020-04-28T19:37:00Z"/>
              </w:rPr>
            </w:pPr>
            <w:ins w:id="2037" w:author="IQTIG" w:date="2020-04-28T19:37:00Z">
              <w:r>
                <w:t>Zwerchfellzucken oder Pectoraliszucken</w:t>
              </w:r>
            </w:ins>
          </w:p>
        </w:tc>
      </w:tr>
      <w:tr w:rsidR="00D72693" w:rsidRPr="00743DF3" w14:paraId="79EDDA68" w14:textId="77777777" w:rsidTr="00D72693">
        <w:trPr>
          <w:cnfStyle w:val="000000010000" w:firstRow="0" w:lastRow="0" w:firstColumn="0" w:lastColumn="0" w:oddVBand="0" w:evenVBand="0" w:oddHBand="0" w:evenHBand="1" w:firstRowFirstColumn="0" w:firstRowLastColumn="0" w:lastRowFirstColumn="0" w:lastRowLastColumn="0"/>
          <w:trHeight w:val="378"/>
          <w:ins w:id="2038" w:author="IQTIG" w:date="2020-04-28T19:37:00Z"/>
        </w:trPr>
        <w:tc>
          <w:tcPr>
            <w:tcW w:w="1843" w:type="dxa"/>
          </w:tcPr>
          <w:p w14:paraId="734CE7B1" w14:textId="77777777" w:rsidR="00D72693" w:rsidRPr="00743DF3" w:rsidRDefault="00BC57C2" w:rsidP="000D33A4">
            <w:pPr>
              <w:pStyle w:val="Tabellentext"/>
              <w:tabs>
                <w:tab w:val="left" w:pos="1110"/>
              </w:tabs>
              <w:rPr>
                <w:ins w:id="2039" w:author="IQTIG" w:date="2020-04-28T19:37:00Z"/>
              </w:rPr>
            </w:pPr>
            <w:ins w:id="2040" w:author="IQTIG" w:date="2020-04-28T19:37:00Z">
              <w:r>
                <w:t>5</w:t>
              </w:r>
              <w:r>
                <w:tab/>
              </w:r>
            </w:ins>
          </w:p>
        </w:tc>
        <w:tc>
          <w:tcPr>
            <w:tcW w:w="7857" w:type="dxa"/>
          </w:tcPr>
          <w:p w14:paraId="68615B06" w14:textId="77777777" w:rsidR="00D72693" w:rsidRPr="00743DF3" w:rsidRDefault="00BC57C2" w:rsidP="004A2346">
            <w:pPr>
              <w:pStyle w:val="Tabellentext"/>
              <w:rPr>
                <w:ins w:id="2041" w:author="IQTIG" w:date="2020-04-28T19:37:00Z"/>
              </w:rPr>
            </w:pPr>
            <w:ins w:id="2042" w:author="IQTIG" w:date="2020-04-28T19:37:00Z">
              <w:r>
                <w:t>Oversensing</w:t>
              </w:r>
            </w:ins>
          </w:p>
        </w:tc>
      </w:tr>
      <w:tr w:rsidR="00D72693" w:rsidRPr="00743DF3" w14:paraId="54028D42" w14:textId="77777777" w:rsidTr="00D72693">
        <w:trPr>
          <w:cnfStyle w:val="000000100000" w:firstRow="0" w:lastRow="0" w:firstColumn="0" w:lastColumn="0" w:oddVBand="0" w:evenVBand="0" w:oddHBand="1" w:evenHBand="0" w:firstRowFirstColumn="0" w:firstRowLastColumn="0" w:lastRowFirstColumn="0" w:lastRowLastColumn="0"/>
          <w:trHeight w:val="378"/>
          <w:ins w:id="2043" w:author="IQTIG" w:date="2020-04-28T19:37:00Z"/>
        </w:trPr>
        <w:tc>
          <w:tcPr>
            <w:tcW w:w="1843" w:type="dxa"/>
          </w:tcPr>
          <w:p w14:paraId="34E0B0D5" w14:textId="77777777" w:rsidR="00D72693" w:rsidRPr="00743DF3" w:rsidRDefault="00BC57C2" w:rsidP="000D33A4">
            <w:pPr>
              <w:pStyle w:val="Tabellentext"/>
              <w:tabs>
                <w:tab w:val="left" w:pos="1110"/>
              </w:tabs>
              <w:rPr>
                <w:ins w:id="2044" w:author="IQTIG" w:date="2020-04-28T19:37:00Z"/>
              </w:rPr>
            </w:pPr>
            <w:ins w:id="2045" w:author="IQTIG" w:date="2020-04-28T19:37:00Z">
              <w:r>
                <w:t>6</w:t>
              </w:r>
              <w:r>
                <w:tab/>
              </w:r>
            </w:ins>
          </w:p>
        </w:tc>
        <w:tc>
          <w:tcPr>
            <w:tcW w:w="7857" w:type="dxa"/>
          </w:tcPr>
          <w:p w14:paraId="2AECA855" w14:textId="77777777" w:rsidR="00D72693" w:rsidRPr="00743DF3" w:rsidRDefault="00BC57C2" w:rsidP="004A2346">
            <w:pPr>
              <w:pStyle w:val="Tabellentext"/>
              <w:rPr>
                <w:ins w:id="2046" w:author="IQTIG" w:date="2020-04-28T19:37:00Z"/>
              </w:rPr>
            </w:pPr>
            <w:ins w:id="2047" w:author="IQTIG" w:date="2020-04-28T19:37:00Z">
              <w:r>
                <w:t>Undersensing</w:t>
              </w:r>
            </w:ins>
          </w:p>
        </w:tc>
      </w:tr>
      <w:tr w:rsidR="00D72693" w:rsidRPr="00743DF3" w14:paraId="776D15F3" w14:textId="77777777" w:rsidTr="00D72693">
        <w:trPr>
          <w:cnfStyle w:val="000000010000" w:firstRow="0" w:lastRow="0" w:firstColumn="0" w:lastColumn="0" w:oddVBand="0" w:evenVBand="0" w:oddHBand="0" w:evenHBand="1" w:firstRowFirstColumn="0" w:firstRowLastColumn="0" w:lastRowFirstColumn="0" w:lastRowLastColumn="0"/>
          <w:trHeight w:val="378"/>
          <w:ins w:id="2048" w:author="IQTIG" w:date="2020-04-28T19:37:00Z"/>
        </w:trPr>
        <w:tc>
          <w:tcPr>
            <w:tcW w:w="1843" w:type="dxa"/>
          </w:tcPr>
          <w:p w14:paraId="00F208A7" w14:textId="77777777" w:rsidR="00D72693" w:rsidRPr="00743DF3" w:rsidRDefault="00BC57C2" w:rsidP="000D33A4">
            <w:pPr>
              <w:pStyle w:val="Tabellentext"/>
              <w:tabs>
                <w:tab w:val="left" w:pos="1110"/>
              </w:tabs>
              <w:rPr>
                <w:ins w:id="2049" w:author="IQTIG" w:date="2020-04-28T19:37:00Z"/>
              </w:rPr>
            </w:pPr>
            <w:ins w:id="2050" w:author="IQTIG" w:date="2020-04-28T19:37:00Z">
              <w:r>
                <w:t>7</w:t>
              </w:r>
              <w:r>
                <w:tab/>
              </w:r>
            </w:ins>
          </w:p>
        </w:tc>
        <w:tc>
          <w:tcPr>
            <w:tcW w:w="7857" w:type="dxa"/>
          </w:tcPr>
          <w:p w14:paraId="6042A2D1" w14:textId="77777777" w:rsidR="00D72693" w:rsidRPr="00743DF3" w:rsidRDefault="00BC57C2" w:rsidP="004A2346">
            <w:pPr>
              <w:pStyle w:val="Tabellentext"/>
              <w:rPr>
                <w:ins w:id="2051" w:author="IQTIG" w:date="2020-04-28T19:37:00Z"/>
              </w:rPr>
            </w:pPr>
            <w:ins w:id="2052" w:author="IQTIG" w:date="2020-04-28T19:37:00Z">
              <w:r>
                <w:t>Stimulationsverlust/Reizschwellenanstieg</w:t>
              </w:r>
            </w:ins>
          </w:p>
        </w:tc>
      </w:tr>
      <w:tr w:rsidR="00D72693" w:rsidRPr="00743DF3" w14:paraId="78D74D5D" w14:textId="77777777" w:rsidTr="00D72693">
        <w:trPr>
          <w:cnfStyle w:val="000000100000" w:firstRow="0" w:lastRow="0" w:firstColumn="0" w:lastColumn="0" w:oddVBand="0" w:evenVBand="0" w:oddHBand="1" w:evenHBand="0" w:firstRowFirstColumn="0" w:firstRowLastColumn="0" w:lastRowFirstColumn="0" w:lastRowLastColumn="0"/>
          <w:trHeight w:val="378"/>
          <w:ins w:id="2053" w:author="IQTIG" w:date="2020-04-28T19:37:00Z"/>
        </w:trPr>
        <w:tc>
          <w:tcPr>
            <w:tcW w:w="1843" w:type="dxa"/>
          </w:tcPr>
          <w:p w14:paraId="2EEFF168" w14:textId="77777777" w:rsidR="00D72693" w:rsidRPr="00743DF3" w:rsidRDefault="00BC57C2" w:rsidP="000D33A4">
            <w:pPr>
              <w:pStyle w:val="Tabellentext"/>
              <w:tabs>
                <w:tab w:val="left" w:pos="1110"/>
              </w:tabs>
              <w:rPr>
                <w:ins w:id="2054" w:author="IQTIG" w:date="2020-04-28T19:37:00Z"/>
              </w:rPr>
            </w:pPr>
            <w:ins w:id="2055" w:author="IQTIG" w:date="2020-04-28T19:37:00Z">
              <w:r>
                <w:t>8</w:t>
              </w:r>
              <w:r>
                <w:tab/>
              </w:r>
            </w:ins>
          </w:p>
        </w:tc>
        <w:tc>
          <w:tcPr>
            <w:tcW w:w="7857" w:type="dxa"/>
          </w:tcPr>
          <w:p w14:paraId="460CEC70" w14:textId="77777777" w:rsidR="00D72693" w:rsidRPr="00743DF3" w:rsidRDefault="00BC57C2" w:rsidP="004A2346">
            <w:pPr>
              <w:pStyle w:val="Tabellentext"/>
              <w:rPr>
                <w:ins w:id="2056" w:author="IQTIG" w:date="2020-04-28T19:37:00Z"/>
              </w:rPr>
            </w:pPr>
            <w:ins w:id="2057" w:author="IQTIG" w:date="2020-04-28T19:37:00Z">
              <w:r>
                <w:t>Infektion</w:t>
              </w:r>
            </w:ins>
          </w:p>
        </w:tc>
      </w:tr>
      <w:tr w:rsidR="00D72693" w:rsidRPr="00743DF3" w14:paraId="3E3FADC0" w14:textId="77777777" w:rsidTr="00D72693">
        <w:trPr>
          <w:cnfStyle w:val="000000010000" w:firstRow="0" w:lastRow="0" w:firstColumn="0" w:lastColumn="0" w:oddVBand="0" w:evenVBand="0" w:oddHBand="0" w:evenHBand="1" w:firstRowFirstColumn="0" w:firstRowLastColumn="0" w:lastRowFirstColumn="0" w:lastRowLastColumn="0"/>
          <w:trHeight w:val="378"/>
          <w:ins w:id="2058" w:author="IQTIG" w:date="2020-04-28T19:37:00Z"/>
        </w:trPr>
        <w:tc>
          <w:tcPr>
            <w:tcW w:w="1843" w:type="dxa"/>
          </w:tcPr>
          <w:p w14:paraId="76BFF054" w14:textId="77777777" w:rsidR="00D72693" w:rsidRPr="00743DF3" w:rsidRDefault="00BC57C2" w:rsidP="000D33A4">
            <w:pPr>
              <w:pStyle w:val="Tabellentext"/>
              <w:tabs>
                <w:tab w:val="left" w:pos="1110"/>
              </w:tabs>
              <w:rPr>
                <w:ins w:id="2059" w:author="IQTIG" w:date="2020-04-28T19:37:00Z"/>
              </w:rPr>
            </w:pPr>
            <w:ins w:id="2060" w:author="IQTIG" w:date="2020-04-28T19:37:00Z">
              <w:r>
                <w:t>9</w:t>
              </w:r>
              <w:r>
                <w:tab/>
              </w:r>
            </w:ins>
          </w:p>
        </w:tc>
        <w:tc>
          <w:tcPr>
            <w:tcW w:w="7857" w:type="dxa"/>
          </w:tcPr>
          <w:p w14:paraId="3C73B6FC" w14:textId="77777777" w:rsidR="00D72693" w:rsidRPr="00743DF3" w:rsidRDefault="00BC57C2" w:rsidP="004A2346">
            <w:pPr>
              <w:pStyle w:val="Tabellentext"/>
              <w:rPr>
                <w:ins w:id="2061" w:author="IQTIG" w:date="2020-04-28T19:37:00Z"/>
              </w:rPr>
            </w:pPr>
            <w:ins w:id="2062" w:author="IQTIG" w:date="2020-04-28T19:37:00Z">
              <w:r>
                <w:t>Myokardperforation</w:t>
              </w:r>
            </w:ins>
          </w:p>
        </w:tc>
      </w:tr>
      <w:tr w:rsidR="00D72693" w:rsidRPr="00743DF3" w14:paraId="162937A2" w14:textId="77777777" w:rsidTr="00D72693">
        <w:trPr>
          <w:cnfStyle w:val="000000100000" w:firstRow="0" w:lastRow="0" w:firstColumn="0" w:lastColumn="0" w:oddVBand="0" w:evenVBand="0" w:oddHBand="1" w:evenHBand="0" w:firstRowFirstColumn="0" w:firstRowLastColumn="0" w:lastRowFirstColumn="0" w:lastRowLastColumn="0"/>
          <w:trHeight w:val="378"/>
          <w:ins w:id="2063" w:author="IQTIG" w:date="2020-04-28T19:37:00Z"/>
        </w:trPr>
        <w:tc>
          <w:tcPr>
            <w:tcW w:w="1843" w:type="dxa"/>
          </w:tcPr>
          <w:p w14:paraId="2BF96E2D" w14:textId="77777777" w:rsidR="00D72693" w:rsidRPr="00743DF3" w:rsidRDefault="00BC57C2" w:rsidP="000D33A4">
            <w:pPr>
              <w:pStyle w:val="Tabellentext"/>
              <w:tabs>
                <w:tab w:val="left" w:pos="1110"/>
              </w:tabs>
              <w:rPr>
                <w:ins w:id="2064" w:author="IQTIG" w:date="2020-04-28T19:37:00Z"/>
              </w:rPr>
            </w:pPr>
            <w:ins w:id="2065" w:author="IQTIG" w:date="2020-04-28T19:37:00Z">
              <w:r>
                <w:t>10</w:t>
              </w:r>
              <w:r>
                <w:tab/>
              </w:r>
            </w:ins>
          </w:p>
        </w:tc>
        <w:tc>
          <w:tcPr>
            <w:tcW w:w="7857" w:type="dxa"/>
          </w:tcPr>
          <w:p w14:paraId="1B047C82" w14:textId="77777777" w:rsidR="00D72693" w:rsidRPr="00743DF3" w:rsidRDefault="00BC57C2" w:rsidP="004A2346">
            <w:pPr>
              <w:pStyle w:val="Tabellentext"/>
              <w:rPr>
                <w:ins w:id="2066" w:author="IQTIG" w:date="2020-04-28T19:37:00Z"/>
              </w:rPr>
            </w:pPr>
            <w:ins w:id="2067" w:author="IQTIG" w:date="2020-04-28T19:37:00Z">
              <w:r>
                <w:t>ineffektive Defibrillation</w:t>
              </w:r>
            </w:ins>
          </w:p>
        </w:tc>
      </w:tr>
      <w:tr w:rsidR="00D72693" w:rsidRPr="00743DF3" w14:paraId="45FB28CD" w14:textId="77777777" w:rsidTr="00D72693">
        <w:trPr>
          <w:cnfStyle w:val="000000010000" w:firstRow="0" w:lastRow="0" w:firstColumn="0" w:lastColumn="0" w:oddVBand="0" w:evenVBand="0" w:oddHBand="0" w:evenHBand="1" w:firstRowFirstColumn="0" w:firstRowLastColumn="0" w:lastRowFirstColumn="0" w:lastRowLastColumn="0"/>
          <w:trHeight w:val="378"/>
          <w:ins w:id="2068" w:author="IQTIG" w:date="2020-04-28T19:37:00Z"/>
        </w:trPr>
        <w:tc>
          <w:tcPr>
            <w:tcW w:w="1843" w:type="dxa"/>
          </w:tcPr>
          <w:p w14:paraId="4648025D" w14:textId="77777777" w:rsidR="00D72693" w:rsidRPr="00743DF3" w:rsidRDefault="00BC57C2" w:rsidP="000D33A4">
            <w:pPr>
              <w:pStyle w:val="Tabellentext"/>
              <w:tabs>
                <w:tab w:val="left" w:pos="1110"/>
              </w:tabs>
              <w:rPr>
                <w:ins w:id="2069" w:author="IQTIG" w:date="2020-04-28T19:37:00Z"/>
              </w:rPr>
            </w:pPr>
            <w:ins w:id="2070" w:author="IQTIG" w:date="2020-04-28T19:37:00Z">
              <w:r>
                <w:t>11</w:t>
              </w:r>
              <w:r>
                <w:tab/>
              </w:r>
            </w:ins>
          </w:p>
        </w:tc>
        <w:tc>
          <w:tcPr>
            <w:tcW w:w="7857" w:type="dxa"/>
          </w:tcPr>
          <w:p w14:paraId="538F92AF" w14:textId="77777777" w:rsidR="00D72693" w:rsidRPr="00743DF3" w:rsidRDefault="00BC57C2" w:rsidP="004A2346">
            <w:pPr>
              <w:pStyle w:val="Tabellentext"/>
              <w:rPr>
                <w:ins w:id="2071" w:author="IQTIG" w:date="2020-04-28T19:37:00Z"/>
              </w:rPr>
            </w:pPr>
            <w:ins w:id="2072" w:author="IQTIG" w:date="2020-04-28T19:37:00Z">
              <w:r>
                <w:t>Rückruf/Sicherheitswarnung</w:t>
              </w:r>
            </w:ins>
          </w:p>
        </w:tc>
      </w:tr>
      <w:tr w:rsidR="00D72693" w:rsidRPr="00743DF3" w14:paraId="0EBD3D7F" w14:textId="77777777" w:rsidTr="00D72693">
        <w:trPr>
          <w:cnfStyle w:val="000000100000" w:firstRow="0" w:lastRow="0" w:firstColumn="0" w:lastColumn="0" w:oddVBand="0" w:evenVBand="0" w:oddHBand="1" w:evenHBand="0" w:firstRowFirstColumn="0" w:firstRowLastColumn="0" w:lastRowFirstColumn="0" w:lastRowLastColumn="0"/>
          <w:trHeight w:val="378"/>
          <w:ins w:id="2073" w:author="IQTIG" w:date="2020-04-28T19:37:00Z"/>
        </w:trPr>
        <w:tc>
          <w:tcPr>
            <w:tcW w:w="1843" w:type="dxa"/>
          </w:tcPr>
          <w:p w14:paraId="4F592986" w14:textId="77777777" w:rsidR="00D72693" w:rsidRPr="00743DF3" w:rsidRDefault="00BC57C2" w:rsidP="000D33A4">
            <w:pPr>
              <w:pStyle w:val="Tabellentext"/>
              <w:tabs>
                <w:tab w:val="left" w:pos="1110"/>
              </w:tabs>
              <w:rPr>
                <w:ins w:id="2074" w:author="IQTIG" w:date="2020-04-28T19:37:00Z"/>
              </w:rPr>
            </w:pPr>
            <w:ins w:id="2075" w:author="IQTIG" w:date="2020-04-28T19:37:00Z">
              <w:r>
                <w:t>12</w:t>
              </w:r>
              <w:r>
                <w:tab/>
              </w:r>
            </w:ins>
          </w:p>
        </w:tc>
        <w:tc>
          <w:tcPr>
            <w:tcW w:w="7857" w:type="dxa"/>
          </w:tcPr>
          <w:p w14:paraId="2A9AC67C" w14:textId="77777777" w:rsidR="00D72693" w:rsidRPr="00743DF3" w:rsidRDefault="00BC57C2" w:rsidP="004A2346">
            <w:pPr>
              <w:pStyle w:val="Tabellentext"/>
              <w:rPr>
                <w:ins w:id="2076" w:author="IQTIG" w:date="2020-04-28T19:37:00Z"/>
              </w:rPr>
            </w:pPr>
            <w:ins w:id="2077" w:author="IQTIG" w:date="2020-04-28T19:37:00Z">
              <w:r>
                <w:t>wachstumsbedingte Sondenrevision</w:t>
              </w:r>
            </w:ins>
          </w:p>
        </w:tc>
      </w:tr>
      <w:tr w:rsidR="00D72693" w:rsidRPr="00743DF3" w14:paraId="5DA31F13"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0CECD854" w14:textId="77777777" w:rsidR="00D72693" w:rsidRPr="00743DF3" w:rsidRDefault="00BC57C2" w:rsidP="000D33A4">
            <w:pPr>
              <w:pStyle w:val="Tabellentext"/>
              <w:tabs>
                <w:tab w:val="left" w:pos="1110"/>
              </w:tabs>
            </w:pPr>
            <w:r>
              <w:t>99</w:t>
            </w:r>
            <w:r>
              <w:tab/>
            </w:r>
          </w:p>
        </w:tc>
        <w:tc>
          <w:tcPr>
            <w:tcW w:w="7857" w:type="dxa"/>
          </w:tcPr>
          <w:p w14:paraId="7533C1EA" w14:textId="77777777" w:rsidR="00D72693" w:rsidRPr="00743DF3" w:rsidRDefault="00BC57C2" w:rsidP="004A2346">
            <w:pPr>
              <w:pStyle w:val="Tabellentext"/>
            </w:pPr>
            <w:r>
              <w:t>sonstige</w:t>
            </w:r>
          </w:p>
        </w:tc>
      </w:tr>
    </w:tbl>
    <w:p w14:paraId="55EBF97D" w14:textId="77777777" w:rsidR="00B864C8" w:rsidRDefault="00B864C8">
      <w:pPr>
        <w:sectPr w:rsidR="00B864C8" w:rsidSect="00D72693">
          <w:headerReference w:type="even" r:id="rId125"/>
          <w:headerReference w:type="default" r:id="rId126"/>
          <w:footerReference w:type="even" r:id="rId127"/>
          <w:footerReference w:type="default" r:id="rId128"/>
          <w:headerReference w:type="first" r:id="rId129"/>
          <w:footerReference w:type="first" r:id="rId130"/>
          <w:pgSz w:w="11906" w:h="16838"/>
          <w:pgMar w:top="1134" w:right="1418" w:bottom="1134" w:left="1418" w:header="567" w:footer="737" w:gutter="0"/>
          <w:cols w:space="708"/>
          <w:docGrid w:linePitch="360"/>
        </w:sectPr>
      </w:pPr>
    </w:p>
    <w:tbl>
      <w:tblPr>
        <w:tblStyle w:val="IQTIGStandard"/>
        <w:tblW w:w="9700" w:type="dxa"/>
        <w:tblLook w:val="0420" w:firstRow="1" w:lastRow="0" w:firstColumn="0" w:lastColumn="0" w:noHBand="0" w:noVBand="1"/>
      </w:tblPr>
      <w:tblGrid>
        <w:gridCol w:w="1843"/>
        <w:gridCol w:w="7857"/>
      </w:tblGrid>
      <w:tr w:rsidR="00A24410" w:rsidRPr="009E2B0C" w14:paraId="19087397" w14:textId="77777777" w:rsidTr="009230A4">
        <w:trPr>
          <w:cnfStyle w:val="100000000000" w:firstRow="1" w:lastRow="0" w:firstColumn="0" w:lastColumn="0" w:oddVBand="0" w:evenVBand="0" w:oddHBand="0" w:evenHBand="0" w:firstRowFirstColumn="0" w:firstRowLastColumn="0" w:lastRowFirstColumn="0" w:lastRowLastColumn="0"/>
          <w:trHeight w:val="337"/>
          <w:tblHeader/>
        </w:trPr>
        <w:tc>
          <w:tcPr>
            <w:tcW w:w="9700" w:type="dxa"/>
            <w:gridSpan w:val="2"/>
          </w:tcPr>
          <w:p w14:paraId="58CF053A" w14:textId="77777777" w:rsidR="00A24410" w:rsidRPr="00FE2FD2" w:rsidRDefault="00BC57C2" w:rsidP="004A2346">
            <w:pPr>
              <w:pStyle w:val="Tabellenkopf"/>
              <w:rPr>
                <w:color w:val="000000" w:themeColor="text1"/>
              </w:rPr>
            </w:pPr>
            <w:r w:rsidRPr="00FE2FD2">
              <w:rPr>
                <w:color w:val="000000" w:themeColor="text1"/>
              </w:rPr>
              <w:lastRenderedPageBreak/>
              <w:t xml:space="preserve">Schlüssel: </w:t>
            </w:r>
            <w:r>
              <w:rPr>
                <w:color w:val="000000" w:themeColor="text1"/>
              </w:rPr>
              <w:t>EntlGrund</w:t>
            </w:r>
          </w:p>
        </w:tc>
      </w:tr>
      <w:tr w:rsidR="00D72693" w:rsidRPr="00743DF3" w14:paraId="1A630F4D"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74472272" w14:textId="77777777" w:rsidR="00D72693" w:rsidRPr="00743DF3" w:rsidRDefault="00BC57C2" w:rsidP="000D33A4">
            <w:pPr>
              <w:pStyle w:val="Tabellentext"/>
              <w:tabs>
                <w:tab w:val="left" w:pos="1110"/>
              </w:tabs>
            </w:pPr>
            <w:r>
              <w:t>01</w:t>
            </w:r>
            <w:r>
              <w:tab/>
            </w:r>
          </w:p>
        </w:tc>
        <w:tc>
          <w:tcPr>
            <w:tcW w:w="7857" w:type="dxa"/>
          </w:tcPr>
          <w:p w14:paraId="68017143" w14:textId="77777777" w:rsidR="00D72693" w:rsidRPr="00743DF3" w:rsidRDefault="00BC57C2" w:rsidP="004A2346">
            <w:pPr>
              <w:pStyle w:val="Tabellentext"/>
            </w:pPr>
            <w:r>
              <w:t>Behandlung regulär beendet</w:t>
            </w:r>
          </w:p>
        </w:tc>
      </w:tr>
      <w:tr w:rsidR="00D72693" w:rsidRPr="00743DF3" w14:paraId="4547D303"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654ECF64" w14:textId="77777777" w:rsidR="00D72693" w:rsidRPr="00743DF3" w:rsidRDefault="00BC57C2" w:rsidP="000D33A4">
            <w:pPr>
              <w:pStyle w:val="Tabellentext"/>
              <w:tabs>
                <w:tab w:val="left" w:pos="1110"/>
              </w:tabs>
            </w:pPr>
            <w:r>
              <w:t>02</w:t>
            </w:r>
            <w:r>
              <w:tab/>
            </w:r>
          </w:p>
        </w:tc>
        <w:tc>
          <w:tcPr>
            <w:tcW w:w="7857" w:type="dxa"/>
          </w:tcPr>
          <w:p w14:paraId="1B77280A" w14:textId="77777777" w:rsidR="00D72693" w:rsidRPr="00743DF3" w:rsidRDefault="00BC57C2" w:rsidP="004A2346">
            <w:pPr>
              <w:pStyle w:val="Tabellentext"/>
            </w:pPr>
            <w:r>
              <w:t>Behandlung regulär beendet, nachstationäre Behandlung vorgesehen</w:t>
            </w:r>
          </w:p>
        </w:tc>
      </w:tr>
      <w:tr w:rsidR="00D72693" w:rsidRPr="00743DF3" w14:paraId="5EEDB3D4"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6F76E996" w14:textId="77777777" w:rsidR="00D72693" w:rsidRPr="00743DF3" w:rsidRDefault="00BC57C2" w:rsidP="000D33A4">
            <w:pPr>
              <w:pStyle w:val="Tabellentext"/>
              <w:tabs>
                <w:tab w:val="left" w:pos="1110"/>
              </w:tabs>
            </w:pPr>
            <w:r>
              <w:t>03</w:t>
            </w:r>
            <w:r>
              <w:tab/>
            </w:r>
          </w:p>
        </w:tc>
        <w:tc>
          <w:tcPr>
            <w:tcW w:w="7857" w:type="dxa"/>
          </w:tcPr>
          <w:p w14:paraId="3FEC14FB" w14:textId="77777777" w:rsidR="00D72693" w:rsidRPr="00743DF3" w:rsidRDefault="00BC57C2" w:rsidP="004A2346">
            <w:pPr>
              <w:pStyle w:val="Tabellentext"/>
            </w:pPr>
            <w:r>
              <w:t>Behandlung aus sonstigen Gründen beendet</w:t>
            </w:r>
          </w:p>
        </w:tc>
      </w:tr>
      <w:tr w:rsidR="00D72693" w:rsidRPr="00743DF3" w14:paraId="1C427F41"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6018B344" w14:textId="77777777" w:rsidR="00D72693" w:rsidRPr="00743DF3" w:rsidRDefault="00BC57C2" w:rsidP="000D33A4">
            <w:pPr>
              <w:pStyle w:val="Tabellentext"/>
              <w:tabs>
                <w:tab w:val="left" w:pos="1110"/>
              </w:tabs>
            </w:pPr>
            <w:r>
              <w:t>04</w:t>
            </w:r>
            <w:r>
              <w:tab/>
            </w:r>
          </w:p>
        </w:tc>
        <w:tc>
          <w:tcPr>
            <w:tcW w:w="7857" w:type="dxa"/>
          </w:tcPr>
          <w:p w14:paraId="2EA21D15" w14:textId="77777777" w:rsidR="00D72693" w:rsidRPr="00743DF3" w:rsidRDefault="00BC57C2" w:rsidP="004A2346">
            <w:pPr>
              <w:pStyle w:val="Tabellentext"/>
            </w:pPr>
            <w:r>
              <w:t>Behandlung gegen ärztlichen Rat beendet</w:t>
            </w:r>
          </w:p>
        </w:tc>
      </w:tr>
      <w:tr w:rsidR="00D72693" w:rsidRPr="00743DF3" w14:paraId="63551D00"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3E18A52C" w14:textId="77777777" w:rsidR="00D72693" w:rsidRPr="00743DF3" w:rsidRDefault="00BC57C2" w:rsidP="000D33A4">
            <w:pPr>
              <w:pStyle w:val="Tabellentext"/>
              <w:tabs>
                <w:tab w:val="left" w:pos="1110"/>
              </w:tabs>
            </w:pPr>
            <w:r>
              <w:t>05</w:t>
            </w:r>
            <w:r>
              <w:tab/>
            </w:r>
          </w:p>
        </w:tc>
        <w:tc>
          <w:tcPr>
            <w:tcW w:w="7857" w:type="dxa"/>
          </w:tcPr>
          <w:p w14:paraId="52856A8A" w14:textId="77777777" w:rsidR="00D72693" w:rsidRPr="00743DF3" w:rsidRDefault="00BC57C2" w:rsidP="004A2346">
            <w:pPr>
              <w:pStyle w:val="Tabellentext"/>
            </w:pPr>
            <w:r>
              <w:t>Zuständigkeitswechsel des Kostenträgers</w:t>
            </w:r>
          </w:p>
        </w:tc>
      </w:tr>
      <w:tr w:rsidR="00D72693" w:rsidRPr="00743DF3" w14:paraId="609388F7"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53468647" w14:textId="77777777" w:rsidR="00D72693" w:rsidRPr="00743DF3" w:rsidRDefault="00BC57C2" w:rsidP="000D33A4">
            <w:pPr>
              <w:pStyle w:val="Tabellentext"/>
              <w:tabs>
                <w:tab w:val="left" w:pos="1110"/>
              </w:tabs>
            </w:pPr>
            <w:r>
              <w:t>06</w:t>
            </w:r>
            <w:r>
              <w:tab/>
            </w:r>
          </w:p>
        </w:tc>
        <w:tc>
          <w:tcPr>
            <w:tcW w:w="7857" w:type="dxa"/>
          </w:tcPr>
          <w:p w14:paraId="539A469B" w14:textId="77777777" w:rsidR="00D72693" w:rsidRPr="00743DF3" w:rsidRDefault="00BC57C2" w:rsidP="004A2346">
            <w:pPr>
              <w:pStyle w:val="Tabellentext"/>
            </w:pPr>
            <w:r>
              <w:t>Verlegung in ein anderes Krankenhaus</w:t>
            </w:r>
          </w:p>
        </w:tc>
      </w:tr>
      <w:tr w:rsidR="00D72693" w:rsidRPr="00743DF3" w14:paraId="302EF8CC"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16FA51B6" w14:textId="77777777" w:rsidR="00D72693" w:rsidRPr="00743DF3" w:rsidRDefault="00BC57C2" w:rsidP="000D33A4">
            <w:pPr>
              <w:pStyle w:val="Tabellentext"/>
              <w:tabs>
                <w:tab w:val="left" w:pos="1110"/>
              </w:tabs>
            </w:pPr>
            <w:r>
              <w:t>07</w:t>
            </w:r>
            <w:r>
              <w:tab/>
            </w:r>
          </w:p>
        </w:tc>
        <w:tc>
          <w:tcPr>
            <w:tcW w:w="7857" w:type="dxa"/>
          </w:tcPr>
          <w:p w14:paraId="1C1D6EC3" w14:textId="77777777" w:rsidR="00D72693" w:rsidRPr="00743DF3" w:rsidRDefault="00BC57C2" w:rsidP="004A2346">
            <w:pPr>
              <w:pStyle w:val="Tabellentext"/>
            </w:pPr>
            <w:r>
              <w:t>Tod</w:t>
            </w:r>
          </w:p>
        </w:tc>
      </w:tr>
      <w:tr w:rsidR="00D72693" w:rsidRPr="00743DF3" w14:paraId="1A17EC04"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150B684E" w14:textId="77777777" w:rsidR="00D72693" w:rsidRPr="00743DF3" w:rsidRDefault="00BC57C2" w:rsidP="000D33A4">
            <w:pPr>
              <w:pStyle w:val="Tabellentext"/>
              <w:tabs>
                <w:tab w:val="left" w:pos="1110"/>
              </w:tabs>
            </w:pPr>
            <w:r>
              <w:t>08</w:t>
            </w:r>
            <w:r>
              <w:tab/>
            </w:r>
          </w:p>
        </w:tc>
        <w:tc>
          <w:tcPr>
            <w:tcW w:w="7857" w:type="dxa"/>
          </w:tcPr>
          <w:p w14:paraId="71AD22AB" w14:textId="77777777" w:rsidR="00D72693" w:rsidRPr="00743DF3" w:rsidRDefault="00BC57C2" w:rsidP="004A2346">
            <w:pPr>
              <w:pStyle w:val="Tabellentext"/>
            </w:pPr>
            <w:r>
              <w:t>Verlegung in ein anderes Krankenhaus im Rahmen einer Zusammenarbeit (§ 14 Abs. 5 Satz 2 BPflV in der am 31.12.2003 geltenden Fassung)</w:t>
            </w:r>
          </w:p>
        </w:tc>
      </w:tr>
      <w:tr w:rsidR="00D72693" w:rsidRPr="00743DF3" w14:paraId="54AF207E"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22C60C87" w14:textId="77777777" w:rsidR="00D72693" w:rsidRPr="00743DF3" w:rsidRDefault="00BC57C2" w:rsidP="000D33A4">
            <w:pPr>
              <w:pStyle w:val="Tabellentext"/>
              <w:tabs>
                <w:tab w:val="left" w:pos="1110"/>
              </w:tabs>
            </w:pPr>
            <w:r>
              <w:t>09</w:t>
            </w:r>
            <w:r>
              <w:tab/>
            </w:r>
          </w:p>
        </w:tc>
        <w:tc>
          <w:tcPr>
            <w:tcW w:w="7857" w:type="dxa"/>
          </w:tcPr>
          <w:p w14:paraId="22DB5DED" w14:textId="77777777" w:rsidR="00D72693" w:rsidRPr="00743DF3" w:rsidRDefault="00BC57C2" w:rsidP="004A2346">
            <w:pPr>
              <w:pStyle w:val="Tabellentext"/>
            </w:pPr>
            <w:r>
              <w:t>Entlassung in eine Rehabilitationseinrichtung</w:t>
            </w:r>
          </w:p>
        </w:tc>
      </w:tr>
      <w:tr w:rsidR="00D72693" w:rsidRPr="00743DF3" w14:paraId="10318CDA"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5D7E61FB" w14:textId="77777777" w:rsidR="00D72693" w:rsidRPr="00743DF3" w:rsidRDefault="00BC57C2" w:rsidP="000D33A4">
            <w:pPr>
              <w:pStyle w:val="Tabellentext"/>
              <w:tabs>
                <w:tab w:val="left" w:pos="1110"/>
              </w:tabs>
            </w:pPr>
            <w:r>
              <w:t>10</w:t>
            </w:r>
            <w:r>
              <w:tab/>
            </w:r>
          </w:p>
        </w:tc>
        <w:tc>
          <w:tcPr>
            <w:tcW w:w="7857" w:type="dxa"/>
          </w:tcPr>
          <w:p w14:paraId="5481BCB7" w14:textId="77777777" w:rsidR="00D72693" w:rsidRPr="00743DF3" w:rsidRDefault="00BC57C2" w:rsidP="004A2346">
            <w:pPr>
              <w:pStyle w:val="Tabellentext"/>
            </w:pPr>
            <w:r>
              <w:t>Entlassung in eine Pflegeeinrichtung</w:t>
            </w:r>
          </w:p>
        </w:tc>
      </w:tr>
      <w:tr w:rsidR="00D72693" w:rsidRPr="00743DF3" w14:paraId="62484866"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57F54EE7" w14:textId="77777777" w:rsidR="00D72693" w:rsidRPr="00743DF3" w:rsidRDefault="00BC57C2" w:rsidP="000D33A4">
            <w:pPr>
              <w:pStyle w:val="Tabellentext"/>
              <w:tabs>
                <w:tab w:val="left" w:pos="1110"/>
              </w:tabs>
            </w:pPr>
            <w:r>
              <w:t>11</w:t>
            </w:r>
            <w:r>
              <w:tab/>
            </w:r>
          </w:p>
        </w:tc>
        <w:tc>
          <w:tcPr>
            <w:tcW w:w="7857" w:type="dxa"/>
          </w:tcPr>
          <w:p w14:paraId="78E0C73C" w14:textId="77777777" w:rsidR="00D72693" w:rsidRPr="00743DF3" w:rsidRDefault="00BC57C2" w:rsidP="004A2346">
            <w:pPr>
              <w:pStyle w:val="Tabellentext"/>
            </w:pPr>
            <w:r>
              <w:t>Entlassung in ein Hospiz</w:t>
            </w:r>
          </w:p>
        </w:tc>
      </w:tr>
      <w:tr w:rsidR="00D72693" w:rsidRPr="00743DF3" w14:paraId="398290DF"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0A0E57C9" w14:textId="77777777" w:rsidR="00D72693" w:rsidRPr="00743DF3" w:rsidRDefault="00BC57C2" w:rsidP="000D33A4">
            <w:pPr>
              <w:pStyle w:val="Tabellentext"/>
              <w:tabs>
                <w:tab w:val="left" w:pos="1110"/>
              </w:tabs>
            </w:pPr>
            <w:r>
              <w:t>13</w:t>
            </w:r>
            <w:r>
              <w:tab/>
            </w:r>
          </w:p>
        </w:tc>
        <w:tc>
          <w:tcPr>
            <w:tcW w:w="7857" w:type="dxa"/>
          </w:tcPr>
          <w:p w14:paraId="634A6E9E" w14:textId="77777777" w:rsidR="00D72693" w:rsidRPr="00743DF3" w:rsidRDefault="00BC57C2" w:rsidP="004A2346">
            <w:pPr>
              <w:pStyle w:val="Tabellentext"/>
            </w:pPr>
            <w:r>
              <w:t>externe Verlegung zur psychiatrischen Behandlung</w:t>
            </w:r>
          </w:p>
        </w:tc>
      </w:tr>
      <w:tr w:rsidR="00D72693" w:rsidRPr="00743DF3" w14:paraId="5CF26AEA"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60FC7CF2" w14:textId="77777777" w:rsidR="00D72693" w:rsidRPr="00743DF3" w:rsidRDefault="00BC57C2" w:rsidP="000D33A4">
            <w:pPr>
              <w:pStyle w:val="Tabellentext"/>
              <w:tabs>
                <w:tab w:val="left" w:pos="1110"/>
              </w:tabs>
            </w:pPr>
            <w:r>
              <w:t>14</w:t>
            </w:r>
            <w:r>
              <w:tab/>
            </w:r>
          </w:p>
        </w:tc>
        <w:tc>
          <w:tcPr>
            <w:tcW w:w="7857" w:type="dxa"/>
          </w:tcPr>
          <w:p w14:paraId="51524A1F" w14:textId="77777777" w:rsidR="00D72693" w:rsidRPr="00743DF3" w:rsidRDefault="00BC57C2" w:rsidP="004A2346">
            <w:pPr>
              <w:pStyle w:val="Tabellentext"/>
            </w:pPr>
            <w:r>
              <w:t>Behandlung aus sonstigen Gründen beendet, nachstationäre Behandlung vorgesehen</w:t>
            </w:r>
          </w:p>
        </w:tc>
      </w:tr>
      <w:tr w:rsidR="00D72693" w:rsidRPr="00743DF3" w14:paraId="73407BAB"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5AFC832D" w14:textId="77777777" w:rsidR="00D72693" w:rsidRPr="00743DF3" w:rsidRDefault="00BC57C2" w:rsidP="000D33A4">
            <w:pPr>
              <w:pStyle w:val="Tabellentext"/>
              <w:tabs>
                <w:tab w:val="left" w:pos="1110"/>
              </w:tabs>
            </w:pPr>
            <w:r>
              <w:t>15</w:t>
            </w:r>
            <w:r>
              <w:tab/>
            </w:r>
          </w:p>
        </w:tc>
        <w:tc>
          <w:tcPr>
            <w:tcW w:w="7857" w:type="dxa"/>
          </w:tcPr>
          <w:p w14:paraId="24412BF7" w14:textId="77777777" w:rsidR="00D72693" w:rsidRPr="00743DF3" w:rsidRDefault="00BC57C2" w:rsidP="004A2346">
            <w:pPr>
              <w:pStyle w:val="Tabellentext"/>
            </w:pPr>
            <w:r>
              <w:t>Behandlung gegen ärztlichen Rat beendet, nachstationäre Behandlung vorgesehen</w:t>
            </w:r>
          </w:p>
        </w:tc>
      </w:tr>
      <w:tr w:rsidR="00D72693" w:rsidRPr="00743DF3" w14:paraId="5489B7C2"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0BD54044" w14:textId="77777777" w:rsidR="00D72693" w:rsidRPr="00743DF3" w:rsidRDefault="00BC57C2" w:rsidP="000D33A4">
            <w:pPr>
              <w:pStyle w:val="Tabellentext"/>
              <w:tabs>
                <w:tab w:val="left" w:pos="1110"/>
              </w:tabs>
            </w:pPr>
            <w:r>
              <w:t>17</w:t>
            </w:r>
            <w:r>
              <w:tab/>
            </w:r>
          </w:p>
        </w:tc>
        <w:tc>
          <w:tcPr>
            <w:tcW w:w="7857" w:type="dxa"/>
          </w:tcPr>
          <w:p w14:paraId="0F0F2EF9" w14:textId="77777777" w:rsidR="00D72693" w:rsidRPr="00743DF3" w:rsidRDefault="00BC57C2" w:rsidP="004A2346">
            <w:pPr>
              <w:pStyle w:val="Tabellentext"/>
            </w:pPr>
            <w:r>
              <w:t xml:space="preserve">interne Verlegung mit Wechsel zwischen den Entgeltbereichen der DRG-Fallpauschalen, </w:t>
            </w:r>
            <w:r>
              <w:br/>
              <w:t>nach der BPflV oder für besondere Einrichtungen nach § 17b Abs. 1 Satz 15 KHG</w:t>
            </w:r>
          </w:p>
        </w:tc>
      </w:tr>
      <w:tr w:rsidR="00D72693" w:rsidRPr="00743DF3" w14:paraId="2A787F64"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425B7B3F" w14:textId="77777777" w:rsidR="00D72693" w:rsidRPr="00743DF3" w:rsidRDefault="00BC57C2" w:rsidP="000D33A4">
            <w:pPr>
              <w:pStyle w:val="Tabellentext"/>
              <w:tabs>
                <w:tab w:val="left" w:pos="1110"/>
              </w:tabs>
            </w:pPr>
            <w:r>
              <w:t>22</w:t>
            </w:r>
            <w:r>
              <w:tab/>
            </w:r>
          </w:p>
        </w:tc>
        <w:tc>
          <w:tcPr>
            <w:tcW w:w="7857" w:type="dxa"/>
          </w:tcPr>
          <w:p w14:paraId="4A93FDB2" w14:textId="77777777" w:rsidR="00D72693" w:rsidRPr="00743DF3" w:rsidRDefault="00BC57C2" w:rsidP="004A2346">
            <w:pPr>
              <w:pStyle w:val="Tabellentext"/>
            </w:pPr>
            <w:r>
              <w:t>Fallabschluss (interne Verlegung) bei Wechsel zwischen voll- und teilstationärer Behandlung</w:t>
            </w:r>
          </w:p>
        </w:tc>
      </w:tr>
      <w:tr w:rsidR="00D72693" w:rsidRPr="00743DF3" w14:paraId="70299C2E"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6BBBDE1E" w14:textId="77777777" w:rsidR="00D72693" w:rsidRPr="00743DF3" w:rsidRDefault="00BC57C2" w:rsidP="000D33A4">
            <w:pPr>
              <w:pStyle w:val="Tabellentext"/>
              <w:tabs>
                <w:tab w:val="left" w:pos="1110"/>
              </w:tabs>
            </w:pPr>
            <w:r>
              <w:t>25</w:t>
            </w:r>
            <w:r>
              <w:tab/>
            </w:r>
          </w:p>
        </w:tc>
        <w:tc>
          <w:tcPr>
            <w:tcW w:w="7857" w:type="dxa"/>
          </w:tcPr>
          <w:p w14:paraId="214506FB" w14:textId="77777777" w:rsidR="00D72693" w:rsidRPr="00743DF3" w:rsidRDefault="00BC57C2" w:rsidP="004A2346">
            <w:pPr>
              <w:pStyle w:val="Tabellentext"/>
            </w:pPr>
            <w:r>
              <w:t>Entlassung zum Jahresende bei Aufnahme im Vorjahr (für Zwecke der Abrechnung - PEPP, § 4 PEPPV 2013)</w:t>
            </w:r>
          </w:p>
        </w:tc>
      </w:tr>
    </w:tbl>
    <w:p w14:paraId="0759781E" w14:textId="77777777" w:rsidR="00B864C8" w:rsidRDefault="00B864C8">
      <w:pPr>
        <w:sectPr w:rsidR="00B864C8" w:rsidSect="00D72693">
          <w:headerReference w:type="even" r:id="rId131"/>
          <w:headerReference w:type="default" r:id="rId132"/>
          <w:footerReference w:type="even" r:id="rId133"/>
          <w:footerReference w:type="default" r:id="rId134"/>
          <w:headerReference w:type="first" r:id="rId135"/>
          <w:footerReference w:type="first" r:id="rId136"/>
          <w:pgSz w:w="11906" w:h="16838"/>
          <w:pgMar w:top="1134" w:right="1418" w:bottom="1134" w:left="1418" w:header="567" w:footer="737" w:gutter="0"/>
          <w:cols w:space="708"/>
          <w:docGrid w:linePitch="360"/>
        </w:sectPr>
      </w:pPr>
    </w:p>
    <w:p w14:paraId="0E61BD7D" w14:textId="77777777" w:rsidR="00D6289D" w:rsidRPr="00D6289D" w:rsidRDefault="00BC57C2" w:rsidP="00D6289D">
      <w:pPr>
        <w:pStyle w:val="berschrift1ohneGliederung"/>
      </w:pPr>
      <w:bookmarkStart w:id="2078" w:name="_Toc38995434"/>
      <w:r w:rsidRPr="00CB49A6">
        <w:lastRenderedPageBreak/>
        <w:t>Anhang</w:t>
      </w:r>
      <w:r>
        <w:t xml:space="preserve"> II: Listen</w:t>
      </w:r>
      <w:bookmarkEnd w:id="2078"/>
    </w:p>
    <w:p w14:paraId="56AF2CCA" w14:textId="77777777" w:rsidR="00A36F56" w:rsidRPr="00A36F56" w:rsidRDefault="00BC57C2" w:rsidP="00A36F56">
      <w:r>
        <w:t>Keine Listen in Verwendung.</w:t>
      </w:r>
    </w:p>
    <w:p w14:paraId="19562D0F" w14:textId="77777777" w:rsidR="00B864C8" w:rsidRDefault="00B864C8">
      <w:pPr>
        <w:sectPr w:rsidR="00B864C8" w:rsidSect="00FB2C83">
          <w:headerReference w:type="even" r:id="rId137"/>
          <w:headerReference w:type="default" r:id="rId138"/>
          <w:footerReference w:type="even" r:id="rId139"/>
          <w:footerReference w:type="default" r:id="rId140"/>
          <w:headerReference w:type="first" r:id="rId141"/>
          <w:footerReference w:type="first" r:id="rId142"/>
          <w:pgSz w:w="16838" w:h="11906" w:orient="landscape"/>
          <w:pgMar w:top="1418" w:right="1134" w:bottom="1418" w:left="1134" w:header="567" w:footer="737" w:gutter="0"/>
          <w:cols w:space="708"/>
          <w:docGrid w:linePitch="360"/>
        </w:sectPr>
      </w:pPr>
    </w:p>
    <w:p w14:paraId="1A0B4C9A" w14:textId="77777777" w:rsidR="00AB192A" w:rsidRPr="00466442" w:rsidRDefault="00BC57C2" w:rsidP="00466442">
      <w:pPr>
        <w:pStyle w:val="berschrift1ohneGliederung"/>
      </w:pPr>
      <w:bookmarkStart w:id="2079" w:name="_Toc38995435"/>
      <w:r w:rsidRPr="00466442">
        <w:lastRenderedPageBreak/>
        <w:t>Anhang</w:t>
      </w:r>
      <w:r>
        <w:t xml:space="preserve"> III</w:t>
      </w:r>
      <w:r w:rsidRPr="00466442">
        <w:t xml:space="preserve">: </w:t>
      </w:r>
      <w:r>
        <w:t>Vorberechnungen</w:t>
      </w:r>
      <w:bookmarkEnd w:id="2079"/>
    </w:p>
    <w:p w14:paraId="3E86739B" w14:textId="77777777" w:rsidR="00AB192A" w:rsidRPr="00A36F56" w:rsidRDefault="00BC57C2" w:rsidP="00AF1BDA">
      <w:r>
        <w:t>Keine Vorberechnungen in Verwendung.</w:t>
      </w:r>
    </w:p>
    <w:p w14:paraId="470DDBF9" w14:textId="77777777" w:rsidR="00B864C8" w:rsidRDefault="00B864C8">
      <w:pPr>
        <w:sectPr w:rsidR="00B864C8" w:rsidSect="00F06857">
          <w:headerReference w:type="even" r:id="rId143"/>
          <w:headerReference w:type="default" r:id="rId144"/>
          <w:footerReference w:type="even" r:id="rId145"/>
          <w:footerReference w:type="default" r:id="rId146"/>
          <w:headerReference w:type="first" r:id="rId147"/>
          <w:footerReference w:type="first" r:id="rId148"/>
          <w:pgSz w:w="16838" w:h="11906" w:orient="landscape" w:code="9"/>
          <w:pgMar w:top="1418" w:right="1134" w:bottom="1418" w:left="1134" w:header="567" w:footer="737" w:gutter="0"/>
          <w:cols w:space="708"/>
          <w:docGrid w:linePitch="360"/>
        </w:sectPr>
      </w:pPr>
    </w:p>
    <w:p w14:paraId="79BCB10D" w14:textId="77777777" w:rsidR="00AB192A" w:rsidRPr="00466442" w:rsidRDefault="00BC57C2" w:rsidP="008F6DCE">
      <w:pPr>
        <w:pStyle w:val="berschrift1ohneGliederung"/>
        <w:tabs>
          <w:tab w:val="left" w:pos="3544"/>
          <w:tab w:val="left" w:pos="5245"/>
        </w:tabs>
      </w:pPr>
      <w:bookmarkStart w:id="2080" w:name="_Toc38995436"/>
      <w:r w:rsidRPr="00466442">
        <w:lastRenderedPageBreak/>
        <w:t>Anhang</w:t>
      </w:r>
      <w:r>
        <w:t xml:space="preserve"> IV</w:t>
      </w:r>
      <w:r w:rsidRPr="00466442">
        <w:t>: Funktionen</w:t>
      </w:r>
      <w:bookmarkEnd w:id="2080"/>
    </w:p>
    <w:tbl>
      <w:tblPr>
        <w:tblStyle w:val="IQTIGStandard"/>
        <w:tblW w:w="14351" w:type="dxa"/>
        <w:tblLook w:val="0420" w:firstRow="1" w:lastRow="0" w:firstColumn="0" w:lastColumn="0" w:noHBand="0" w:noVBand="1"/>
      </w:tblPr>
      <w:tblGrid>
        <w:gridCol w:w="3382"/>
        <w:gridCol w:w="1553"/>
        <w:gridCol w:w="3707"/>
        <w:gridCol w:w="5709"/>
      </w:tblGrid>
      <w:tr w:rsidR="00AB192A" w:rsidRPr="009E2B0C" w14:paraId="4ADE90A8" w14:textId="77777777" w:rsidTr="002972C7">
        <w:trPr>
          <w:cnfStyle w:val="100000000000" w:firstRow="1" w:lastRow="0" w:firstColumn="0" w:lastColumn="0" w:oddVBand="0" w:evenVBand="0" w:oddHBand="0" w:evenHBand="0" w:firstRowFirstColumn="0" w:firstRowLastColumn="0" w:lastRowFirstColumn="0" w:lastRowLastColumn="0"/>
          <w:trHeight w:val="436"/>
          <w:tblHeader/>
        </w:trPr>
        <w:tc>
          <w:tcPr>
            <w:tcW w:w="3587" w:type="dxa"/>
          </w:tcPr>
          <w:p w14:paraId="56E13882" w14:textId="77777777" w:rsidR="00AB192A" w:rsidRPr="009E2B0C" w:rsidRDefault="00BC57C2" w:rsidP="006855FA">
            <w:pPr>
              <w:pStyle w:val="Tabellenkopf"/>
            </w:pPr>
            <w:r>
              <w:t>Funktion</w:t>
            </w:r>
          </w:p>
        </w:tc>
        <w:tc>
          <w:tcPr>
            <w:tcW w:w="949" w:type="dxa"/>
          </w:tcPr>
          <w:p w14:paraId="1941A593" w14:textId="77777777" w:rsidR="00AB192A" w:rsidRPr="009E2B0C" w:rsidRDefault="00BC57C2" w:rsidP="006855FA">
            <w:pPr>
              <w:pStyle w:val="Tabellenkopf"/>
            </w:pPr>
            <w:r>
              <w:t>FeldTyp</w:t>
            </w:r>
          </w:p>
        </w:tc>
        <w:tc>
          <w:tcPr>
            <w:tcW w:w="3828" w:type="dxa"/>
          </w:tcPr>
          <w:p w14:paraId="0679C3C9" w14:textId="77777777" w:rsidR="00AB192A" w:rsidRPr="009E2B0C" w:rsidRDefault="00BC57C2" w:rsidP="006855FA">
            <w:pPr>
              <w:pStyle w:val="Tabellenkopf"/>
            </w:pPr>
            <w:r>
              <w:t>Beschreibung</w:t>
            </w:r>
          </w:p>
        </w:tc>
        <w:tc>
          <w:tcPr>
            <w:tcW w:w="5987" w:type="dxa"/>
          </w:tcPr>
          <w:p w14:paraId="08589F29" w14:textId="77777777" w:rsidR="00AB192A" w:rsidRPr="009E2B0C" w:rsidRDefault="00BC57C2" w:rsidP="006855FA">
            <w:pPr>
              <w:pStyle w:val="Tabellenkopf"/>
            </w:pPr>
            <w:r>
              <w:t>Script</w:t>
            </w:r>
          </w:p>
        </w:tc>
      </w:tr>
      <w:tr w:rsidR="004F23F4" w:rsidRPr="00743DF3" w14:paraId="051DF447" w14:textId="77777777" w:rsidTr="00C32BA0">
        <w:trPr>
          <w:cnfStyle w:val="000000100000" w:firstRow="0" w:lastRow="0" w:firstColumn="0" w:lastColumn="0" w:oddVBand="0" w:evenVBand="0" w:oddHBand="1" w:evenHBand="0" w:firstRowFirstColumn="0" w:firstRowLastColumn="0" w:lastRowFirstColumn="0" w:lastRowLastColumn="0"/>
          <w:trHeight w:val="490"/>
          <w:del w:id="2081" w:author="IQTIG" w:date="2020-04-28T19:37:00Z"/>
        </w:trPr>
        <w:tc>
          <w:tcPr>
            <w:tcW w:w="3587" w:type="dxa"/>
          </w:tcPr>
          <w:p w14:paraId="2684B889" w14:textId="77777777" w:rsidR="004F23F4" w:rsidRPr="00743DF3" w:rsidRDefault="007A0E5C" w:rsidP="004F23F4">
            <w:pPr>
              <w:pStyle w:val="Tabellentext"/>
              <w:rPr>
                <w:del w:id="2082" w:author="IQTIG" w:date="2020-04-28T19:37:00Z"/>
              </w:rPr>
            </w:pPr>
            <w:del w:id="2083" w:author="IQTIG" w:date="2020-04-28T19:37:00Z">
              <w:r>
                <w:delText>fn_FruehInfektionAndereSonde</w:delText>
              </w:r>
            </w:del>
          </w:p>
        </w:tc>
        <w:tc>
          <w:tcPr>
            <w:tcW w:w="1658" w:type="dxa"/>
          </w:tcPr>
          <w:p w14:paraId="4CA81F3C" w14:textId="77777777" w:rsidR="004F23F4" w:rsidRPr="00743DF3" w:rsidRDefault="007A0E5C" w:rsidP="004F23F4">
            <w:pPr>
              <w:pStyle w:val="Tabellentext"/>
              <w:rPr>
                <w:del w:id="2084" w:author="IQTIG" w:date="2020-04-28T19:37:00Z"/>
              </w:rPr>
            </w:pPr>
            <w:del w:id="2085" w:author="IQTIG" w:date="2020-04-28T19:37:00Z">
              <w:r>
                <w:delText>boolean</w:delText>
              </w:r>
            </w:del>
          </w:p>
        </w:tc>
        <w:tc>
          <w:tcPr>
            <w:tcW w:w="4111" w:type="dxa"/>
          </w:tcPr>
          <w:p w14:paraId="68C314DD" w14:textId="77777777" w:rsidR="004F23F4" w:rsidRPr="00743DF3" w:rsidRDefault="007A0E5C" w:rsidP="004F23F4">
            <w:pPr>
              <w:pStyle w:val="Tabellentext"/>
              <w:rPr>
                <w:del w:id="2086" w:author="IQTIG" w:date="2020-04-28T19:37:00Z"/>
              </w:rPr>
            </w:pPr>
            <w:del w:id="2087" w:author="IQTIG" w:date="2020-04-28T19:37:00Z">
              <w:r>
                <w:delText>Infektionen bei anderen Defibrillationssonde(n) (Zeitabstand zur Implantation ≤ 1 Jahr)</w:delText>
              </w:r>
            </w:del>
          </w:p>
        </w:tc>
        <w:tc>
          <w:tcPr>
            <w:tcW w:w="4995" w:type="dxa"/>
          </w:tcPr>
          <w:p w14:paraId="1F045AD9" w14:textId="77777777" w:rsidR="004F23F4" w:rsidRPr="004F23F4" w:rsidRDefault="007A0E5C" w:rsidP="004F23F4">
            <w:pPr>
              <w:pStyle w:val="CodeOhneSilbentrennung"/>
              <w:rPr>
                <w:del w:id="2088" w:author="IQTIG" w:date="2020-04-28T19:37:00Z"/>
              </w:rPr>
            </w:pPr>
            <w:del w:id="2089" w:author="IQTIG" w:date="2020-04-28T19:37:00Z">
              <w:r>
                <w:delText xml:space="preserve">DEFIASONANDINDIK %==% 4 &amp;  </w:delText>
              </w:r>
              <w:r>
                <w:br/>
                <w:delText>SONASZEITIMPL %==% 1</w:delText>
              </w:r>
            </w:del>
          </w:p>
        </w:tc>
      </w:tr>
      <w:tr w:rsidR="004F23F4" w:rsidRPr="00743DF3" w14:paraId="7FF2A6B2" w14:textId="77777777" w:rsidTr="00C32BA0">
        <w:trPr>
          <w:cnfStyle w:val="000000010000" w:firstRow="0" w:lastRow="0" w:firstColumn="0" w:lastColumn="0" w:oddVBand="0" w:evenVBand="0" w:oddHBand="0" w:evenHBand="1" w:firstRowFirstColumn="0" w:firstRowLastColumn="0" w:lastRowFirstColumn="0" w:lastRowLastColumn="0"/>
          <w:trHeight w:val="490"/>
          <w:del w:id="2090" w:author="IQTIG" w:date="2020-04-28T19:37:00Z"/>
        </w:trPr>
        <w:tc>
          <w:tcPr>
            <w:tcW w:w="3587" w:type="dxa"/>
          </w:tcPr>
          <w:p w14:paraId="6930F92B" w14:textId="77777777" w:rsidR="004F23F4" w:rsidRPr="00743DF3" w:rsidRDefault="007A0E5C" w:rsidP="004F23F4">
            <w:pPr>
              <w:pStyle w:val="Tabellentext"/>
              <w:rPr>
                <w:del w:id="2091" w:author="IQTIG" w:date="2020-04-28T19:37:00Z"/>
              </w:rPr>
            </w:pPr>
            <w:del w:id="2092" w:author="IQTIG" w:date="2020-04-28T19:37:00Z">
              <w:r>
                <w:delText>fn_FruehInfektionVentrikelsonde1</w:delText>
              </w:r>
            </w:del>
          </w:p>
        </w:tc>
        <w:tc>
          <w:tcPr>
            <w:tcW w:w="1658" w:type="dxa"/>
          </w:tcPr>
          <w:p w14:paraId="16D3DB5D" w14:textId="77777777" w:rsidR="004F23F4" w:rsidRPr="00743DF3" w:rsidRDefault="007A0E5C" w:rsidP="004F23F4">
            <w:pPr>
              <w:pStyle w:val="Tabellentext"/>
              <w:rPr>
                <w:del w:id="2093" w:author="IQTIG" w:date="2020-04-28T19:37:00Z"/>
              </w:rPr>
            </w:pPr>
            <w:del w:id="2094" w:author="IQTIG" w:date="2020-04-28T19:37:00Z">
              <w:r>
                <w:delText>boolean</w:delText>
              </w:r>
            </w:del>
          </w:p>
        </w:tc>
        <w:tc>
          <w:tcPr>
            <w:tcW w:w="4111" w:type="dxa"/>
          </w:tcPr>
          <w:p w14:paraId="5893321C" w14:textId="77777777" w:rsidR="004F23F4" w:rsidRPr="00743DF3" w:rsidRDefault="007A0E5C" w:rsidP="004F23F4">
            <w:pPr>
              <w:pStyle w:val="Tabellentext"/>
              <w:rPr>
                <w:del w:id="2095" w:author="IQTIG" w:date="2020-04-28T19:37:00Z"/>
              </w:rPr>
            </w:pPr>
            <w:del w:id="2096" w:author="IQTIG" w:date="2020-04-28T19:37:00Z">
              <w:r>
                <w:delText>Infektion bei der 1. Ventrikelsonde (Zeitabstand zur Implantation ≤ 1 Jahr)</w:delText>
              </w:r>
            </w:del>
          </w:p>
        </w:tc>
        <w:tc>
          <w:tcPr>
            <w:tcW w:w="4995" w:type="dxa"/>
          </w:tcPr>
          <w:p w14:paraId="21F64646" w14:textId="77777777" w:rsidR="004F23F4" w:rsidRPr="004F23F4" w:rsidRDefault="007A0E5C" w:rsidP="004F23F4">
            <w:pPr>
              <w:pStyle w:val="CodeOhneSilbentrennung"/>
              <w:rPr>
                <w:del w:id="2097" w:author="IQTIG" w:date="2020-04-28T19:37:00Z"/>
              </w:rPr>
            </w:pPr>
            <w:del w:id="2098" w:author="IQTIG" w:date="2020-04-28T19:37:00Z">
              <w:r>
                <w:delText xml:space="preserve">DEFIASONVEINDIK %==% 8 &amp;  </w:delText>
              </w:r>
              <w:r>
                <w:br/>
                <w:delText>SONVEZEITIMPL %==% 1</w:delText>
              </w:r>
            </w:del>
          </w:p>
        </w:tc>
      </w:tr>
      <w:tr w:rsidR="004F23F4" w:rsidRPr="00743DF3" w14:paraId="577F4076" w14:textId="77777777" w:rsidTr="00C32BA0">
        <w:trPr>
          <w:cnfStyle w:val="000000100000" w:firstRow="0" w:lastRow="0" w:firstColumn="0" w:lastColumn="0" w:oddVBand="0" w:evenVBand="0" w:oddHBand="1" w:evenHBand="0" w:firstRowFirstColumn="0" w:firstRowLastColumn="0" w:lastRowFirstColumn="0" w:lastRowLastColumn="0"/>
          <w:trHeight w:val="490"/>
          <w:del w:id="2099" w:author="IQTIG" w:date="2020-04-28T19:37:00Z"/>
        </w:trPr>
        <w:tc>
          <w:tcPr>
            <w:tcW w:w="3587" w:type="dxa"/>
          </w:tcPr>
          <w:p w14:paraId="1AF1EE81" w14:textId="77777777" w:rsidR="004F23F4" w:rsidRPr="00743DF3" w:rsidRDefault="007A0E5C" w:rsidP="004F23F4">
            <w:pPr>
              <w:pStyle w:val="Tabellentext"/>
              <w:rPr>
                <w:del w:id="2100" w:author="IQTIG" w:date="2020-04-28T19:37:00Z"/>
              </w:rPr>
            </w:pPr>
            <w:del w:id="2101" w:author="IQTIG" w:date="2020-04-28T19:37:00Z">
              <w:r>
                <w:delText>fn_FruehInfektionVentrikelsonde2</w:delText>
              </w:r>
            </w:del>
          </w:p>
        </w:tc>
        <w:tc>
          <w:tcPr>
            <w:tcW w:w="1658" w:type="dxa"/>
          </w:tcPr>
          <w:p w14:paraId="4E579DCF" w14:textId="77777777" w:rsidR="004F23F4" w:rsidRPr="00743DF3" w:rsidRDefault="007A0E5C" w:rsidP="004F23F4">
            <w:pPr>
              <w:pStyle w:val="Tabellentext"/>
              <w:rPr>
                <w:del w:id="2102" w:author="IQTIG" w:date="2020-04-28T19:37:00Z"/>
              </w:rPr>
            </w:pPr>
            <w:del w:id="2103" w:author="IQTIG" w:date="2020-04-28T19:37:00Z">
              <w:r>
                <w:delText>boolean</w:delText>
              </w:r>
            </w:del>
          </w:p>
        </w:tc>
        <w:tc>
          <w:tcPr>
            <w:tcW w:w="4111" w:type="dxa"/>
          </w:tcPr>
          <w:p w14:paraId="124DEAF7" w14:textId="77777777" w:rsidR="004F23F4" w:rsidRPr="00743DF3" w:rsidRDefault="007A0E5C" w:rsidP="004F23F4">
            <w:pPr>
              <w:pStyle w:val="Tabellentext"/>
              <w:rPr>
                <w:del w:id="2104" w:author="IQTIG" w:date="2020-04-28T19:37:00Z"/>
              </w:rPr>
            </w:pPr>
            <w:del w:id="2105" w:author="IQTIG" w:date="2020-04-28T19:37:00Z">
              <w:r>
                <w:delText>Infektion bei der 2. Ventrikelsonde (Zeitabstand zur Implantation ≤ 1 Jahr)</w:delText>
              </w:r>
            </w:del>
          </w:p>
        </w:tc>
        <w:tc>
          <w:tcPr>
            <w:tcW w:w="4995" w:type="dxa"/>
          </w:tcPr>
          <w:p w14:paraId="523BB443" w14:textId="77777777" w:rsidR="004F23F4" w:rsidRPr="004F23F4" w:rsidRDefault="007A0E5C" w:rsidP="004F23F4">
            <w:pPr>
              <w:pStyle w:val="CodeOhneSilbentrennung"/>
              <w:rPr>
                <w:del w:id="2106" w:author="IQTIG" w:date="2020-04-28T19:37:00Z"/>
              </w:rPr>
            </w:pPr>
            <w:del w:id="2107" w:author="IQTIG" w:date="2020-04-28T19:37:00Z">
              <w:r>
                <w:delText xml:space="preserve">DEFIASONVE2INDIK %==% 8 &amp;  </w:delText>
              </w:r>
              <w:r>
                <w:br/>
                <w:delText>SONVE2ZEITIMPL %==% 1</w:delText>
              </w:r>
            </w:del>
          </w:p>
        </w:tc>
      </w:tr>
      <w:tr w:rsidR="004F23F4" w:rsidRPr="00743DF3" w14:paraId="7352A439" w14:textId="77777777" w:rsidTr="00C32BA0">
        <w:trPr>
          <w:cnfStyle w:val="000000010000" w:firstRow="0" w:lastRow="0" w:firstColumn="0" w:lastColumn="0" w:oddVBand="0" w:evenVBand="0" w:oddHBand="0" w:evenHBand="1" w:firstRowFirstColumn="0" w:firstRowLastColumn="0" w:lastRowFirstColumn="0" w:lastRowLastColumn="0"/>
          <w:trHeight w:val="490"/>
          <w:del w:id="2108" w:author="IQTIG" w:date="2020-04-28T19:37:00Z"/>
        </w:trPr>
        <w:tc>
          <w:tcPr>
            <w:tcW w:w="3587" w:type="dxa"/>
          </w:tcPr>
          <w:p w14:paraId="47D8CBB4" w14:textId="77777777" w:rsidR="004F23F4" w:rsidRPr="00743DF3" w:rsidRDefault="007A0E5C" w:rsidP="004F23F4">
            <w:pPr>
              <w:pStyle w:val="Tabellentext"/>
              <w:rPr>
                <w:del w:id="2109" w:author="IQTIG" w:date="2020-04-28T19:37:00Z"/>
              </w:rPr>
            </w:pPr>
            <w:del w:id="2110" w:author="IQTIG" w:date="2020-04-28T19:37:00Z">
              <w:r>
                <w:delText>fn_FruehInfektionVentrikelsonde3</w:delText>
              </w:r>
            </w:del>
          </w:p>
        </w:tc>
        <w:tc>
          <w:tcPr>
            <w:tcW w:w="1658" w:type="dxa"/>
          </w:tcPr>
          <w:p w14:paraId="630B9440" w14:textId="77777777" w:rsidR="004F23F4" w:rsidRPr="00743DF3" w:rsidRDefault="007A0E5C" w:rsidP="004F23F4">
            <w:pPr>
              <w:pStyle w:val="Tabellentext"/>
              <w:rPr>
                <w:del w:id="2111" w:author="IQTIG" w:date="2020-04-28T19:37:00Z"/>
              </w:rPr>
            </w:pPr>
            <w:del w:id="2112" w:author="IQTIG" w:date="2020-04-28T19:37:00Z">
              <w:r>
                <w:delText>boolean</w:delText>
              </w:r>
            </w:del>
          </w:p>
        </w:tc>
        <w:tc>
          <w:tcPr>
            <w:tcW w:w="4111" w:type="dxa"/>
          </w:tcPr>
          <w:p w14:paraId="4E434F9D" w14:textId="77777777" w:rsidR="004F23F4" w:rsidRPr="00743DF3" w:rsidRDefault="007A0E5C" w:rsidP="004F23F4">
            <w:pPr>
              <w:pStyle w:val="Tabellentext"/>
              <w:rPr>
                <w:del w:id="2113" w:author="IQTIG" w:date="2020-04-28T19:37:00Z"/>
              </w:rPr>
            </w:pPr>
            <w:del w:id="2114" w:author="IQTIG" w:date="2020-04-28T19:37:00Z">
              <w:r>
                <w:delText>Infektion bei der 3. Ventrikelsonde (Zeitabstand zur Implantation ≤ 1 Jahr)</w:delText>
              </w:r>
            </w:del>
          </w:p>
        </w:tc>
        <w:tc>
          <w:tcPr>
            <w:tcW w:w="4995" w:type="dxa"/>
          </w:tcPr>
          <w:p w14:paraId="07521740" w14:textId="77777777" w:rsidR="004F23F4" w:rsidRPr="004F23F4" w:rsidRDefault="007A0E5C" w:rsidP="004F23F4">
            <w:pPr>
              <w:pStyle w:val="CodeOhneSilbentrennung"/>
              <w:rPr>
                <w:del w:id="2115" w:author="IQTIG" w:date="2020-04-28T19:37:00Z"/>
              </w:rPr>
            </w:pPr>
            <w:del w:id="2116" w:author="IQTIG" w:date="2020-04-28T19:37:00Z">
              <w:r>
                <w:delText xml:space="preserve">DEFIASONVE3INDIK %==% 8 &amp;  </w:delText>
              </w:r>
              <w:r>
                <w:br/>
                <w:delText>SONVE3ZEITIMPL %==% 1</w:delText>
              </w:r>
            </w:del>
          </w:p>
        </w:tc>
      </w:tr>
      <w:tr w:rsidR="004F23F4" w:rsidRPr="00743DF3" w14:paraId="0F9B607B" w14:textId="77777777" w:rsidTr="00C32BA0">
        <w:trPr>
          <w:cnfStyle w:val="000000100000" w:firstRow="0" w:lastRow="0" w:firstColumn="0" w:lastColumn="0" w:oddVBand="0" w:evenVBand="0" w:oddHBand="1" w:evenHBand="0" w:firstRowFirstColumn="0" w:firstRowLastColumn="0" w:lastRowFirstColumn="0" w:lastRowLastColumn="0"/>
          <w:trHeight w:val="490"/>
          <w:del w:id="2117" w:author="IQTIG" w:date="2020-04-28T19:37:00Z"/>
        </w:trPr>
        <w:tc>
          <w:tcPr>
            <w:tcW w:w="3587" w:type="dxa"/>
          </w:tcPr>
          <w:p w14:paraId="447324D4" w14:textId="77777777" w:rsidR="004F23F4" w:rsidRPr="00743DF3" w:rsidRDefault="007A0E5C" w:rsidP="004F23F4">
            <w:pPr>
              <w:pStyle w:val="Tabellentext"/>
              <w:rPr>
                <w:del w:id="2118" w:author="IQTIG" w:date="2020-04-28T19:37:00Z"/>
              </w:rPr>
            </w:pPr>
            <w:del w:id="2119" w:author="IQTIG" w:date="2020-04-28T19:37:00Z">
              <w:r>
                <w:delText>fn_FruehInfektionVorhofsonde</w:delText>
              </w:r>
            </w:del>
          </w:p>
        </w:tc>
        <w:tc>
          <w:tcPr>
            <w:tcW w:w="1658" w:type="dxa"/>
          </w:tcPr>
          <w:p w14:paraId="1058B841" w14:textId="77777777" w:rsidR="004F23F4" w:rsidRPr="00743DF3" w:rsidRDefault="007A0E5C" w:rsidP="004F23F4">
            <w:pPr>
              <w:pStyle w:val="Tabellentext"/>
              <w:rPr>
                <w:del w:id="2120" w:author="IQTIG" w:date="2020-04-28T19:37:00Z"/>
              </w:rPr>
            </w:pPr>
            <w:del w:id="2121" w:author="IQTIG" w:date="2020-04-28T19:37:00Z">
              <w:r>
                <w:delText>boolean</w:delText>
              </w:r>
            </w:del>
          </w:p>
        </w:tc>
        <w:tc>
          <w:tcPr>
            <w:tcW w:w="4111" w:type="dxa"/>
          </w:tcPr>
          <w:p w14:paraId="36A143EB" w14:textId="77777777" w:rsidR="004F23F4" w:rsidRPr="00743DF3" w:rsidRDefault="007A0E5C" w:rsidP="004F23F4">
            <w:pPr>
              <w:pStyle w:val="Tabellentext"/>
              <w:rPr>
                <w:del w:id="2122" w:author="IQTIG" w:date="2020-04-28T19:37:00Z"/>
              </w:rPr>
            </w:pPr>
            <w:del w:id="2123" w:author="IQTIG" w:date="2020-04-28T19:37:00Z">
              <w:r>
                <w:delText>Infektion bei der Vorhofsonde (Zeitabstand zur Implantation ≤ 1 Jahr)</w:delText>
              </w:r>
            </w:del>
          </w:p>
        </w:tc>
        <w:tc>
          <w:tcPr>
            <w:tcW w:w="4995" w:type="dxa"/>
          </w:tcPr>
          <w:p w14:paraId="63B771F3" w14:textId="77777777" w:rsidR="004F23F4" w:rsidRPr="004F23F4" w:rsidRDefault="007A0E5C" w:rsidP="004F23F4">
            <w:pPr>
              <w:pStyle w:val="CodeOhneSilbentrennung"/>
              <w:rPr>
                <w:del w:id="2124" w:author="IQTIG" w:date="2020-04-28T19:37:00Z"/>
              </w:rPr>
            </w:pPr>
            <w:del w:id="2125" w:author="IQTIG" w:date="2020-04-28T19:37:00Z">
              <w:r>
                <w:delText xml:space="preserve">DEFIASONVOINDIK %==% 8 &amp;  </w:delText>
              </w:r>
              <w:r>
                <w:br/>
                <w:delText>SONVOZEITIMPL %==% 1</w:delText>
              </w:r>
            </w:del>
          </w:p>
        </w:tc>
      </w:tr>
      <w:tr w:rsidR="004F23F4" w:rsidRPr="00743DF3" w14:paraId="19FFA99A" w14:textId="77777777" w:rsidTr="00C32BA0">
        <w:trPr>
          <w:cnfStyle w:val="000000010000" w:firstRow="0" w:lastRow="0" w:firstColumn="0" w:lastColumn="0" w:oddVBand="0" w:evenVBand="0" w:oddHBand="0" w:evenHBand="1" w:firstRowFirstColumn="0" w:firstRowLastColumn="0" w:lastRowFirstColumn="0" w:lastRowLastColumn="0"/>
          <w:trHeight w:val="490"/>
          <w:del w:id="2126" w:author="IQTIG" w:date="2020-04-28T19:37:00Z"/>
        </w:trPr>
        <w:tc>
          <w:tcPr>
            <w:tcW w:w="3587" w:type="dxa"/>
          </w:tcPr>
          <w:p w14:paraId="56D1030F" w14:textId="77777777" w:rsidR="004F23F4" w:rsidRPr="00743DF3" w:rsidRDefault="007A0E5C" w:rsidP="004F23F4">
            <w:pPr>
              <w:pStyle w:val="Tabellentext"/>
              <w:rPr>
                <w:del w:id="2127" w:author="IQTIG" w:date="2020-04-28T19:37:00Z"/>
              </w:rPr>
            </w:pPr>
            <w:del w:id="2128" w:author="IQTIG" w:date="2020-04-28T19:37:00Z">
              <w:r>
                <w:delText>fn_FruehKomplAndereSonde</w:delText>
              </w:r>
            </w:del>
          </w:p>
        </w:tc>
        <w:tc>
          <w:tcPr>
            <w:tcW w:w="1658" w:type="dxa"/>
          </w:tcPr>
          <w:p w14:paraId="2B6F2F04" w14:textId="77777777" w:rsidR="004F23F4" w:rsidRPr="00743DF3" w:rsidRDefault="007A0E5C" w:rsidP="004F23F4">
            <w:pPr>
              <w:pStyle w:val="Tabellentext"/>
              <w:rPr>
                <w:del w:id="2129" w:author="IQTIG" w:date="2020-04-28T19:37:00Z"/>
              </w:rPr>
            </w:pPr>
            <w:del w:id="2130" w:author="IQTIG" w:date="2020-04-28T19:37:00Z">
              <w:r>
                <w:delText>boolean</w:delText>
              </w:r>
            </w:del>
          </w:p>
        </w:tc>
        <w:tc>
          <w:tcPr>
            <w:tcW w:w="4111" w:type="dxa"/>
          </w:tcPr>
          <w:p w14:paraId="636B7AC0" w14:textId="77777777" w:rsidR="004F23F4" w:rsidRPr="00743DF3" w:rsidRDefault="007A0E5C" w:rsidP="004F23F4">
            <w:pPr>
              <w:pStyle w:val="Tabellentext"/>
              <w:rPr>
                <w:del w:id="2131" w:author="IQTIG" w:date="2020-04-28T19:37:00Z"/>
              </w:rPr>
            </w:pPr>
            <w:del w:id="2132" w:author="IQTIG" w:date="2020-04-28T19:37:00Z">
              <w:r>
                <w:delText>Frühkomplikationen bei anderen Defibrillationssonde(n) (Zeitabstand zur Implantation ≤ 1 Jahr)</w:delText>
              </w:r>
            </w:del>
          </w:p>
        </w:tc>
        <w:tc>
          <w:tcPr>
            <w:tcW w:w="4995" w:type="dxa"/>
          </w:tcPr>
          <w:p w14:paraId="2D5110D6" w14:textId="77777777" w:rsidR="004F23F4" w:rsidRPr="004F23F4" w:rsidRDefault="007A0E5C" w:rsidP="004F23F4">
            <w:pPr>
              <w:pStyle w:val="CodeOhneSilbentrennung"/>
              <w:rPr>
                <w:del w:id="2133" w:author="IQTIG" w:date="2020-04-28T19:37:00Z"/>
              </w:rPr>
            </w:pPr>
            <w:del w:id="2134" w:author="IQTIG" w:date="2020-04-28T19:37:00Z">
              <w:r>
                <w:delText xml:space="preserve">DEFIASONANDINDIK %in% c(1,2,3,5,9) &amp;  </w:delText>
              </w:r>
              <w:r>
                <w:br/>
                <w:delText>SONASZEITIMPL %==% 1</w:delText>
              </w:r>
            </w:del>
          </w:p>
        </w:tc>
      </w:tr>
      <w:tr w:rsidR="004F23F4" w:rsidRPr="00743DF3" w14:paraId="336CDB99" w14:textId="77777777" w:rsidTr="00C32BA0">
        <w:trPr>
          <w:cnfStyle w:val="000000100000" w:firstRow="0" w:lastRow="0" w:firstColumn="0" w:lastColumn="0" w:oddVBand="0" w:evenVBand="0" w:oddHBand="1" w:evenHBand="0" w:firstRowFirstColumn="0" w:firstRowLastColumn="0" w:lastRowFirstColumn="0" w:lastRowLastColumn="0"/>
          <w:trHeight w:val="490"/>
          <w:del w:id="2135" w:author="IQTIG" w:date="2020-04-28T19:37:00Z"/>
        </w:trPr>
        <w:tc>
          <w:tcPr>
            <w:tcW w:w="3587" w:type="dxa"/>
          </w:tcPr>
          <w:p w14:paraId="001A33D8" w14:textId="77777777" w:rsidR="004F23F4" w:rsidRPr="00743DF3" w:rsidRDefault="007A0E5C" w:rsidP="004F23F4">
            <w:pPr>
              <w:pStyle w:val="Tabellentext"/>
              <w:rPr>
                <w:del w:id="2136" w:author="IQTIG" w:date="2020-04-28T19:37:00Z"/>
              </w:rPr>
            </w:pPr>
            <w:del w:id="2137" w:author="IQTIG" w:date="2020-04-28T19:37:00Z">
              <w:r>
                <w:delText>fn_FruehKomplVentrikelsonde1</w:delText>
              </w:r>
            </w:del>
          </w:p>
        </w:tc>
        <w:tc>
          <w:tcPr>
            <w:tcW w:w="1658" w:type="dxa"/>
          </w:tcPr>
          <w:p w14:paraId="0843901B" w14:textId="77777777" w:rsidR="004F23F4" w:rsidRPr="00743DF3" w:rsidRDefault="007A0E5C" w:rsidP="004F23F4">
            <w:pPr>
              <w:pStyle w:val="Tabellentext"/>
              <w:rPr>
                <w:del w:id="2138" w:author="IQTIG" w:date="2020-04-28T19:37:00Z"/>
              </w:rPr>
            </w:pPr>
            <w:del w:id="2139" w:author="IQTIG" w:date="2020-04-28T19:37:00Z">
              <w:r>
                <w:delText>boolean</w:delText>
              </w:r>
            </w:del>
          </w:p>
        </w:tc>
        <w:tc>
          <w:tcPr>
            <w:tcW w:w="4111" w:type="dxa"/>
          </w:tcPr>
          <w:p w14:paraId="22FC1CDA" w14:textId="77777777" w:rsidR="004F23F4" w:rsidRPr="00743DF3" w:rsidRDefault="007A0E5C" w:rsidP="004F23F4">
            <w:pPr>
              <w:pStyle w:val="Tabellentext"/>
              <w:rPr>
                <w:del w:id="2140" w:author="IQTIG" w:date="2020-04-28T19:37:00Z"/>
              </w:rPr>
            </w:pPr>
            <w:del w:id="2141" w:author="IQTIG" w:date="2020-04-28T19:37:00Z">
              <w:r>
                <w:delText>Frühkomplikationen bei der 1. Ventrikelsonde (Zeitabstand zur Implantation ≤ 1 Jahr)</w:delText>
              </w:r>
            </w:del>
          </w:p>
        </w:tc>
        <w:tc>
          <w:tcPr>
            <w:tcW w:w="4995" w:type="dxa"/>
          </w:tcPr>
          <w:p w14:paraId="3CEB8C29" w14:textId="77777777" w:rsidR="004F23F4" w:rsidRPr="004F23F4" w:rsidRDefault="007A0E5C" w:rsidP="004F23F4">
            <w:pPr>
              <w:pStyle w:val="CodeOhneSilbentrennung"/>
              <w:rPr>
                <w:del w:id="2142" w:author="IQTIG" w:date="2020-04-28T19:37:00Z"/>
              </w:rPr>
            </w:pPr>
            <w:del w:id="2143" w:author="IQTIG" w:date="2020-04-28T19:37:00Z">
              <w:r>
                <w:delText xml:space="preserve">DEFIASONVEINDIK %in% c(1,2,3,4,5,6,7,9,99) &amp;  </w:delText>
              </w:r>
              <w:r>
                <w:br/>
                <w:delText>SONVEZEITIMPL %==% 1</w:delText>
              </w:r>
            </w:del>
          </w:p>
        </w:tc>
      </w:tr>
      <w:tr w:rsidR="004F23F4" w:rsidRPr="00743DF3" w14:paraId="03BB5C0E" w14:textId="77777777" w:rsidTr="00C32BA0">
        <w:trPr>
          <w:cnfStyle w:val="000000010000" w:firstRow="0" w:lastRow="0" w:firstColumn="0" w:lastColumn="0" w:oddVBand="0" w:evenVBand="0" w:oddHBand="0" w:evenHBand="1" w:firstRowFirstColumn="0" w:firstRowLastColumn="0" w:lastRowFirstColumn="0" w:lastRowLastColumn="0"/>
          <w:trHeight w:val="490"/>
          <w:del w:id="2144" w:author="IQTIG" w:date="2020-04-28T19:37:00Z"/>
        </w:trPr>
        <w:tc>
          <w:tcPr>
            <w:tcW w:w="3587" w:type="dxa"/>
          </w:tcPr>
          <w:p w14:paraId="72313E84" w14:textId="77777777" w:rsidR="004F23F4" w:rsidRPr="00743DF3" w:rsidRDefault="007A0E5C" w:rsidP="004F23F4">
            <w:pPr>
              <w:pStyle w:val="Tabellentext"/>
              <w:rPr>
                <w:del w:id="2145" w:author="IQTIG" w:date="2020-04-28T19:37:00Z"/>
              </w:rPr>
            </w:pPr>
            <w:del w:id="2146" w:author="IQTIG" w:date="2020-04-28T19:37:00Z">
              <w:r>
                <w:delText>fn_FruehKomplVentrikelsonde2</w:delText>
              </w:r>
            </w:del>
          </w:p>
        </w:tc>
        <w:tc>
          <w:tcPr>
            <w:tcW w:w="1658" w:type="dxa"/>
          </w:tcPr>
          <w:p w14:paraId="66384829" w14:textId="77777777" w:rsidR="004F23F4" w:rsidRPr="00743DF3" w:rsidRDefault="007A0E5C" w:rsidP="004F23F4">
            <w:pPr>
              <w:pStyle w:val="Tabellentext"/>
              <w:rPr>
                <w:del w:id="2147" w:author="IQTIG" w:date="2020-04-28T19:37:00Z"/>
              </w:rPr>
            </w:pPr>
            <w:del w:id="2148" w:author="IQTIG" w:date="2020-04-28T19:37:00Z">
              <w:r>
                <w:delText>boolean</w:delText>
              </w:r>
            </w:del>
          </w:p>
        </w:tc>
        <w:tc>
          <w:tcPr>
            <w:tcW w:w="4111" w:type="dxa"/>
          </w:tcPr>
          <w:p w14:paraId="183530A0" w14:textId="77777777" w:rsidR="004F23F4" w:rsidRPr="00743DF3" w:rsidRDefault="007A0E5C" w:rsidP="004F23F4">
            <w:pPr>
              <w:pStyle w:val="Tabellentext"/>
              <w:rPr>
                <w:del w:id="2149" w:author="IQTIG" w:date="2020-04-28T19:37:00Z"/>
              </w:rPr>
            </w:pPr>
            <w:del w:id="2150" w:author="IQTIG" w:date="2020-04-28T19:37:00Z">
              <w:r>
                <w:delText>Frühkomplikationen bei der 2. Ventrikelsonde (Zeitabstand zur Implantation ≤ 1 Jahr)</w:delText>
              </w:r>
            </w:del>
          </w:p>
        </w:tc>
        <w:tc>
          <w:tcPr>
            <w:tcW w:w="4995" w:type="dxa"/>
          </w:tcPr>
          <w:p w14:paraId="4B973AE6" w14:textId="77777777" w:rsidR="004F23F4" w:rsidRPr="004F23F4" w:rsidRDefault="007A0E5C" w:rsidP="004F23F4">
            <w:pPr>
              <w:pStyle w:val="CodeOhneSilbentrennung"/>
              <w:rPr>
                <w:del w:id="2151" w:author="IQTIG" w:date="2020-04-28T19:37:00Z"/>
              </w:rPr>
            </w:pPr>
            <w:del w:id="2152" w:author="IQTIG" w:date="2020-04-28T19:37:00Z">
              <w:r>
                <w:delText xml:space="preserve">DEFIASONVE2INDIK %in%  </w:delText>
              </w:r>
              <w:r>
                <w:br/>
                <w:delText xml:space="preserve">c(1,2,3,4,5,6,7,9,99) &amp;  </w:delText>
              </w:r>
              <w:r>
                <w:br/>
                <w:delText>SONVE2ZEITIMPL %==% 1</w:delText>
              </w:r>
            </w:del>
          </w:p>
        </w:tc>
      </w:tr>
      <w:tr w:rsidR="004F23F4" w:rsidRPr="00743DF3" w14:paraId="6B5588AD" w14:textId="77777777" w:rsidTr="00C32BA0">
        <w:trPr>
          <w:cnfStyle w:val="000000100000" w:firstRow="0" w:lastRow="0" w:firstColumn="0" w:lastColumn="0" w:oddVBand="0" w:evenVBand="0" w:oddHBand="1" w:evenHBand="0" w:firstRowFirstColumn="0" w:firstRowLastColumn="0" w:lastRowFirstColumn="0" w:lastRowLastColumn="0"/>
          <w:trHeight w:val="490"/>
          <w:del w:id="2153" w:author="IQTIG" w:date="2020-04-28T19:37:00Z"/>
        </w:trPr>
        <w:tc>
          <w:tcPr>
            <w:tcW w:w="3587" w:type="dxa"/>
          </w:tcPr>
          <w:p w14:paraId="45C7380A" w14:textId="77777777" w:rsidR="004F23F4" w:rsidRPr="00743DF3" w:rsidRDefault="007A0E5C" w:rsidP="004F23F4">
            <w:pPr>
              <w:pStyle w:val="Tabellentext"/>
              <w:rPr>
                <w:del w:id="2154" w:author="IQTIG" w:date="2020-04-28T19:37:00Z"/>
              </w:rPr>
            </w:pPr>
            <w:del w:id="2155" w:author="IQTIG" w:date="2020-04-28T19:37:00Z">
              <w:r>
                <w:delText>fn_FruehKomplVentrikelsonde3</w:delText>
              </w:r>
            </w:del>
          </w:p>
        </w:tc>
        <w:tc>
          <w:tcPr>
            <w:tcW w:w="1658" w:type="dxa"/>
          </w:tcPr>
          <w:p w14:paraId="06BD9EE5" w14:textId="77777777" w:rsidR="004F23F4" w:rsidRPr="00743DF3" w:rsidRDefault="007A0E5C" w:rsidP="004F23F4">
            <w:pPr>
              <w:pStyle w:val="Tabellentext"/>
              <w:rPr>
                <w:del w:id="2156" w:author="IQTIG" w:date="2020-04-28T19:37:00Z"/>
              </w:rPr>
            </w:pPr>
            <w:del w:id="2157" w:author="IQTIG" w:date="2020-04-28T19:37:00Z">
              <w:r>
                <w:delText>boolean</w:delText>
              </w:r>
            </w:del>
          </w:p>
        </w:tc>
        <w:tc>
          <w:tcPr>
            <w:tcW w:w="4111" w:type="dxa"/>
          </w:tcPr>
          <w:p w14:paraId="338560B4" w14:textId="77777777" w:rsidR="004F23F4" w:rsidRPr="00743DF3" w:rsidRDefault="007A0E5C" w:rsidP="004F23F4">
            <w:pPr>
              <w:pStyle w:val="Tabellentext"/>
              <w:rPr>
                <w:del w:id="2158" w:author="IQTIG" w:date="2020-04-28T19:37:00Z"/>
              </w:rPr>
            </w:pPr>
            <w:del w:id="2159" w:author="IQTIG" w:date="2020-04-28T19:37:00Z">
              <w:r>
                <w:delText>Frühkomplikationen bei der 3. Ventrikelsonde (Zeitabstand zur Implantation ≤ 1 Jahr)</w:delText>
              </w:r>
            </w:del>
          </w:p>
        </w:tc>
        <w:tc>
          <w:tcPr>
            <w:tcW w:w="4995" w:type="dxa"/>
          </w:tcPr>
          <w:p w14:paraId="1EDBA4FF" w14:textId="77777777" w:rsidR="004F23F4" w:rsidRPr="004F23F4" w:rsidRDefault="007A0E5C" w:rsidP="004F23F4">
            <w:pPr>
              <w:pStyle w:val="CodeOhneSilbentrennung"/>
              <w:rPr>
                <w:del w:id="2160" w:author="IQTIG" w:date="2020-04-28T19:37:00Z"/>
              </w:rPr>
            </w:pPr>
            <w:del w:id="2161" w:author="IQTIG" w:date="2020-04-28T19:37:00Z">
              <w:r>
                <w:delText xml:space="preserve">DEFIASONVE3INDIK %in%  </w:delText>
              </w:r>
              <w:r>
                <w:br/>
                <w:delText xml:space="preserve">c(1,2,3,4,5,6,7,9,99) &amp;  </w:delText>
              </w:r>
              <w:r>
                <w:br/>
                <w:delText>SONVE3ZEITIMPL %==% 1</w:delText>
              </w:r>
            </w:del>
          </w:p>
        </w:tc>
      </w:tr>
      <w:tr w:rsidR="004F23F4" w:rsidRPr="00743DF3" w14:paraId="7C742BDC" w14:textId="77777777" w:rsidTr="00C32BA0">
        <w:trPr>
          <w:cnfStyle w:val="000000010000" w:firstRow="0" w:lastRow="0" w:firstColumn="0" w:lastColumn="0" w:oddVBand="0" w:evenVBand="0" w:oddHBand="0" w:evenHBand="1" w:firstRowFirstColumn="0" w:firstRowLastColumn="0" w:lastRowFirstColumn="0" w:lastRowLastColumn="0"/>
          <w:trHeight w:val="490"/>
          <w:del w:id="2162" w:author="IQTIG" w:date="2020-04-28T19:37:00Z"/>
        </w:trPr>
        <w:tc>
          <w:tcPr>
            <w:tcW w:w="3587" w:type="dxa"/>
          </w:tcPr>
          <w:p w14:paraId="4B693DF9" w14:textId="77777777" w:rsidR="004F23F4" w:rsidRPr="00743DF3" w:rsidRDefault="007A0E5C" w:rsidP="004F23F4">
            <w:pPr>
              <w:pStyle w:val="Tabellentext"/>
              <w:rPr>
                <w:del w:id="2163" w:author="IQTIG" w:date="2020-04-28T19:37:00Z"/>
              </w:rPr>
            </w:pPr>
            <w:del w:id="2164" w:author="IQTIG" w:date="2020-04-28T19:37:00Z">
              <w:r>
                <w:delText>fn_FruehKomplVorhofsonde</w:delText>
              </w:r>
            </w:del>
          </w:p>
        </w:tc>
        <w:tc>
          <w:tcPr>
            <w:tcW w:w="1658" w:type="dxa"/>
          </w:tcPr>
          <w:p w14:paraId="1F7B4D4E" w14:textId="77777777" w:rsidR="004F23F4" w:rsidRPr="00743DF3" w:rsidRDefault="007A0E5C" w:rsidP="004F23F4">
            <w:pPr>
              <w:pStyle w:val="Tabellentext"/>
              <w:rPr>
                <w:del w:id="2165" w:author="IQTIG" w:date="2020-04-28T19:37:00Z"/>
              </w:rPr>
            </w:pPr>
            <w:del w:id="2166" w:author="IQTIG" w:date="2020-04-28T19:37:00Z">
              <w:r>
                <w:delText>boolean</w:delText>
              </w:r>
            </w:del>
          </w:p>
        </w:tc>
        <w:tc>
          <w:tcPr>
            <w:tcW w:w="4111" w:type="dxa"/>
          </w:tcPr>
          <w:p w14:paraId="585166A0" w14:textId="77777777" w:rsidR="004F23F4" w:rsidRPr="00743DF3" w:rsidRDefault="007A0E5C" w:rsidP="004F23F4">
            <w:pPr>
              <w:pStyle w:val="Tabellentext"/>
              <w:rPr>
                <w:del w:id="2167" w:author="IQTIG" w:date="2020-04-28T19:37:00Z"/>
              </w:rPr>
            </w:pPr>
            <w:del w:id="2168" w:author="IQTIG" w:date="2020-04-28T19:37:00Z">
              <w:r>
                <w:delText>Frühkomplikationen bei der Vorhofsonde (Zeitabstand zur Implantation ≤ 1 Jahr)</w:delText>
              </w:r>
            </w:del>
          </w:p>
        </w:tc>
        <w:tc>
          <w:tcPr>
            <w:tcW w:w="4995" w:type="dxa"/>
          </w:tcPr>
          <w:p w14:paraId="45DAF84B" w14:textId="77777777" w:rsidR="004F23F4" w:rsidRPr="004F23F4" w:rsidRDefault="007A0E5C" w:rsidP="004F23F4">
            <w:pPr>
              <w:pStyle w:val="CodeOhneSilbentrennung"/>
              <w:rPr>
                <w:del w:id="2169" w:author="IQTIG" w:date="2020-04-28T19:37:00Z"/>
              </w:rPr>
            </w:pPr>
            <w:del w:id="2170" w:author="IQTIG" w:date="2020-04-28T19:37:00Z">
              <w:r>
                <w:delText xml:space="preserve">DEFIASONVOINDIK %in% c(1,2,3,4,5,6,7,9,99) &amp;  </w:delText>
              </w:r>
              <w:r>
                <w:br/>
                <w:delText>SONVOZEITIMPL %==% 1</w:delText>
              </w:r>
            </w:del>
          </w:p>
        </w:tc>
      </w:tr>
      <w:tr w:rsidR="004F23F4" w:rsidRPr="00743DF3" w14:paraId="5892C799" w14:textId="77777777" w:rsidTr="00C32BA0">
        <w:trPr>
          <w:cnfStyle w:val="000000100000" w:firstRow="0" w:lastRow="0" w:firstColumn="0" w:lastColumn="0" w:oddVBand="0" w:evenVBand="0" w:oddHBand="1" w:evenHBand="0" w:firstRowFirstColumn="0" w:firstRowLastColumn="0" w:lastRowFirstColumn="0" w:lastRowLastColumn="0"/>
          <w:trHeight w:val="490"/>
          <w:del w:id="2171" w:author="IQTIG" w:date="2020-04-28T19:37:00Z"/>
        </w:trPr>
        <w:tc>
          <w:tcPr>
            <w:tcW w:w="3587" w:type="dxa"/>
          </w:tcPr>
          <w:p w14:paraId="0FC3963A" w14:textId="77777777" w:rsidR="004F23F4" w:rsidRPr="00743DF3" w:rsidRDefault="007A0E5C" w:rsidP="004F23F4">
            <w:pPr>
              <w:pStyle w:val="Tabellentext"/>
              <w:rPr>
                <w:del w:id="2172" w:author="IQTIG" w:date="2020-04-28T19:37:00Z"/>
              </w:rPr>
            </w:pPr>
            <w:del w:id="2173" w:author="IQTIG" w:date="2020-04-28T19:37:00Z">
              <w:r>
                <w:delText>fn_HardwareProblemAndereSonde</w:delText>
              </w:r>
            </w:del>
          </w:p>
        </w:tc>
        <w:tc>
          <w:tcPr>
            <w:tcW w:w="1658" w:type="dxa"/>
          </w:tcPr>
          <w:p w14:paraId="5D66F9EC" w14:textId="77777777" w:rsidR="004F23F4" w:rsidRPr="00743DF3" w:rsidRDefault="007A0E5C" w:rsidP="004F23F4">
            <w:pPr>
              <w:pStyle w:val="Tabellentext"/>
              <w:rPr>
                <w:del w:id="2174" w:author="IQTIG" w:date="2020-04-28T19:37:00Z"/>
              </w:rPr>
            </w:pPr>
            <w:del w:id="2175" w:author="IQTIG" w:date="2020-04-28T19:37:00Z">
              <w:r>
                <w:delText>boolean</w:delText>
              </w:r>
            </w:del>
          </w:p>
        </w:tc>
        <w:tc>
          <w:tcPr>
            <w:tcW w:w="4111" w:type="dxa"/>
          </w:tcPr>
          <w:p w14:paraId="528EBE2E" w14:textId="77777777" w:rsidR="004F23F4" w:rsidRPr="00743DF3" w:rsidRDefault="007A0E5C" w:rsidP="004F23F4">
            <w:pPr>
              <w:pStyle w:val="Tabellentext"/>
              <w:rPr>
                <w:del w:id="2176" w:author="IQTIG" w:date="2020-04-28T19:37:00Z"/>
              </w:rPr>
            </w:pPr>
            <w:del w:id="2177" w:author="IQTIG" w:date="2020-04-28T19:37:00Z">
              <w:r>
                <w:delText>Hardwareproblem bei anderen Defibrillationssonde(n) (Zeitabstand zur Implantation &gt; 1 Jahr oder unbekannt)</w:delText>
              </w:r>
            </w:del>
          </w:p>
        </w:tc>
        <w:tc>
          <w:tcPr>
            <w:tcW w:w="4995" w:type="dxa"/>
          </w:tcPr>
          <w:p w14:paraId="4922D6AF" w14:textId="77777777" w:rsidR="004F23F4" w:rsidRPr="004F23F4" w:rsidRDefault="007A0E5C" w:rsidP="004F23F4">
            <w:pPr>
              <w:pStyle w:val="CodeOhneSilbentrennung"/>
              <w:rPr>
                <w:del w:id="2178" w:author="IQTIG" w:date="2020-04-28T19:37:00Z"/>
              </w:rPr>
            </w:pPr>
            <w:del w:id="2179" w:author="IQTIG" w:date="2020-04-28T19:37:00Z">
              <w:r>
                <w:delText xml:space="preserve">DEFIASONANDINDIK %==% 2 &amp;  </w:delText>
              </w:r>
              <w:r>
                <w:br/>
                <w:delText>SONASZEITIMPL %in% c(2,9)</w:delText>
              </w:r>
            </w:del>
          </w:p>
        </w:tc>
      </w:tr>
      <w:tr w:rsidR="004F23F4" w:rsidRPr="00743DF3" w14:paraId="62C96F64" w14:textId="77777777" w:rsidTr="00C32BA0">
        <w:trPr>
          <w:cnfStyle w:val="000000010000" w:firstRow="0" w:lastRow="0" w:firstColumn="0" w:lastColumn="0" w:oddVBand="0" w:evenVBand="0" w:oddHBand="0" w:evenHBand="1" w:firstRowFirstColumn="0" w:firstRowLastColumn="0" w:lastRowFirstColumn="0" w:lastRowLastColumn="0"/>
          <w:trHeight w:val="490"/>
          <w:del w:id="2180" w:author="IQTIG" w:date="2020-04-28T19:37:00Z"/>
        </w:trPr>
        <w:tc>
          <w:tcPr>
            <w:tcW w:w="3587" w:type="dxa"/>
          </w:tcPr>
          <w:p w14:paraId="12001220" w14:textId="77777777" w:rsidR="004F23F4" w:rsidRPr="00743DF3" w:rsidRDefault="007A0E5C" w:rsidP="004F23F4">
            <w:pPr>
              <w:pStyle w:val="Tabellentext"/>
              <w:rPr>
                <w:del w:id="2181" w:author="IQTIG" w:date="2020-04-28T19:37:00Z"/>
              </w:rPr>
            </w:pPr>
            <w:del w:id="2182" w:author="IQTIG" w:date="2020-04-28T19:37:00Z">
              <w:r>
                <w:delText>fn_HardwareProblemVentrikelsonde1</w:delText>
              </w:r>
            </w:del>
          </w:p>
        </w:tc>
        <w:tc>
          <w:tcPr>
            <w:tcW w:w="1658" w:type="dxa"/>
          </w:tcPr>
          <w:p w14:paraId="27C40B6D" w14:textId="77777777" w:rsidR="004F23F4" w:rsidRPr="00743DF3" w:rsidRDefault="007A0E5C" w:rsidP="004F23F4">
            <w:pPr>
              <w:pStyle w:val="Tabellentext"/>
              <w:rPr>
                <w:del w:id="2183" w:author="IQTIG" w:date="2020-04-28T19:37:00Z"/>
              </w:rPr>
            </w:pPr>
            <w:del w:id="2184" w:author="IQTIG" w:date="2020-04-28T19:37:00Z">
              <w:r>
                <w:delText>boolean</w:delText>
              </w:r>
            </w:del>
          </w:p>
        </w:tc>
        <w:tc>
          <w:tcPr>
            <w:tcW w:w="4111" w:type="dxa"/>
          </w:tcPr>
          <w:p w14:paraId="26F7181C" w14:textId="77777777" w:rsidR="004F23F4" w:rsidRPr="00743DF3" w:rsidRDefault="007A0E5C" w:rsidP="004F23F4">
            <w:pPr>
              <w:pStyle w:val="Tabellentext"/>
              <w:rPr>
                <w:del w:id="2185" w:author="IQTIG" w:date="2020-04-28T19:37:00Z"/>
              </w:rPr>
            </w:pPr>
            <w:del w:id="2186" w:author="IQTIG" w:date="2020-04-28T19:37:00Z">
              <w:r>
                <w:delText>Hardwareprobleme bei der 1. Ventrikelsonde (Zeitabstand zur Implantation &gt; 1 Jahr oder unbekannt)</w:delText>
              </w:r>
            </w:del>
          </w:p>
        </w:tc>
        <w:tc>
          <w:tcPr>
            <w:tcW w:w="4995" w:type="dxa"/>
          </w:tcPr>
          <w:p w14:paraId="7064B6E5" w14:textId="77777777" w:rsidR="004F23F4" w:rsidRPr="004F23F4" w:rsidRDefault="007A0E5C" w:rsidP="004F23F4">
            <w:pPr>
              <w:pStyle w:val="CodeOhneSilbentrennung"/>
              <w:rPr>
                <w:del w:id="2187" w:author="IQTIG" w:date="2020-04-28T19:37:00Z"/>
              </w:rPr>
            </w:pPr>
            <w:del w:id="2188" w:author="IQTIG" w:date="2020-04-28T19:37:00Z">
              <w:r>
                <w:delText xml:space="preserve">DEFIASONVEINDIK %==% 2 &amp;  </w:delText>
              </w:r>
              <w:r>
                <w:br/>
                <w:delText>SONVEZEITIMPL %in% c(2,9)</w:delText>
              </w:r>
            </w:del>
          </w:p>
        </w:tc>
      </w:tr>
      <w:tr w:rsidR="004F23F4" w:rsidRPr="00743DF3" w14:paraId="21ED18E1" w14:textId="77777777" w:rsidTr="00C32BA0">
        <w:trPr>
          <w:cnfStyle w:val="000000100000" w:firstRow="0" w:lastRow="0" w:firstColumn="0" w:lastColumn="0" w:oddVBand="0" w:evenVBand="0" w:oddHBand="1" w:evenHBand="0" w:firstRowFirstColumn="0" w:firstRowLastColumn="0" w:lastRowFirstColumn="0" w:lastRowLastColumn="0"/>
          <w:trHeight w:val="490"/>
          <w:del w:id="2189" w:author="IQTIG" w:date="2020-04-28T19:37:00Z"/>
        </w:trPr>
        <w:tc>
          <w:tcPr>
            <w:tcW w:w="3587" w:type="dxa"/>
          </w:tcPr>
          <w:p w14:paraId="64C34770" w14:textId="77777777" w:rsidR="004F23F4" w:rsidRPr="00743DF3" w:rsidRDefault="007A0E5C" w:rsidP="004F23F4">
            <w:pPr>
              <w:pStyle w:val="Tabellentext"/>
              <w:rPr>
                <w:del w:id="2190" w:author="IQTIG" w:date="2020-04-28T19:37:00Z"/>
              </w:rPr>
            </w:pPr>
            <w:del w:id="2191" w:author="IQTIG" w:date="2020-04-28T19:37:00Z">
              <w:r>
                <w:delText>fn_HardwareProblemVentrikelsonde2</w:delText>
              </w:r>
            </w:del>
          </w:p>
        </w:tc>
        <w:tc>
          <w:tcPr>
            <w:tcW w:w="1658" w:type="dxa"/>
          </w:tcPr>
          <w:p w14:paraId="3298740C" w14:textId="77777777" w:rsidR="004F23F4" w:rsidRPr="00743DF3" w:rsidRDefault="007A0E5C" w:rsidP="004F23F4">
            <w:pPr>
              <w:pStyle w:val="Tabellentext"/>
              <w:rPr>
                <w:del w:id="2192" w:author="IQTIG" w:date="2020-04-28T19:37:00Z"/>
              </w:rPr>
            </w:pPr>
            <w:del w:id="2193" w:author="IQTIG" w:date="2020-04-28T19:37:00Z">
              <w:r>
                <w:delText>boolean</w:delText>
              </w:r>
            </w:del>
          </w:p>
        </w:tc>
        <w:tc>
          <w:tcPr>
            <w:tcW w:w="4111" w:type="dxa"/>
          </w:tcPr>
          <w:p w14:paraId="1DA8BA77" w14:textId="77777777" w:rsidR="004F23F4" w:rsidRPr="00743DF3" w:rsidRDefault="007A0E5C" w:rsidP="004F23F4">
            <w:pPr>
              <w:pStyle w:val="Tabellentext"/>
              <w:rPr>
                <w:del w:id="2194" w:author="IQTIG" w:date="2020-04-28T19:37:00Z"/>
              </w:rPr>
            </w:pPr>
            <w:del w:id="2195" w:author="IQTIG" w:date="2020-04-28T19:37:00Z">
              <w:r>
                <w:delText>Hardwareprobleme bei der 2. Ventrikelsonde (Zeitabstand zur Implantation &gt; 1 Jahr oder unbekannt)</w:delText>
              </w:r>
            </w:del>
          </w:p>
        </w:tc>
        <w:tc>
          <w:tcPr>
            <w:tcW w:w="4995" w:type="dxa"/>
          </w:tcPr>
          <w:p w14:paraId="6D06335B" w14:textId="77777777" w:rsidR="004F23F4" w:rsidRPr="004F23F4" w:rsidRDefault="007A0E5C" w:rsidP="004F23F4">
            <w:pPr>
              <w:pStyle w:val="CodeOhneSilbentrennung"/>
              <w:rPr>
                <w:del w:id="2196" w:author="IQTIG" w:date="2020-04-28T19:37:00Z"/>
              </w:rPr>
            </w:pPr>
            <w:del w:id="2197" w:author="IQTIG" w:date="2020-04-28T19:37:00Z">
              <w:r>
                <w:delText xml:space="preserve">DEFIASONVE2INDIK %==% 2 &amp;  </w:delText>
              </w:r>
              <w:r>
                <w:br/>
                <w:delText>SONVE2ZEITIMPL %in% c(2,9)</w:delText>
              </w:r>
            </w:del>
          </w:p>
        </w:tc>
      </w:tr>
      <w:tr w:rsidR="004F23F4" w:rsidRPr="00743DF3" w14:paraId="17765DFB" w14:textId="77777777" w:rsidTr="00C32BA0">
        <w:trPr>
          <w:cnfStyle w:val="000000010000" w:firstRow="0" w:lastRow="0" w:firstColumn="0" w:lastColumn="0" w:oddVBand="0" w:evenVBand="0" w:oddHBand="0" w:evenHBand="1" w:firstRowFirstColumn="0" w:firstRowLastColumn="0" w:lastRowFirstColumn="0" w:lastRowLastColumn="0"/>
          <w:trHeight w:val="490"/>
          <w:del w:id="2198" w:author="IQTIG" w:date="2020-04-28T19:37:00Z"/>
        </w:trPr>
        <w:tc>
          <w:tcPr>
            <w:tcW w:w="3587" w:type="dxa"/>
          </w:tcPr>
          <w:p w14:paraId="1FE03C18" w14:textId="77777777" w:rsidR="004F23F4" w:rsidRPr="00743DF3" w:rsidRDefault="007A0E5C" w:rsidP="004F23F4">
            <w:pPr>
              <w:pStyle w:val="Tabellentext"/>
              <w:rPr>
                <w:del w:id="2199" w:author="IQTIG" w:date="2020-04-28T19:37:00Z"/>
              </w:rPr>
            </w:pPr>
            <w:del w:id="2200" w:author="IQTIG" w:date="2020-04-28T19:37:00Z">
              <w:r>
                <w:delText>fn_HardwareProblemVentrikelsonde3</w:delText>
              </w:r>
            </w:del>
          </w:p>
        </w:tc>
        <w:tc>
          <w:tcPr>
            <w:tcW w:w="1658" w:type="dxa"/>
          </w:tcPr>
          <w:p w14:paraId="786E1BB7" w14:textId="77777777" w:rsidR="004F23F4" w:rsidRPr="00743DF3" w:rsidRDefault="007A0E5C" w:rsidP="004F23F4">
            <w:pPr>
              <w:pStyle w:val="Tabellentext"/>
              <w:rPr>
                <w:del w:id="2201" w:author="IQTIG" w:date="2020-04-28T19:37:00Z"/>
              </w:rPr>
            </w:pPr>
            <w:del w:id="2202" w:author="IQTIG" w:date="2020-04-28T19:37:00Z">
              <w:r>
                <w:delText>boolean</w:delText>
              </w:r>
            </w:del>
          </w:p>
        </w:tc>
        <w:tc>
          <w:tcPr>
            <w:tcW w:w="4111" w:type="dxa"/>
          </w:tcPr>
          <w:p w14:paraId="332A21C2" w14:textId="77777777" w:rsidR="004F23F4" w:rsidRPr="00743DF3" w:rsidRDefault="007A0E5C" w:rsidP="004F23F4">
            <w:pPr>
              <w:pStyle w:val="Tabellentext"/>
              <w:rPr>
                <w:del w:id="2203" w:author="IQTIG" w:date="2020-04-28T19:37:00Z"/>
              </w:rPr>
            </w:pPr>
            <w:del w:id="2204" w:author="IQTIG" w:date="2020-04-28T19:37:00Z">
              <w:r>
                <w:delText>Hardwareprobleme bei der 3. Ventrikelsonde (Zeitabstand zur Implantation &gt; 1 Jahr oder unbekannt)</w:delText>
              </w:r>
            </w:del>
          </w:p>
        </w:tc>
        <w:tc>
          <w:tcPr>
            <w:tcW w:w="4995" w:type="dxa"/>
          </w:tcPr>
          <w:p w14:paraId="725DE711" w14:textId="77777777" w:rsidR="004F23F4" w:rsidRPr="004F23F4" w:rsidRDefault="007A0E5C" w:rsidP="004F23F4">
            <w:pPr>
              <w:pStyle w:val="CodeOhneSilbentrennung"/>
              <w:rPr>
                <w:del w:id="2205" w:author="IQTIG" w:date="2020-04-28T19:37:00Z"/>
              </w:rPr>
            </w:pPr>
            <w:del w:id="2206" w:author="IQTIG" w:date="2020-04-28T19:37:00Z">
              <w:r>
                <w:delText xml:space="preserve">DEFIASONVE3INDIK %==% 2 &amp;  </w:delText>
              </w:r>
              <w:r>
                <w:br/>
                <w:delText>SONVE3ZEITIMPL %in% c(2,9)</w:delText>
              </w:r>
            </w:del>
          </w:p>
        </w:tc>
      </w:tr>
      <w:tr w:rsidR="004F23F4" w:rsidRPr="00743DF3" w14:paraId="7B371C85" w14:textId="77777777" w:rsidTr="00C32BA0">
        <w:trPr>
          <w:cnfStyle w:val="000000100000" w:firstRow="0" w:lastRow="0" w:firstColumn="0" w:lastColumn="0" w:oddVBand="0" w:evenVBand="0" w:oddHBand="1" w:evenHBand="0" w:firstRowFirstColumn="0" w:firstRowLastColumn="0" w:lastRowFirstColumn="0" w:lastRowLastColumn="0"/>
          <w:trHeight w:val="490"/>
          <w:del w:id="2207" w:author="IQTIG" w:date="2020-04-28T19:37:00Z"/>
        </w:trPr>
        <w:tc>
          <w:tcPr>
            <w:tcW w:w="3587" w:type="dxa"/>
          </w:tcPr>
          <w:p w14:paraId="330021C1" w14:textId="77777777" w:rsidR="004F23F4" w:rsidRPr="00743DF3" w:rsidRDefault="007A0E5C" w:rsidP="004F23F4">
            <w:pPr>
              <w:pStyle w:val="Tabellentext"/>
              <w:rPr>
                <w:del w:id="2208" w:author="IQTIG" w:date="2020-04-28T19:37:00Z"/>
              </w:rPr>
            </w:pPr>
            <w:del w:id="2209" w:author="IQTIG" w:date="2020-04-28T19:37:00Z">
              <w:r>
                <w:delText>fn_HardwareProblemVorhofsonde</w:delText>
              </w:r>
            </w:del>
          </w:p>
        </w:tc>
        <w:tc>
          <w:tcPr>
            <w:tcW w:w="1658" w:type="dxa"/>
          </w:tcPr>
          <w:p w14:paraId="271BAC1A" w14:textId="77777777" w:rsidR="004F23F4" w:rsidRPr="00743DF3" w:rsidRDefault="007A0E5C" w:rsidP="004F23F4">
            <w:pPr>
              <w:pStyle w:val="Tabellentext"/>
              <w:rPr>
                <w:del w:id="2210" w:author="IQTIG" w:date="2020-04-28T19:37:00Z"/>
              </w:rPr>
            </w:pPr>
            <w:del w:id="2211" w:author="IQTIG" w:date="2020-04-28T19:37:00Z">
              <w:r>
                <w:delText>boolean</w:delText>
              </w:r>
            </w:del>
          </w:p>
        </w:tc>
        <w:tc>
          <w:tcPr>
            <w:tcW w:w="4111" w:type="dxa"/>
          </w:tcPr>
          <w:p w14:paraId="6BA623C1" w14:textId="77777777" w:rsidR="004F23F4" w:rsidRPr="00743DF3" w:rsidRDefault="007A0E5C" w:rsidP="004F23F4">
            <w:pPr>
              <w:pStyle w:val="Tabellentext"/>
              <w:rPr>
                <w:del w:id="2212" w:author="IQTIG" w:date="2020-04-28T19:37:00Z"/>
              </w:rPr>
            </w:pPr>
            <w:del w:id="2213" w:author="IQTIG" w:date="2020-04-28T19:37:00Z">
              <w:r>
                <w:delText>Hardwareprobleme bei der Vorhofsonde (Zeitabstand zur Implantation &gt; 1 Jahr oder unbekannt)</w:delText>
              </w:r>
            </w:del>
          </w:p>
        </w:tc>
        <w:tc>
          <w:tcPr>
            <w:tcW w:w="4995" w:type="dxa"/>
          </w:tcPr>
          <w:p w14:paraId="5FB699CC" w14:textId="77777777" w:rsidR="004F23F4" w:rsidRPr="004F23F4" w:rsidRDefault="007A0E5C" w:rsidP="004F23F4">
            <w:pPr>
              <w:pStyle w:val="CodeOhneSilbentrennung"/>
              <w:rPr>
                <w:del w:id="2214" w:author="IQTIG" w:date="2020-04-28T19:37:00Z"/>
              </w:rPr>
            </w:pPr>
            <w:del w:id="2215" w:author="IQTIG" w:date="2020-04-28T19:37:00Z">
              <w:r>
                <w:delText xml:space="preserve">DEFIASONVOINDIK %==% 2 &amp;  </w:delText>
              </w:r>
              <w:r>
                <w:br/>
                <w:delText>SONVOZEITIMPL %in% c(2,9)</w:delText>
              </w:r>
            </w:del>
          </w:p>
        </w:tc>
      </w:tr>
      <w:tr w:rsidR="004F23F4" w:rsidRPr="00743DF3" w14:paraId="6FFE3055" w14:textId="77777777" w:rsidTr="002972C7">
        <w:trPr>
          <w:cnfStyle w:val="000000010000" w:firstRow="0" w:lastRow="0" w:firstColumn="0" w:lastColumn="0" w:oddVBand="0" w:evenVBand="0" w:oddHBand="0" w:evenHBand="1" w:firstRowFirstColumn="0" w:firstRowLastColumn="0" w:lastRowFirstColumn="0" w:lastRowLastColumn="0"/>
          <w:trHeight w:val="490"/>
        </w:trPr>
        <w:tc>
          <w:tcPr>
            <w:tcW w:w="3587" w:type="dxa"/>
          </w:tcPr>
          <w:p w14:paraId="57604FAD" w14:textId="77777777" w:rsidR="004F23F4" w:rsidRPr="00743DF3" w:rsidRDefault="00BC57C2" w:rsidP="004F23F4">
            <w:pPr>
              <w:pStyle w:val="Tabellentext"/>
            </w:pPr>
            <w:r>
              <w:t>fn_IndikationFolgeOPInfektion</w:t>
            </w:r>
          </w:p>
        </w:tc>
        <w:tc>
          <w:tcPr>
            <w:tcW w:w="949" w:type="dxa"/>
          </w:tcPr>
          <w:p w14:paraId="24DD871A" w14:textId="77777777" w:rsidR="00BA7A20" w:rsidRPr="00743DF3" w:rsidRDefault="00BC57C2" w:rsidP="00506ECF">
            <w:pPr>
              <w:pStyle w:val="Tabellentext"/>
            </w:pPr>
            <w:r>
              <w:t>boolean</w:t>
            </w:r>
          </w:p>
        </w:tc>
        <w:tc>
          <w:tcPr>
            <w:tcW w:w="3828" w:type="dxa"/>
          </w:tcPr>
          <w:p w14:paraId="6194AF75" w14:textId="77777777" w:rsidR="004F23F4" w:rsidRPr="00743DF3" w:rsidRDefault="00BC57C2" w:rsidP="004F23F4">
            <w:pPr>
              <w:pStyle w:val="Tabellentext"/>
            </w:pPr>
            <w:r>
              <w:t>Indikation zum Folgeeingriff - Infektion</w:t>
            </w:r>
          </w:p>
        </w:tc>
        <w:tc>
          <w:tcPr>
            <w:tcW w:w="5987" w:type="dxa"/>
          </w:tcPr>
          <w:p w14:paraId="201C127E" w14:textId="77777777" w:rsidR="004F23F4" w:rsidRPr="004F23F4" w:rsidRDefault="00BC57C2" w:rsidP="004F23F4">
            <w:pPr>
              <w:pStyle w:val="CodeOhneSilbentrennung"/>
            </w:pPr>
            <w:r>
              <w:t xml:space="preserve">TASCHENPROBLEM %in% c(2,3) | </w:t>
            </w:r>
            <w:r>
              <w:br/>
              <w:t xml:space="preserve">DEFIASONVOINDIK %==% 8 | </w:t>
            </w:r>
            <w:r>
              <w:br/>
              <w:t xml:space="preserve">DEFIASONVEINDIK %==% 8 | </w:t>
            </w:r>
            <w:r>
              <w:br/>
              <w:t xml:space="preserve">DEFIASONVE2INDIK %==% 8 | </w:t>
            </w:r>
            <w:r>
              <w:br/>
              <w:t xml:space="preserve">DEFIASONVE3INDIK %==% 8 | </w:t>
            </w:r>
            <w:r>
              <w:br/>
              <w:t>DEFIASONANDINDIK %==% 4</w:t>
            </w:r>
          </w:p>
        </w:tc>
      </w:tr>
      <w:tr w:rsidR="004F23F4" w:rsidRPr="00743DF3" w14:paraId="45BD17F2" w14:textId="77777777" w:rsidTr="00C32BA0">
        <w:trPr>
          <w:cnfStyle w:val="000000100000" w:firstRow="0" w:lastRow="0" w:firstColumn="0" w:lastColumn="0" w:oddVBand="0" w:evenVBand="0" w:oddHBand="1" w:evenHBand="0" w:firstRowFirstColumn="0" w:firstRowLastColumn="0" w:lastRowFirstColumn="0" w:lastRowLastColumn="0"/>
          <w:trHeight w:val="490"/>
          <w:del w:id="2216" w:author="IQTIG" w:date="2020-04-28T19:37:00Z"/>
        </w:trPr>
        <w:tc>
          <w:tcPr>
            <w:tcW w:w="3587" w:type="dxa"/>
          </w:tcPr>
          <w:p w14:paraId="0C4E0C5C" w14:textId="77777777" w:rsidR="004F23F4" w:rsidRPr="00743DF3" w:rsidRDefault="007A0E5C" w:rsidP="004F23F4">
            <w:pPr>
              <w:pStyle w:val="Tabellentext"/>
              <w:rPr>
                <w:del w:id="2217" w:author="IQTIG" w:date="2020-04-28T19:37:00Z"/>
              </w:rPr>
            </w:pPr>
            <w:del w:id="2218" w:author="IQTIG" w:date="2020-04-28T19:37:00Z">
              <w:r>
                <w:delText>fn_LaufzeitICDAggregat</w:delText>
              </w:r>
            </w:del>
          </w:p>
        </w:tc>
        <w:tc>
          <w:tcPr>
            <w:tcW w:w="1658" w:type="dxa"/>
          </w:tcPr>
          <w:p w14:paraId="293CEA95" w14:textId="77777777" w:rsidR="004F23F4" w:rsidRPr="00743DF3" w:rsidRDefault="007A0E5C" w:rsidP="004F23F4">
            <w:pPr>
              <w:pStyle w:val="Tabellentext"/>
              <w:rPr>
                <w:del w:id="2219" w:author="IQTIG" w:date="2020-04-28T19:37:00Z"/>
              </w:rPr>
            </w:pPr>
            <w:del w:id="2220" w:author="IQTIG" w:date="2020-04-28T19:37:00Z">
              <w:r>
                <w:delText>integer</w:delText>
              </w:r>
            </w:del>
          </w:p>
        </w:tc>
        <w:tc>
          <w:tcPr>
            <w:tcW w:w="4111" w:type="dxa"/>
          </w:tcPr>
          <w:p w14:paraId="210022B5" w14:textId="77777777" w:rsidR="004F23F4" w:rsidRPr="00743DF3" w:rsidRDefault="007A0E5C" w:rsidP="004F23F4">
            <w:pPr>
              <w:pStyle w:val="Tabellentext"/>
              <w:rPr>
                <w:del w:id="2221" w:author="IQTIG" w:date="2020-04-28T19:37:00Z"/>
              </w:rPr>
            </w:pPr>
            <w:del w:id="2222" w:author="IQTIG" w:date="2020-04-28T19:37:00Z">
              <w:r>
                <w:delText>Laufzeit des ICD-Aggregats</w:delText>
              </w:r>
            </w:del>
          </w:p>
        </w:tc>
        <w:tc>
          <w:tcPr>
            <w:tcW w:w="4995" w:type="dxa"/>
          </w:tcPr>
          <w:p w14:paraId="1D4045A9" w14:textId="77777777" w:rsidR="004F23F4" w:rsidRPr="004F23F4" w:rsidRDefault="007A0E5C" w:rsidP="004F23F4">
            <w:pPr>
              <w:pStyle w:val="CodeOhneSilbentrennung"/>
              <w:rPr>
                <w:del w:id="2223" w:author="IQTIG" w:date="2020-04-28T19:37:00Z"/>
              </w:rPr>
            </w:pPr>
            <w:del w:id="2224" w:author="IQTIG" w:date="2020-04-28T19:37:00Z">
              <w:r>
                <w:delText>fn_OPJahr - to_year(NADEFIJAHR)</w:delText>
              </w:r>
            </w:del>
          </w:p>
        </w:tc>
      </w:tr>
      <w:tr w:rsidR="004F23F4" w:rsidRPr="00743DF3" w14:paraId="29BE1A55" w14:textId="77777777" w:rsidTr="002972C7">
        <w:trPr>
          <w:cnfStyle w:val="000000010000" w:firstRow="0" w:lastRow="0" w:firstColumn="0" w:lastColumn="0" w:oddVBand="0" w:evenVBand="0" w:oddHBand="0" w:evenHBand="1" w:firstRowFirstColumn="0" w:firstRowLastColumn="0" w:lastRowFirstColumn="0" w:lastRowLastColumn="0"/>
          <w:trHeight w:val="490"/>
        </w:trPr>
        <w:tc>
          <w:tcPr>
            <w:tcW w:w="3587" w:type="dxa"/>
          </w:tcPr>
          <w:p w14:paraId="05910E70" w14:textId="77777777" w:rsidR="004F23F4" w:rsidRPr="00743DF3" w:rsidRDefault="00BC57C2" w:rsidP="004F23F4">
            <w:pPr>
              <w:pStyle w:val="Tabellentext"/>
            </w:pPr>
            <w:r>
              <w:t>fn_M09N6Score_51196</w:t>
            </w:r>
          </w:p>
        </w:tc>
        <w:tc>
          <w:tcPr>
            <w:tcW w:w="949" w:type="dxa"/>
          </w:tcPr>
          <w:p w14:paraId="28E3A559" w14:textId="77777777" w:rsidR="00BA7A20" w:rsidRPr="00743DF3" w:rsidRDefault="00BC57C2" w:rsidP="00506ECF">
            <w:pPr>
              <w:pStyle w:val="Tabellentext"/>
            </w:pPr>
            <w:r>
              <w:t>float</w:t>
            </w:r>
          </w:p>
        </w:tc>
        <w:tc>
          <w:tcPr>
            <w:tcW w:w="3828" w:type="dxa"/>
          </w:tcPr>
          <w:p w14:paraId="404B05D3" w14:textId="024C778F" w:rsidR="004F23F4" w:rsidRPr="00743DF3" w:rsidRDefault="00BC57C2" w:rsidP="004F23F4">
            <w:pPr>
              <w:pStyle w:val="Tabellentext"/>
            </w:pPr>
            <w:r>
              <w:t xml:space="preserve">Score zur logistischen Regression - </w:t>
            </w:r>
            <w:del w:id="2225" w:author="IQTIG" w:date="2020-04-28T19:37:00Z">
              <w:r w:rsidR="007A0E5C">
                <w:delText>QI-</w:delText>
              </w:r>
            </w:del>
            <w:r>
              <w:t>ID 51196</w:t>
            </w:r>
          </w:p>
        </w:tc>
        <w:tc>
          <w:tcPr>
            <w:tcW w:w="5987" w:type="dxa"/>
          </w:tcPr>
          <w:p w14:paraId="192B35DD" w14:textId="6F5D8DA8" w:rsidR="004F23F4" w:rsidRPr="004F23F4" w:rsidRDefault="00BC57C2" w:rsidP="004F23F4">
            <w:pPr>
              <w:pStyle w:val="CodeOhneSilbentrennung"/>
            </w:pPr>
            <w:r>
              <w:t xml:space="preserve"># Funktion fn_M09N6Score_51196 </w:t>
            </w:r>
            <w:r>
              <w:br/>
              <w:t xml:space="preserve"> </w:t>
            </w:r>
            <w:r>
              <w:br/>
              <w:t xml:space="preserve"># definiere Summationsvariable log_odds </w:t>
            </w:r>
            <w:r>
              <w:br/>
              <w:t xml:space="preserve">log_odds &lt;- 0 </w:t>
            </w:r>
            <w:r>
              <w:br/>
              <w:t xml:space="preserve"> </w:t>
            </w:r>
            <w:r>
              <w:br/>
              <w:t xml:space="preserve"># Konstante </w:t>
            </w:r>
            <w:r>
              <w:br/>
              <w:t>log_odds &lt;- log_odds + (1) * -﻿6.</w:t>
            </w:r>
            <w:del w:id="2226" w:author="IQTIG" w:date="2020-04-28T19:37:00Z">
              <w:r w:rsidR="007A0E5C">
                <w:delText>068143566797233</w:delText>
              </w:r>
            </w:del>
            <w:ins w:id="2227" w:author="IQTIG" w:date="2020-04-28T19:37:00Z">
              <w:r>
                <w:t>105248048149616</w:t>
              </w:r>
            </w:ins>
            <w:r>
              <w:t xml:space="preserve"> </w:t>
            </w:r>
            <w:r>
              <w:br/>
              <w:t xml:space="preserve"> </w:t>
            </w:r>
            <w:r>
              <w:br/>
              <w:t xml:space="preserve"># ASA-Klassifikation 3 </w:t>
            </w:r>
            <w:r>
              <w:br/>
              <w:t>log_odds &lt;- log_odds + (ASA %==% 3) * 1.</w:t>
            </w:r>
            <w:del w:id="2228" w:author="IQTIG" w:date="2020-04-28T19:37:00Z">
              <w:r w:rsidR="007A0E5C">
                <w:delText>196503429804718</w:delText>
              </w:r>
            </w:del>
            <w:ins w:id="2229" w:author="IQTIG" w:date="2020-04-28T19:37:00Z">
              <w:r>
                <w:t>219121208445099</w:t>
              </w:r>
            </w:ins>
            <w:r>
              <w:t xml:space="preserve"> </w:t>
            </w:r>
            <w:r>
              <w:br/>
              <w:t xml:space="preserve"> </w:t>
            </w:r>
            <w:r>
              <w:br/>
              <w:t xml:space="preserve"># ASA-Klassifikation 4 </w:t>
            </w:r>
            <w:r>
              <w:br/>
              <w:t>log_odds &lt;- log_odds + (ASA %==% 4) * 2.</w:t>
            </w:r>
            <w:del w:id="2230" w:author="IQTIG" w:date="2020-04-28T19:37:00Z">
              <w:r w:rsidR="007A0E5C">
                <w:delText>434529680027712</w:delText>
              </w:r>
            </w:del>
            <w:ins w:id="2231" w:author="IQTIG" w:date="2020-04-28T19:37:00Z">
              <w:r>
                <w:t>415967060921200</w:t>
              </w:r>
            </w:ins>
            <w:r>
              <w:t xml:space="preserve"> </w:t>
            </w:r>
            <w:r>
              <w:br/>
              <w:t xml:space="preserve"> </w:t>
            </w:r>
            <w:r>
              <w:br/>
              <w:t xml:space="preserve"># Indikation zum Folgeeingriff: Infektion oder Aggregatperforation </w:t>
            </w:r>
            <w:r>
              <w:br/>
              <w:t>log_odds &lt;- log_odds + (fn_IndikationFolgeOPInfektion %==% 1) * 2.</w:t>
            </w:r>
            <w:del w:id="2232" w:author="IQTIG" w:date="2020-04-28T19:37:00Z">
              <w:r w:rsidR="007A0E5C">
                <w:delText>043926406729276</w:delText>
              </w:r>
            </w:del>
            <w:ins w:id="2233" w:author="IQTIG" w:date="2020-04-28T19:37:00Z">
              <w:r>
                <w:t>326030837087977</w:t>
              </w:r>
            </w:ins>
            <w:r>
              <w:t xml:space="preserve"> </w:t>
            </w:r>
            <w:r>
              <w:br/>
              <w:t xml:space="preserve"> </w:t>
            </w:r>
            <w:r>
              <w:br/>
              <w:t xml:space="preserve"># Berechnung des Risikos aus der Summationsvariable log_odds </w:t>
            </w:r>
            <w:r>
              <w:br/>
              <w:t>plogis(log_odds) * 100</w:t>
            </w:r>
          </w:p>
        </w:tc>
      </w:tr>
      <w:tr w:rsidR="004F23F4" w:rsidRPr="00743DF3" w14:paraId="4A2CF38F" w14:textId="77777777" w:rsidTr="00C32BA0">
        <w:trPr>
          <w:cnfStyle w:val="000000100000" w:firstRow="0" w:lastRow="0" w:firstColumn="0" w:lastColumn="0" w:oddVBand="0" w:evenVBand="0" w:oddHBand="1" w:evenHBand="0" w:firstRowFirstColumn="0" w:firstRowLastColumn="0" w:lastRowFirstColumn="0" w:lastRowLastColumn="0"/>
          <w:trHeight w:val="490"/>
          <w:del w:id="2234" w:author="IQTIG" w:date="2020-04-28T19:37:00Z"/>
        </w:trPr>
        <w:tc>
          <w:tcPr>
            <w:tcW w:w="3587" w:type="dxa"/>
          </w:tcPr>
          <w:p w14:paraId="731049C2" w14:textId="77777777" w:rsidR="004F23F4" w:rsidRPr="00743DF3" w:rsidRDefault="007A0E5C" w:rsidP="004F23F4">
            <w:pPr>
              <w:pStyle w:val="Tabellentext"/>
              <w:rPr>
                <w:del w:id="2235" w:author="IQTIG" w:date="2020-04-28T19:37:00Z"/>
              </w:rPr>
            </w:pPr>
            <w:del w:id="2236" w:author="IQTIG" w:date="2020-04-28T19:37:00Z">
              <w:r>
                <w:delText>fn_OPJahr</w:delText>
              </w:r>
            </w:del>
          </w:p>
        </w:tc>
        <w:tc>
          <w:tcPr>
            <w:tcW w:w="1658" w:type="dxa"/>
          </w:tcPr>
          <w:p w14:paraId="52EA8EB0" w14:textId="77777777" w:rsidR="004F23F4" w:rsidRPr="00743DF3" w:rsidRDefault="007A0E5C" w:rsidP="004F23F4">
            <w:pPr>
              <w:pStyle w:val="Tabellentext"/>
              <w:rPr>
                <w:del w:id="2237" w:author="IQTIG" w:date="2020-04-28T19:37:00Z"/>
              </w:rPr>
            </w:pPr>
            <w:del w:id="2238" w:author="IQTIG" w:date="2020-04-28T19:37:00Z">
              <w:r>
                <w:delText>integer</w:delText>
              </w:r>
            </w:del>
          </w:p>
        </w:tc>
        <w:tc>
          <w:tcPr>
            <w:tcW w:w="4111" w:type="dxa"/>
          </w:tcPr>
          <w:p w14:paraId="0B70CF7B" w14:textId="77777777" w:rsidR="004F23F4" w:rsidRPr="00743DF3" w:rsidRDefault="007A0E5C" w:rsidP="004F23F4">
            <w:pPr>
              <w:pStyle w:val="Tabellentext"/>
              <w:rPr>
                <w:del w:id="2239" w:author="IQTIG" w:date="2020-04-28T19:37:00Z"/>
              </w:rPr>
            </w:pPr>
            <w:del w:id="2240" w:author="IQTIG" w:date="2020-04-28T19:37:00Z">
              <w:r>
                <w:delText>Operationsjahr</w:delText>
              </w:r>
            </w:del>
          </w:p>
        </w:tc>
        <w:tc>
          <w:tcPr>
            <w:tcW w:w="4995" w:type="dxa"/>
          </w:tcPr>
          <w:p w14:paraId="01D4577C" w14:textId="77777777" w:rsidR="004F23F4" w:rsidRPr="004F23F4" w:rsidRDefault="007A0E5C" w:rsidP="004F23F4">
            <w:pPr>
              <w:pStyle w:val="CodeOhneSilbentrennung"/>
              <w:rPr>
                <w:del w:id="2241" w:author="IQTIG" w:date="2020-04-28T19:37:00Z"/>
              </w:rPr>
            </w:pPr>
            <w:del w:id="2242" w:author="IQTIG" w:date="2020-04-28T19:37:00Z">
              <w:r>
                <w:delText>to_year(opquartal)</w:delText>
              </w:r>
            </w:del>
          </w:p>
        </w:tc>
      </w:tr>
    </w:tbl>
    <w:p w14:paraId="7D04E772" w14:textId="77777777" w:rsidR="00B864C8" w:rsidRDefault="00B864C8">
      <w:pPr>
        <w:sectPr w:rsidR="00B864C8" w:rsidSect="00B43197">
          <w:headerReference w:type="even" r:id="rId149"/>
          <w:headerReference w:type="default" r:id="rId150"/>
          <w:footerReference w:type="even" r:id="rId151"/>
          <w:footerReference w:type="default" r:id="rId152"/>
          <w:headerReference w:type="first" r:id="rId153"/>
          <w:footerReference w:type="first" r:id="rId154"/>
          <w:pgSz w:w="16838" w:h="11906" w:orient="landscape" w:code="9"/>
          <w:pgMar w:top="1418" w:right="1134" w:bottom="1418" w:left="1134" w:header="567" w:footer="737" w:gutter="0"/>
          <w:cols w:space="708"/>
          <w:docGrid w:linePitch="360"/>
        </w:sectPr>
      </w:pPr>
    </w:p>
    <w:p w14:paraId="403005F0" w14:textId="77777777" w:rsidR="00D6289D" w:rsidRDefault="00BC57C2" w:rsidP="00D6289D">
      <w:pPr>
        <w:pStyle w:val="berschrift1ohneGliederung"/>
      </w:pPr>
      <w:bookmarkStart w:id="2243" w:name="_Toc38995437"/>
      <w:r w:rsidRPr="00CB49A6">
        <w:lastRenderedPageBreak/>
        <w:t>Anhang</w:t>
      </w:r>
      <w:r>
        <w:t xml:space="preserve"> V: Historie der Qualitätsindikatoren</w:t>
      </w:r>
      <w:bookmarkEnd w:id="2243"/>
    </w:p>
    <w:p w14:paraId="0D60960B" w14:textId="77777777" w:rsidR="00ED520D" w:rsidRPr="00ED520D" w:rsidRDefault="00BC57C2" w:rsidP="00ED520D">
      <w:pPr>
        <w:rPr>
          <w:ins w:id="2244" w:author="IQTIG" w:date="2020-04-28T19:37:00Z"/>
        </w:rPr>
      </w:pPr>
      <w:ins w:id="2245" w:author="IQTIG" w:date="2020-04-28T19:37:00Z">
        <w:r>
          <w:t>Ab dem Erfassungsjahr 2019 erfolgt die Zuordnung der Fälle zum jeweiligen Auswertungsjahr nicht mehr nach dem Aufnahme-, sondern nach dem Entlassdatum. Aufgrund dieser Umstellung der Auswertungssystematik ist für das EJ 2019 eine Übergangsregelung notwendig, um die doppelte Berücksichtigung von Patientinnen und Patienten, die bereits im EJ 2018 ausgewertet wurden, zu vermeiden. Die Auswertung zum EJ 2019 berücksichtigt deshalb nur Patientinnen und Patienten, die in 2019 aufgenommen und in 2019 entlassen wurden (d. h. Überliegerfälle sind nicht enthalten).</w:t>
        </w:r>
        <w:r>
          <w:br/>
        </w:r>
        <w:r>
          <w:br/>
          <w:t>Da nicht ausgeschlossen werden kann, dass die fehlende Berücksichtigung der Überliegerfälle die Zusammensetzung der betrachteten Patienten-Grundgesamtheit der Qualitätsindikatoren und Kennzahlen relevant beeinflusst, sind die Ergebnisse der Qualitätsindikatoren und Kennzahlen des EJ 2019 mit den Ergebnissen des Vorjahres als eingeschränkt vergleichbar einzustufen. Liegen bei einem Qualitätsindikator oder einer Kennzahl weitere Gründe für die Einschränkung der Vergleichbarkeit vor, sind diese in der Spalte „Erläuterung“ erwähnt.</w:t>
        </w:r>
        <w:r>
          <w:br/>
        </w:r>
      </w:ins>
    </w:p>
    <w:p w14:paraId="4D68CCE8" w14:textId="398881AE" w:rsidR="00C0533D" w:rsidRPr="005D6C32" w:rsidRDefault="00BC57C2" w:rsidP="00C0533D">
      <w:pPr>
        <w:pStyle w:val="Absatzberschriftebene2nurinNavigation"/>
      </w:pPr>
      <w:r>
        <w:t xml:space="preserve">Aktuelle Qualitätsindikatoren </w:t>
      </w:r>
      <w:del w:id="2246" w:author="IQTIG" w:date="2020-04-28T19:37:00Z">
        <w:r w:rsidR="007A0E5C">
          <w:delText>2018</w:delText>
        </w:r>
      </w:del>
      <w:ins w:id="2247" w:author="IQTIG" w:date="2020-04-28T19:37:00Z">
        <w:r>
          <w:t>2019</w:t>
        </w:r>
      </w:ins>
    </w:p>
    <w:tbl>
      <w:tblPr>
        <w:tblStyle w:val="IQTIGStandard"/>
        <w:tblW w:w="14570" w:type="dxa"/>
        <w:tblLayout w:type="fixed"/>
        <w:tblLook w:val="0420" w:firstRow="1" w:lastRow="0" w:firstColumn="0" w:lastColumn="0" w:noHBand="0" w:noVBand="1"/>
      </w:tblPr>
      <w:tblGrid>
        <w:gridCol w:w="1466"/>
        <w:gridCol w:w="4488"/>
        <w:gridCol w:w="992"/>
        <w:gridCol w:w="851"/>
        <w:gridCol w:w="1984"/>
        <w:gridCol w:w="4789"/>
      </w:tblGrid>
      <w:tr w:rsidR="0057694E" w:rsidRPr="009E2B0C" w14:paraId="3542CC60" w14:textId="77777777" w:rsidTr="0057694E">
        <w:trPr>
          <w:cnfStyle w:val="100000000000" w:firstRow="1" w:lastRow="0" w:firstColumn="0" w:lastColumn="0" w:oddVBand="0" w:evenVBand="0" w:oddHBand="0" w:evenHBand="0" w:firstRowFirstColumn="0" w:firstRowLastColumn="0" w:lastRowFirstColumn="0" w:lastRowLastColumn="0"/>
          <w:trHeight w:val="370"/>
          <w:tblHeader/>
        </w:trPr>
        <w:tc>
          <w:tcPr>
            <w:tcW w:w="5954" w:type="dxa"/>
            <w:gridSpan w:val="2"/>
            <w:tcBorders>
              <w:bottom w:val="single" w:sz="4" w:space="0" w:color="A6A6A6" w:themeColor="background1" w:themeShade="A6"/>
              <w:right w:val="single" w:sz="4" w:space="0" w:color="A6A6A6" w:themeColor="background1" w:themeShade="A6"/>
            </w:tcBorders>
          </w:tcPr>
          <w:p w14:paraId="4889C0DD" w14:textId="77777777" w:rsidR="0057694E" w:rsidRPr="009E2B0C" w:rsidRDefault="00BC57C2" w:rsidP="004A2346">
            <w:pPr>
              <w:pStyle w:val="Tabellenkopf"/>
            </w:pPr>
            <w:r>
              <w:t>Indikator</w:t>
            </w:r>
          </w:p>
        </w:tc>
        <w:tc>
          <w:tcPr>
            <w:tcW w:w="8616" w:type="dxa"/>
            <w:gridSpan w:val="4"/>
            <w:tcBorders>
              <w:left w:val="single" w:sz="4" w:space="0" w:color="A6A6A6" w:themeColor="background1" w:themeShade="A6"/>
              <w:bottom w:val="single" w:sz="4" w:space="0" w:color="A6A6A6" w:themeColor="background1" w:themeShade="A6"/>
            </w:tcBorders>
          </w:tcPr>
          <w:p w14:paraId="67B8BD4B" w14:textId="77777777" w:rsidR="0057694E" w:rsidRDefault="00BC57C2" w:rsidP="004A2346">
            <w:pPr>
              <w:pStyle w:val="Tabellenkopf"/>
            </w:pPr>
            <w:r>
              <w:t>Anpassung im Vergleich zum Vorjahr</w:t>
            </w:r>
          </w:p>
        </w:tc>
      </w:tr>
      <w:tr w:rsidR="0057694E" w:rsidRPr="009E2B0C" w14:paraId="6701EA7D" w14:textId="77777777" w:rsidTr="0057694E">
        <w:trPr>
          <w:cnfStyle w:val="100000000000" w:firstRow="1" w:lastRow="0" w:firstColumn="0" w:lastColumn="0" w:oddVBand="0" w:evenVBand="0" w:oddHBand="0" w:evenHBand="0" w:firstRowFirstColumn="0" w:firstRowLastColumn="0" w:lastRowFirstColumn="0" w:lastRowLastColumn="0"/>
          <w:trHeight w:val="370"/>
          <w:tblHeader/>
        </w:trPr>
        <w:tc>
          <w:tcPr>
            <w:tcW w:w="1466" w:type="dxa"/>
            <w:tcBorders>
              <w:top w:val="single" w:sz="4" w:space="0" w:color="A6A6A6" w:themeColor="background1" w:themeShade="A6"/>
            </w:tcBorders>
          </w:tcPr>
          <w:p w14:paraId="5EA74874" w14:textId="44E3BAB1" w:rsidR="0057694E" w:rsidRPr="009913D0" w:rsidRDefault="007A0E5C" w:rsidP="004A2346">
            <w:pPr>
              <w:pStyle w:val="Tabellenkopf"/>
            </w:pPr>
            <w:del w:id="2248" w:author="IQTIG" w:date="2020-04-28T19:37:00Z">
              <w:r>
                <w:delText>QI-</w:delText>
              </w:r>
            </w:del>
            <w:r w:rsidR="00BC57C2">
              <w:t>ID</w:t>
            </w:r>
          </w:p>
        </w:tc>
        <w:tc>
          <w:tcPr>
            <w:tcW w:w="4488" w:type="dxa"/>
            <w:tcBorders>
              <w:top w:val="single" w:sz="4" w:space="0" w:color="A6A6A6" w:themeColor="background1" w:themeShade="A6"/>
            </w:tcBorders>
          </w:tcPr>
          <w:p w14:paraId="52937237" w14:textId="77777777" w:rsidR="0057694E" w:rsidRDefault="00BC57C2" w:rsidP="004A2346">
            <w:pPr>
              <w:pStyle w:val="Tabellenkopf"/>
            </w:pPr>
            <w:r>
              <w:t>QI-Bezeichnung</w:t>
            </w:r>
          </w:p>
        </w:tc>
        <w:tc>
          <w:tcPr>
            <w:tcW w:w="992" w:type="dxa"/>
            <w:tcBorders>
              <w:top w:val="single" w:sz="4" w:space="0" w:color="A6A6A6" w:themeColor="background1" w:themeShade="A6"/>
            </w:tcBorders>
          </w:tcPr>
          <w:p w14:paraId="7D918D48" w14:textId="77777777" w:rsidR="0057694E" w:rsidRDefault="00BC57C2" w:rsidP="003E35FC">
            <w:pPr>
              <w:pStyle w:val="Tabellenkopf"/>
            </w:pPr>
            <w:r>
              <w:t>Referenzbereich</w:t>
            </w:r>
          </w:p>
        </w:tc>
        <w:tc>
          <w:tcPr>
            <w:tcW w:w="851" w:type="dxa"/>
            <w:tcBorders>
              <w:top w:val="single" w:sz="4" w:space="0" w:color="A6A6A6" w:themeColor="background1" w:themeShade="A6"/>
            </w:tcBorders>
          </w:tcPr>
          <w:p w14:paraId="53E5F32C" w14:textId="77777777" w:rsidR="0057694E" w:rsidRDefault="00BC57C2" w:rsidP="003E35FC">
            <w:pPr>
              <w:pStyle w:val="Tabellenkopf"/>
            </w:pPr>
            <w:r>
              <w:t>Rechenregel</w:t>
            </w:r>
          </w:p>
        </w:tc>
        <w:tc>
          <w:tcPr>
            <w:tcW w:w="1984" w:type="dxa"/>
            <w:tcBorders>
              <w:top w:val="single" w:sz="4" w:space="0" w:color="A6A6A6" w:themeColor="background1" w:themeShade="A6"/>
            </w:tcBorders>
          </w:tcPr>
          <w:p w14:paraId="37AECE1B" w14:textId="77777777" w:rsidR="0057694E" w:rsidRDefault="00BC57C2" w:rsidP="004A2346">
            <w:pPr>
              <w:pStyle w:val="Tabellenkopf"/>
            </w:pPr>
            <w:r>
              <w:t>Vergleichbarkeit mit Vorjahresergebnissen</w:t>
            </w:r>
          </w:p>
        </w:tc>
        <w:tc>
          <w:tcPr>
            <w:tcW w:w="4789" w:type="dxa"/>
            <w:tcBorders>
              <w:top w:val="single" w:sz="4" w:space="0" w:color="A6A6A6" w:themeColor="background1" w:themeShade="A6"/>
            </w:tcBorders>
          </w:tcPr>
          <w:p w14:paraId="4825A398" w14:textId="77777777" w:rsidR="0057694E" w:rsidRDefault="00BC57C2" w:rsidP="004A2346">
            <w:pPr>
              <w:pStyle w:val="Tabellenkopf"/>
            </w:pPr>
            <w:r>
              <w:t>Erläuterung</w:t>
            </w:r>
          </w:p>
        </w:tc>
      </w:tr>
      <w:tr w:rsidR="0057694E" w:rsidRPr="00743DF3" w14:paraId="4BEC4A3C" w14:textId="77777777" w:rsidTr="0057694E">
        <w:trPr>
          <w:cnfStyle w:val="000000100000" w:firstRow="0" w:lastRow="0" w:firstColumn="0" w:lastColumn="0" w:oddVBand="0" w:evenVBand="0" w:oddHBand="1" w:evenHBand="0" w:firstRowFirstColumn="0" w:firstRowLastColumn="0" w:lastRowFirstColumn="0" w:lastRowLastColumn="0"/>
          <w:trHeight w:val="416"/>
          <w:del w:id="2249" w:author="IQTIG" w:date="2020-04-28T19:37:00Z"/>
        </w:trPr>
        <w:tc>
          <w:tcPr>
            <w:tcW w:w="1466" w:type="dxa"/>
          </w:tcPr>
          <w:p w14:paraId="6F7DE0E7" w14:textId="77777777" w:rsidR="0057694E" w:rsidRPr="00743DF3" w:rsidRDefault="007A0E5C" w:rsidP="0057694E">
            <w:pPr>
              <w:pStyle w:val="Tabellentext"/>
              <w:rPr>
                <w:del w:id="2250" w:author="IQTIG" w:date="2020-04-28T19:37:00Z"/>
              </w:rPr>
            </w:pPr>
            <w:del w:id="2251" w:author="IQTIG" w:date="2020-04-28T19:37:00Z">
              <w:r>
                <w:delText>52328</w:delText>
              </w:r>
              <w:r w:rsidRPr="00F65AE0">
                <w:rPr>
                  <w:color w:val="FF0000"/>
                </w:rPr>
                <w:delText xml:space="preserve">  </w:delText>
              </w:r>
            </w:del>
          </w:p>
        </w:tc>
        <w:tc>
          <w:tcPr>
            <w:tcW w:w="4488" w:type="dxa"/>
          </w:tcPr>
          <w:p w14:paraId="4B29FE7F" w14:textId="77777777" w:rsidR="0057694E" w:rsidRPr="00743DF3" w:rsidRDefault="007A0E5C" w:rsidP="0057694E">
            <w:pPr>
              <w:pStyle w:val="Tabellentext"/>
              <w:rPr>
                <w:del w:id="2252" w:author="IQTIG" w:date="2020-04-28T19:37:00Z"/>
              </w:rPr>
            </w:pPr>
            <w:del w:id="2253" w:author="IQTIG" w:date="2020-04-28T19:37:00Z">
              <w:r>
                <w:delText>Hardwareproblem (Aggregat oder Sonde) als Indikation zum Folgeeingriff</w:delText>
              </w:r>
            </w:del>
          </w:p>
        </w:tc>
        <w:tc>
          <w:tcPr>
            <w:tcW w:w="992" w:type="dxa"/>
          </w:tcPr>
          <w:p w14:paraId="25151C4A" w14:textId="0C478FEB" w:rsidR="0057694E" w:rsidRPr="0057694E" w:rsidRDefault="003C6680" w:rsidP="0057694E">
            <w:pPr>
              <w:pStyle w:val="Tabellentext"/>
              <w:rPr>
                <w:del w:id="2254" w:author="IQTIG" w:date="2020-04-28T19:37:00Z"/>
                <w:rFonts w:asciiTheme="minorHAnsi" w:hAnsiTheme="minorHAnsi" w:cstheme="minorHAnsi"/>
              </w:rPr>
            </w:pPr>
          </w:p>
        </w:tc>
        <w:tc>
          <w:tcPr>
            <w:tcW w:w="851" w:type="dxa"/>
          </w:tcPr>
          <w:p w14:paraId="35EB07AB" w14:textId="750655E8" w:rsidR="0057694E" w:rsidRPr="0057694E" w:rsidRDefault="003C6680" w:rsidP="0057694E">
            <w:pPr>
              <w:pStyle w:val="CodeOhneSilbentrennung"/>
              <w:rPr>
                <w:del w:id="2255" w:author="IQTIG" w:date="2020-04-28T19:37:00Z"/>
                <w:rStyle w:val="Code"/>
                <w:rFonts w:asciiTheme="minorHAnsi" w:hAnsiTheme="minorHAnsi" w:cstheme="minorHAnsi"/>
              </w:rPr>
            </w:pPr>
          </w:p>
        </w:tc>
        <w:tc>
          <w:tcPr>
            <w:tcW w:w="1984" w:type="dxa"/>
          </w:tcPr>
          <w:p w14:paraId="1491FB39" w14:textId="77777777" w:rsidR="0057694E" w:rsidRPr="0057694E" w:rsidRDefault="007A0E5C" w:rsidP="007B6F69">
            <w:pPr>
              <w:pStyle w:val="CodeOhneSilbentrennung"/>
              <w:rPr>
                <w:del w:id="2256" w:author="IQTIG" w:date="2020-04-28T19:37:00Z"/>
                <w:rFonts w:asciiTheme="minorHAnsi" w:hAnsiTheme="minorHAnsi" w:cstheme="minorHAnsi"/>
              </w:rPr>
            </w:pPr>
            <w:del w:id="2257" w:author="IQTIG" w:date="2020-04-28T19:37:00Z">
              <w:r>
                <w:rPr>
                  <w:rFonts w:ascii="Calibri" w:hAnsi="Calibri" w:cs="Calibri"/>
                </w:rPr>
                <w:delText>Vergleichbar</w:delText>
              </w:r>
            </w:del>
          </w:p>
        </w:tc>
        <w:tc>
          <w:tcPr>
            <w:tcW w:w="4789" w:type="dxa"/>
          </w:tcPr>
          <w:p w14:paraId="3F5F73DA" w14:textId="77777777" w:rsidR="0057694E" w:rsidRPr="0057694E" w:rsidRDefault="007A0E5C" w:rsidP="007B6F69">
            <w:pPr>
              <w:pStyle w:val="CodeOhneSilbentrennung"/>
              <w:rPr>
                <w:del w:id="2258" w:author="IQTIG" w:date="2020-04-28T19:37:00Z"/>
                <w:rFonts w:asciiTheme="minorHAnsi" w:hAnsiTheme="minorHAnsi" w:cstheme="minorHAnsi"/>
              </w:rPr>
            </w:pPr>
            <w:del w:id="2259" w:author="IQTIG" w:date="2020-04-28T19:37:00Z">
              <w:r>
                <w:rPr>
                  <w:rFonts w:ascii="Calibri" w:hAnsi="Calibri" w:cs="Calibri"/>
                </w:rPr>
                <w:delText>-</w:delText>
              </w:r>
            </w:del>
          </w:p>
        </w:tc>
      </w:tr>
      <w:tr w:rsidR="0057694E" w:rsidRPr="00743DF3" w14:paraId="6BD6BABB" w14:textId="77777777" w:rsidTr="0057694E">
        <w:trPr>
          <w:cnfStyle w:val="000000010000" w:firstRow="0" w:lastRow="0" w:firstColumn="0" w:lastColumn="0" w:oddVBand="0" w:evenVBand="0" w:oddHBand="0" w:evenHBand="1" w:firstRowFirstColumn="0" w:firstRowLastColumn="0" w:lastRowFirstColumn="0" w:lastRowLastColumn="0"/>
          <w:trHeight w:val="416"/>
          <w:del w:id="2260" w:author="IQTIG" w:date="2020-04-28T19:37:00Z"/>
        </w:trPr>
        <w:tc>
          <w:tcPr>
            <w:tcW w:w="1466" w:type="dxa"/>
          </w:tcPr>
          <w:p w14:paraId="42E8CA0C" w14:textId="77777777" w:rsidR="0057694E" w:rsidRPr="00743DF3" w:rsidRDefault="007A0E5C" w:rsidP="0057694E">
            <w:pPr>
              <w:pStyle w:val="Tabellentext"/>
              <w:rPr>
                <w:del w:id="2261" w:author="IQTIG" w:date="2020-04-28T19:37:00Z"/>
              </w:rPr>
            </w:pPr>
            <w:del w:id="2262" w:author="IQTIG" w:date="2020-04-28T19:37:00Z">
              <w:r>
                <w:delText>52001</w:delText>
              </w:r>
              <w:r w:rsidRPr="00F65AE0">
                <w:rPr>
                  <w:color w:val="FF0000"/>
                </w:rPr>
                <w:delText xml:space="preserve">  </w:delText>
              </w:r>
            </w:del>
          </w:p>
        </w:tc>
        <w:tc>
          <w:tcPr>
            <w:tcW w:w="4488" w:type="dxa"/>
          </w:tcPr>
          <w:p w14:paraId="779BF790" w14:textId="77777777" w:rsidR="0057694E" w:rsidRPr="00743DF3" w:rsidRDefault="007A0E5C" w:rsidP="0057694E">
            <w:pPr>
              <w:pStyle w:val="Tabellentext"/>
              <w:rPr>
                <w:del w:id="2263" w:author="IQTIG" w:date="2020-04-28T19:37:00Z"/>
              </w:rPr>
            </w:pPr>
            <w:del w:id="2264" w:author="IQTIG" w:date="2020-04-28T19:37:00Z">
              <w:r>
                <w:delText>Prozedurassoziiertes Problem (Sonden- oder Taschenproblem) als Indikation zum Folgeeingriff</w:delText>
              </w:r>
            </w:del>
          </w:p>
        </w:tc>
        <w:tc>
          <w:tcPr>
            <w:tcW w:w="992" w:type="dxa"/>
          </w:tcPr>
          <w:p w14:paraId="35753AE9" w14:textId="77777777" w:rsidR="0057694E" w:rsidRPr="0057694E" w:rsidRDefault="007A0E5C" w:rsidP="0057694E">
            <w:pPr>
              <w:pStyle w:val="Tabellentext"/>
              <w:rPr>
                <w:del w:id="2265" w:author="IQTIG" w:date="2020-04-28T19:37:00Z"/>
                <w:rFonts w:asciiTheme="minorHAnsi" w:hAnsiTheme="minorHAnsi" w:cstheme="minorHAnsi"/>
              </w:rPr>
            </w:pPr>
            <w:del w:id="2266" w:author="IQTIG" w:date="2020-04-28T19:37:00Z">
              <w:r>
                <w:rPr>
                  <w:rFonts w:cs="Calibri"/>
                </w:rPr>
                <w:delText>Nein</w:delText>
              </w:r>
            </w:del>
          </w:p>
        </w:tc>
        <w:tc>
          <w:tcPr>
            <w:tcW w:w="851" w:type="dxa"/>
          </w:tcPr>
          <w:p w14:paraId="6D61D030" w14:textId="77777777" w:rsidR="0057694E" w:rsidRPr="0057694E" w:rsidRDefault="007A0E5C" w:rsidP="0057694E">
            <w:pPr>
              <w:pStyle w:val="CodeOhneSilbentrennung"/>
              <w:rPr>
                <w:del w:id="2267" w:author="IQTIG" w:date="2020-04-28T19:37:00Z"/>
                <w:rStyle w:val="Code"/>
                <w:rFonts w:asciiTheme="minorHAnsi" w:hAnsiTheme="minorHAnsi" w:cstheme="minorHAnsi"/>
              </w:rPr>
            </w:pPr>
            <w:del w:id="2268" w:author="IQTIG" w:date="2020-04-28T19:37:00Z">
              <w:r>
                <w:rPr>
                  <w:rStyle w:val="Code"/>
                  <w:rFonts w:ascii="Calibri" w:hAnsi="Calibri" w:cs="Calibri"/>
                </w:rPr>
                <w:delText>Nein</w:delText>
              </w:r>
            </w:del>
          </w:p>
        </w:tc>
        <w:tc>
          <w:tcPr>
            <w:tcW w:w="1984" w:type="dxa"/>
          </w:tcPr>
          <w:p w14:paraId="5C7CAF95" w14:textId="77777777" w:rsidR="0057694E" w:rsidRPr="0057694E" w:rsidRDefault="007A0E5C" w:rsidP="007B6F69">
            <w:pPr>
              <w:pStyle w:val="CodeOhneSilbentrennung"/>
              <w:rPr>
                <w:del w:id="2269" w:author="IQTIG" w:date="2020-04-28T19:37:00Z"/>
                <w:rFonts w:asciiTheme="minorHAnsi" w:hAnsiTheme="minorHAnsi" w:cstheme="minorHAnsi"/>
              </w:rPr>
            </w:pPr>
            <w:del w:id="2270" w:author="IQTIG" w:date="2020-04-28T19:37:00Z">
              <w:r>
                <w:rPr>
                  <w:rFonts w:ascii="Calibri" w:hAnsi="Calibri" w:cs="Calibri"/>
                </w:rPr>
                <w:delText>Vergleichbar</w:delText>
              </w:r>
            </w:del>
          </w:p>
        </w:tc>
        <w:tc>
          <w:tcPr>
            <w:tcW w:w="4789" w:type="dxa"/>
          </w:tcPr>
          <w:p w14:paraId="3668C191" w14:textId="77777777" w:rsidR="0057694E" w:rsidRPr="0057694E" w:rsidRDefault="007A0E5C" w:rsidP="007B6F69">
            <w:pPr>
              <w:pStyle w:val="CodeOhneSilbentrennung"/>
              <w:rPr>
                <w:del w:id="2271" w:author="IQTIG" w:date="2020-04-28T19:37:00Z"/>
                <w:rFonts w:asciiTheme="minorHAnsi" w:hAnsiTheme="minorHAnsi" w:cstheme="minorHAnsi"/>
              </w:rPr>
            </w:pPr>
            <w:del w:id="2272" w:author="IQTIG" w:date="2020-04-28T19:37:00Z">
              <w:r>
                <w:rPr>
                  <w:rFonts w:ascii="Calibri" w:hAnsi="Calibri" w:cs="Calibri"/>
                </w:rPr>
                <w:delText>-</w:delText>
              </w:r>
            </w:del>
          </w:p>
        </w:tc>
      </w:tr>
      <w:tr w:rsidR="0057694E" w:rsidRPr="00743DF3" w14:paraId="3248916D" w14:textId="77777777" w:rsidTr="0057694E">
        <w:trPr>
          <w:cnfStyle w:val="000000100000" w:firstRow="0" w:lastRow="0" w:firstColumn="0" w:lastColumn="0" w:oddVBand="0" w:evenVBand="0" w:oddHBand="1" w:evenHBand="0" w:firstRowFirstColumn="0" w:firstRowLastColumn="0" w:lastRowFirstColumn="0" w:lastRowLastColumn="0"/>
          <w:trHeight w:val="416"/>
          <w:del w:id="2273" w:author="IQTIG" w:date="2020-04-28T19:37:00Z"/>
        </w:trPr>
        <w:tc>
          <w:tcPr>
            <w:tcW w:w="1466" w:type="dxa"/>
          </w:tcPr>
          <w:p w14:paraId="27C676B8" w14:textId="77777777" w:rsidR="0057694E" w:rsidRPr="00743DF3" w:rsidRDefault="007A0E5C" w:rsidP="0057694E">
            <w:pPr>
              <w:pStyle w:val="Tabellentext"/>
              <w:rPr>
                <w:del w:id="2274" w:author="IQTIG" w:date="2020-04-28T19:37:00Z"/>
              </w:rPr>
            </w:pPr>
            <w:del w:id="2275" w:author="IQTIG" w:date="2020-04-28T19:37:00Z">
              <w:r>
                <w:delText>52002</w:delText>
              </w:r>
              <w:r w:rsidRPr="00F65AE0">
                <w:rPr>
                  <w:color w:val="FF0000"/>
                </w:rPr>
                <w:delText xml:space="preserve">  </w:delText>
              </w:r>
            </w:del>
          </w:p>
        </w:tc>
        <w:tc>
          <w:tcPr>
            <w:tcW w:w="4488" w:type="dxa"/>
          </w:tcPr>
          <w:p w14:paraId="03C54225" w14:textId="77777777" w:rsidR="0057694E" w:rsidRPr="00743DF3" w:rsidRDefault="007A0E5C" w:rsidP="0057694E">
            <w:pPr>
              <w:pStyle w:val="Tabellentext"/>
              <w:rPr>
                <w:del w:id="2276" w:author="IQTIG" w:date="2020-04-28T19:37:00Z"/>
              </w:rPr>
            </w:pPr>
            <w:del w:id="2277" w:author="IQTIG" w:date="2020-04-28T19:37:00Z">
              <w:r>
                <w:delText>Infektion als Indikation zum Folgeeingriff</w:delText>
              </w:r>
            </w:del>
          </w:p>
        </w:tc>
        <w:tc>
          <w:tcPr>
            <w:tcW w:w="992" w:type="dxa"/>
          </w:tcPr>
          <w:p w14:paraId="41873BFD" w14:textId="77777777" w:rsidR="0057694E" w:rsidRPr="0057694E" w:rsidRDefault="007A0E5C" w:rsidP="0057694E">
            <w:pPr>
              <w:pStyle w:val="Tabellentext"/>
              <w:rPr>
                <w:del w:id="2278" w:author="IQTIG" w:date="2020-04-28T19:37:00Z"/>
                <w:rFonts w:asciiTheme="minorHAnsi" w:hAnsiTheme="minorHAnsi" w:cstheme="minorHAnsi"/>
              </w:rPr>
            </w:pPr>
            <w:del w:id="2279" w:author="IQTIG" w:date="2020-04-28T19:37:00Z">
              <w:r>
                <w:rPr>
                  <w:rFonts w:cs="Calibri"/>
                </w:rPr>
                <w:delText>Nein</w:delText>
              </w:r>
            </w:del>
          </w:p>
        </w:tc>
        <w:tc>
          <w:tcPr>
            <w:tcW w:w="851" w:type="dxa"/>
          </w:tcPr>
          <w:p w14:paraId="7C153BBD" w14:textId="77777777" w:rsidR="0057694E" w:rsidRPr="0057694E" w:rsidRDefault="007A0E5C" w:rsidP="0057694E">
            <w:pPr>
              <w:pStyle w:val="CodeOhneSilbentrennung"/>
              <w:rPr>
                <w:del w:id="2280" w:author="IQTIG" w:date="2020-04-28T19:37:00Z"/>
                <w:rStyle w:val="Code"/>
                <w:rFonts w:asciiTheme="minorHAnsi" w:hAnsiTheme="minorHAnsi" w:cstheme="minorHAnsi"/>
              </w:rPr>
            </w:pPr>
            <w:del w:id="2281" w:author="IQTIG" w:date="2020-04-28T19:37:00Z">
              <w:r>
                <w:rPr>
                  <w:rStyle w:val="Code"/>
                  <w:rFonts w:ascii="Calibri" w:hAnsi="Calibri" w:cs="Calibri"/>
                </w:rPr>
                <w:delText>Nein</w:delText>
              </w:r>
            </w:del>
          </w:p>
        </w:tc>
        <w:tc>
          <w:tcPr>
            <w:tcW w:w="1984" w:type="dxa"/>
          </w:tcPr>
          <w:p w14:paraId="55A1B1E7" w14:textId="77777777" w:rsidR="0057694E" w:rsidRPr="0057694E" w:rsidRDefault="007A0E5C" w:rsidP="007B6F69">
            <w:pPr>
              <w:pStyle w:val="CodeOhneSilbentrennung"/>
              <w:rPr>
                <w:del w:id="2282" w:author="IQTIG" w:date="2020-04-28T19:37:00Z"/>
                <w:rFonts w:asciiTheme="minorHAnsi" w:hAnsiTheme="minorHAnsi" w:cstheme="minorHAnsi"/>
              </w:rPr>
            </w:pPr>
            <w:del w:id="2283" w:author="IQTIG" w:date="2020-04-28T19:37:00Z">
              <w:r>
                <w:rPr>
                  <w:rFonts w:ascii="Calibri" w:hAnsi="Calibri" w:cs="Calibri"/>
                </w:rPr>
                <w:delText>Vergleichbar</w:delText>
              </w:r>
            </w:del>
          </w:p>
        </w:tc>
        <w:tc>
          <w:tcPr>
            <w:tcW w:w="4789" w:type="dxa"/>
          </w:tcPr>
          <w:p w14:paraId="3732C8A7" w14:textId="77777777" w:rsidR="0057694E" w:rsidRPr="0057694E" w:rsidRDefault="007A0E5C" w:rsidP="007B6F69">
            <w:pPr>
              <w:pStyle w:val="CodeOhneSilbentrennung"/>
              <w:rPr>
                <w:del w:id="2284" w:author="IQTIG" w:date="2020-04-28T19:37:00Z"/>
                <w:rFonts w:asciiTheme="minorHAnsi" w:hAnsiTheme="minorHAnsi" w:cstheme="minorHAnsi"/>
              </w:rPr>
            </w:pPr>
            <w:del w:id="2285" w:author="IQTIG" w:date="2020-04-28T19:37:00Z">
              <w:r>
                <w:rPr>
                  <w:rFonts w:ascii="Calibri" w:hAnsi="Calibri" w:cs="Calibri"/>
                </w:rPr>
                <w:delText>-</w:delText>
              </w:r>
            </w:del>
          </w:p>
        </w:tc>
      </w:tr>
      <w:tr w:rsidR="0057694E" w:rsidRPr="00743DF3" w14:paraId="6E53B2B8" w14:textId="77777777" w:rsidTr="0057694E">
        <w:trPr>
          <w:cnfStyle w:val="000000010000" w:firstRow="0" w:lastRow="0" w:firstColumn="0" w:lastColumn="0" w:oddVBand="0" w:evenVBand="0" w:oddHBand="0" w:evenHBand="1" w:firstRowFirstColumn="0" w:firstRowLastColumn="0" w:lastRowFirstColumn="0" w:lastRowLastColumn="0"/>
          <w:trHeight w:val="416"/>
        </w:trPr>
        <w:tc>
          <w:tcPr>
            <w:tcW w:w="1466" w:type="dxa"/>
          </w:tcPr>
          <w:p w14:paraId="4F8DA94E" w14:textId="24FFC583" w:rsidR="0057694E" w:rsidRPr="00743DF3" w:rsidRDefault="00BC57C2" w:rsidP="0057694E">
            <w:pPr>
              <w:pStyle w:val="Tabellentext"/>
            </w:pPr>
            <w:r>
              <w:t>151800</w:t>
            </w:r>
            <w:r w:rsidRPr="00F65AE0">
              <w:rPr>
                <w:color w:val="FF0000"/>
              </w:rPr>
              <w:t xml:space="preserve">  </w:t>
            </w:r>
            <w:del w:id="2286" w:author="IQTIG" w:date="2020-04-28T19:37:00Z">
              <w:r w:rsidR="007A0E5C">
                <w:br/>
                <w:delText>(NEU)</w:delText>
              </w:r>
            </w:del>
          </w:p>
        </w:tc>
        <w:tc>
          <w:tcPr>
            <w:tcW w:w="4488" w:type="dxa"/>
          </w:tcPr>
          <w:p w14:paraId="08A504C2" w14:textId="77777777" w:rsidR="0057694E" w:rsidRPr="00743DF3" w:rsidRDefault="00BC57C2" w:rsidP="0057694E">
            <w:pPr>
              <w:pStyle w:val="Tabellentext"/>
            </w:pPr>
            <w:r>
              <w:t>Nicht sondenbedingte Komplikationen (inkl. Wundinfektionen)</w:t>
            </w:r>
          </w:p>
        </w:tc>
        <w:tc>
          <w:tcPr>
            <w:tcW w:w="992" w:type="dxa"/>
          </w:tcPr>
          <w:p w14:paraId="3DB43DC6" w14:textId="0348EDF0" w:rsidR="0057694E" w:rsidRPr="0057694E" w:rsidRDefault="00BC57C2" w:rsidP="0057694E">
            <w:pPr>
              <w:pStyle w:val="Tabellentext"/>
              <w:rPr>
                <w:rFonts w:asciiTheme="minorHAnsi" w:hAnsiTheme="minorHAnsi" w:cstheme="minorHAnsi"/>
              </w:rPr>
            </w:pPr>
            <w:r>
              <w:rPr>
                <w:rFonts w:cs="Calibri"/>
              </w:rPr>
              <w:t>Nein</w:t>
            </w:r>
            <w:del w:id="2287" w:author="IQTIG" w:date="2020-04-28T19:37:00Z">
              <w:r w:rsidR="007A0E5C">
                <w:rPr>
                  <w:rFonts w:cs="Calibri"/>
                </w:rPr>
                <w:delText>-</w:delText>
              </w:r>
            </w:del>
          </w:p>
        </w:tc>
        <w:tc>
          <w:tcPr>
            <w:tcW w:w="851" w:type="dxa"/>
          </w:tcPr>
          <w:p w14:paraId="46B2B0B7" w14:textId="1FDCBE45" w:rsidR="0057694E" w:rsidRPr="0057694E" w:rsidRDefault="00BC57C2" w:rsidP="0057694E">
            <w:pPr>
              <w:pStyle w:val="CodeOhneSilbentrennung"/>
              <w:rPr>
                <w:rStyle w:val="Code"/>
                <w:rFonts w:asciiTheme="minorHAnsi" w:hAnsiTheme="minorHAnsi" w:cstheme="minorHAnsi"/>
              </w:rPr>
            </w:pPr>
            <w:r>
              <w:rPr>
                <w:rStyle w:val="Code"/>
                <w:rFonts w:ascii="Calibri" w:hAnsi="Calibri" w:cs="Calibri"/>
              </w:rPr>
              <w:t>Nein</w:t>
            </w:r>
            <w:del w:id="2288" w:author="IQTIG" w:date="2020-04-28T19:37:00Z">
              <w:r w:rsidR="007A0E5C">
                <w:rPr>
                  <w:rStyle w:val="Code"/>
                  <w:rFonts w:ascii="Calibri" w:hAnsi="Calibri" w:cs="Calibri"/>
                </w:rPr>
                <w:delText>-</w:delText>
              </w:r>
            </w:del>
          </w:p>
        </w:tc>
        <w:tc>
          <w:tcPr>
            <w:tcW w:w="1984" w:type="dxa"/>
          </w:tcPr>
          <w:p w14:paraId="503249E0" w14:textId="727C2BBE" w:rsidR="0057694E" w:rsidRPr="0057694E" w:rsidRDefault="007A0E5C" w:rsidP="007B6F69">
            <w:pPr>
              <w:pStyle w:val="CodeOhneSilbentrennung"/>
              <w:rPr>
                <w:rFonts w:asciiTheme="minorHAnsi" w:hAnsiTheme="minorHAnsi" w:cstheme="minorHAnsi"/>
              </w:rPr>
            </w:pPr>
            <w:del w:id="2289" w:author="IQTIG" w:date="2020-04-28T19:37:00Z">
              <w:r>
                <w:rPr>
                  <w:rFonts w:ascii="Calibri" w:hAnsi="Calibri" w:cs="Calibri"/>
                </w:rPr>
                <w:delText>Im Vorjahr nicht berechnet</w:delText>
              </w:r>
            </w:del>
            <w:ins w:id="2290" w:author="IQTIG" w:date="2020-04-28T19:37:00Z">
              <w:r w:rsidR="00BC57C2">
                <w:rPr>
                  <w:rFonts w:ascii="Calibri" w:hAnsi="Calibri" w:cs="Calibri"/>
                </w:rPr>
                <w:t>Eingeschränkt vergleichbar</w:t>
              </w:r>
            </w:ins>
          </w:p>
        </w:tc>
        <w:tc>
          <w:tcPr>
            <w:tcW w:w="4789" w:type="dxa"/>
          </w:tcPr>
          <w:p w14:paraId="3448F7B5" w14:textId="20A6FE3A" w:rsidR="0057694E" w:rsidRPr="0057694E" w:rsidRDefault="007A0E5C" w:rsidP="007B6F69">
            <w:pPr>
              <w:pStyle w:val="CodeOhneSilbentrennung"/>
              <w:rPr>
                <w:rFonts w:asciiTheme="minorHAnsi" w:hAnsiTheme="minorHAnsi" w:cstheme="minorHAnsi"/>
              </w:rPr>
            </w:pPr>
            <w:del w:id="2291" w:author="IQTIG" w:date="2020-04-28T19:37:00Z">
              <w:r>
                <w:rPr>
                  <w:rFonts w:ascii="Calibri" w:hAnsi="Calibri" w:cs="Calibri"/>
                </w:rPr>
                <w:delText>Der Indikator wurde im Vorjahr nicht berechnet. Anhand der Datenfelder des Vorjahres können mit den Rechenregeln des Jahres 2018 Ergebnisse für das Jahr 2017 berechnet werden, die mit den Werten für 2018 vergleichbar sind.</w:delText>
              </w:r>
            </w:del>
            <w:ins w:id="2292" w:author="IQTIG" w:date="2020-04-28T19:37:00Z">
              <w:r w:rsidR="00BC57C2">
                <w:rPr>
                  <w:rFonts w:ascii="Calibri" w:hAnsi="Calibri" w:cs="Calibri"/>
                </w:rPr>
                <w:t>-</w:t>
              </w:r>
            </w:ins>
          </w:p>
        </w:tc>
      </w:tr>
      <w:tr w:rsidR="0057694E" w:rsidRPr="00743DF3" w14:paraId="536745B4" w14:textId="77777777" w:rsidTr="0057694E">
        <w:trPr>
          <w:cnfStyle w:val="000000100000" w:firstRow="0" w:lastRow="0" w:firstColumn="0" w:lastColumn="0" w:oddVBand="0" w:evenVBand="0" w:oddHBand="1" w:evenHBand="0" w:firstRowFirstColumn="0" w:firstRowLastColumn="0" w:lastRowFirstColumn="0" w:lastRowLastColumn="0"/>
          <w:trHeight w:val="416"/>
        </w:trPr>
        <w:tc>
          <w:tcPr>
            <w:tcW w:w="1466" w:type="dxa"/>
          </w:tcPr>
          <w:p w14:paraId="1BFC2020" w14:textId="77777777" w:rsidR="0057694E" w:rsidRPr="00743DF3" w:rsidRDefault="00BC57C2" w:rsidP="0057694E">
            <w:pPr>
              <w:pStyle w:val="Tabellentext"/>
            </w:pPr>
            <w:r>
              <w:t>52324</w:t>
            </w:r>
            <w:r w:rsidRPr="00F65AE0">
              <w:rPr>
                <w:color w:val="FF0000"/>
              </w:rPr>
              <w:t xml:space="preserve">  </w:t>
            </w:r>
          </w:p>
        </w:tc>
        <w:tc>
          <w:tcPr>
            <w:tcW w:w="4488" w:type="dxa"/>
          </w:tcPr>
          <w:p w14:paraId="32693907" w14:textId="77777777" w:rsidR="0057694E" w:rsidRPr="00743DF3" w:rsidRDefault="00BC57C2" w:rsidP="0057694E">
            <w:pPr>
              <w:pStyle w:val="Tabellentext"/>
            </w:pPr>
            <w:r>
              <w:t>Dislokation oder Dysfunktion revidierter bzw. neu implantierter Sonden</w:t>
            </w:r>
          </w:p>
        </w:tc>
        <w:tc>
          <w:tcPr>
            <w:tcW w:w="992" w:type="dxa"/>
          </w:tcPr>
          <w:p w14:paraId="09BD8D60" w14:textId="77777777" w:rsidR="0057694E" w:rsidRPr="0057694E" w:rsidRDefault="00BC57C2" w:rsidP="0057694E">
            <w:pPr>
              <w:pStyle w:val="Tabellentext"/>
              <w:rPr>
                <w:rFonts w:asciiTheme="minorHAnsi" w:hAnsiTheme="minorHAnsi" w:cstheme="minorHAnsi"/>
              </w:rPr>
            </w:pPr>
            <w:r>
              <w:rPr>
                <w:rFonts w:cs="Calibri"/>
              </w:rPr>
              <w:t>Nein</w:t>
            </w:r>
          </w:p>
        </w:tc>
        <w:tc>
          <w:tcPr>
            <w:tcW w:w="851" w:type="dxa"/>
          </w:tcPr>
          <w:p w14:paraId="47E54875" w14:textId="77777777" w:rsidR="0057694E" w:rsidRPr="0057694E" w:rsidRDefault="00BC57C2" w:rsidP="0057694E">
            <w:pPr>
              <w:pStyle w:val="CodeOhneSilbentrennung"/>
              <w:rPr>
                <w:rStyle w:val="Code"/>
                <w:rFonts w:asciiTheme="minorHAnsi" w:hAnsiTheme="minorHAnsi" w:cstheme="minorHAnsi"/>
              </w:rPr>
            </w:pPr>
            <w:r>
              <w:rPr>
                <w:rStyle w:val="Code"/>
                <w:rFonts w:ascii="Calibri" w:hAnsi="Calibri" w:cs="Calibri"/>
              </w:rPr>
              <w:t>Nein</w:t>
            </w:r>
          </w:p>
        </w:tc>
        <w:tc>
          <w:tcPr>
            <w:tcW w:w="1984" w:type="dxa"/>
          </w:tcPr>
          <w:p w14:paraId="42198D44" w14:textId="4173C79E" w:rsidR="0057694E" w:rsidRPr="0057694E" w:rsidRDefault="007A0E5C" w:rsidP="007B6F69">
            <w:pPr>
              <w:pStyle w:val="CodeOhneSilbentrennung"/>
              <w:rPr>
                <w:rFonts w:asciiTheme="minorHAnsi" w:hAnsiTheme="minorHAnsi" w:cstheme="minorHAnsi"/>
              </w:rPr>
            </w:pPr>
            <w:del w:id="2293" w:author="IQTIG" w:date="2020-04-28T19:37:00Z">
              <w:r>
                <w:rPr>
                  <w:rFonts w:ascii="Calibri" w:hAnsi="Calibri" w:cs="Calibri"/>
                </w:rPr>
                <w:delText>Vergleichbar</w:delText>
              </w:r>
            </w:del>
            <w:ins w:id="2294" w:author="IQTIG" w:date="2020-04-28T19:37:00Z">
              <w:r w:rsidR="00BC57C2">
                <w:rPr>
                  <w:rFonts w:ascii="Calibri" w:hAnsi="Calibri" w:cs="Calibri"/>
                </w:rPr>
                <w:t>Eingeschränkt vergleichbar</w:t>
              </w:r>
            </w:ins>
          </w:p>
        </w:tc>
        <w:tc>
          <w:tcPr>
            <w:tcW w:w="4789" w:type="dxa"/>
          </w:tcPr>
          <w:p w14:paraId="694D3E98" w14:textId="77777777" w:rsidR="0057694E" w:rsidRPr="0057694E" w:rsidRDefault="00BC57C2" w:rsidP="007B6F69">
            <w:pPr>
              <w:pStyle w:val="CodeOhneSilbentrennung"/>
              <w:rPr>
                <w:rFonts w:asciiTheme="minorHAnsi" w:hAnsiTheme="minorHAnsi" w:cstheme="minorHAnsi"/>
              </w:rPr>
            </w:pPr>
            <w:r>
              <w:rPr>
                <w:rFonts w:ascii="Calibri" w:hAnsi="Calibri" w:cs="Calibri"/>
              </w:rPr>
              <w:t>-</w:t>
            </w:r>
          </w:p>
        </w:tc>
      </w:tr>
      <w:tr w:rsidR="0057694E" w:rsidRPr="00743DF3" w14:paraId="60FF482F" w14:textId="77777777" w:rsidTr="0057694E">
        <w:trPr>
          <w:cnfStyle w:val="000000010000" w:firstRow="0" w:lastRow="0" w:firstColumn="0" w:lastColumn="0" w:oddVBand="0" w:evenVBand="0" w:oddHBand="0" w:evenHBand="1" w:firstRowFirstColumn="0" w:firstRowLastColumn="0" w:lastRowFirstColumn="0" w:lastRowLastColumn="0"/>
          <w:trHeight w:val="416"/>
        </w:trPr>
        <w:tc>
          <w:tcPr>
            <w:tcW w:w="1466" w:type="dxa"/>
          </w:tcPr>
          <w:p w14:paraId="3BE9E73A" w14:textId="77777777" w:rsidR="0057694E" w:rsidRPr="00743DF3" w:rsidRDefault="00BC57C2" w:rsidP="0057694E">
            <w:pPr>
              <w:pStyle w:val="Tabellentext"/>
            </w:pPr>
            <w:r>
              <w:t>51196</w:t>
            </w:r>
            <w:r w:rsidRPr="00F65AE0">
              <w:rPr>
                <w:color w:val="FF0000"/>
              </w:rPr>
              <w:t xml:space="preserve">  </w:t>
            </w:r>
          </w:p>
        </w:tc>
        <w:tc>
          <w:tcPr>
            <w:tcW w:w="4488" w:type="dxa"/>
          </w:tcPr>
          <w:p w14:paraId="175877EF" w14:textId="77777777" w:rsidR="0057694E" w:rsidRPr="00743DF3" w:rsidRDefault="00BC57C2" w:rsidP="0057694E">
            <w:pPr>
              <w:pStyle w:val="Tabellentext"/>
            </w:pPr>
            <w:r>
              <w:t>Verhältnis der beobachteten zur erwarteten Rate (O/E) an Todesfällen</w:t>
            </w:r>
          </w:p>
        </w:tc>
        <w:tc>
          <w:tcPr>
            <w:tcW w:w="992" w:type="dxa"/>
          </w:tcPr>
          <w:p w14:paraId="37FDD9D3" w14:textId="77777777" w:rsidR="0057694E" w:rsidRPr="0057694E" w:rsidRDefault="00BC57C2" w:rsidP="0057694E">
            <w:pPr>
              <w:pStyle w:val="Tabellentext"/>
              <w:rPr>
                <w:rFonts w:asciiTheme="minorHAnsi" w:hAnsiTheme="minorHAnsi" w:cstheme="minorHAnsi"/>
              </w:rPr>
            </w:pPr>
            <w:r>
              <w:rPr>
                <w:rFonts w:cs="Calibri"/>
              </w:rPr>
              <w:t>Nein</w:t>
            </w:r>
          </w:p>
        </w:tc>
        <w:tc>
          <w:tcPr>
            <w:tcW w:w="851" w:type="dxa"/>
          </w:tcPr>
          <w:p w14:paraId="209A50DE" w14:textId="77777777" w:rsidR="0057694E" w:rsidRPr="0057694E" w:rsidRDefault="00BC57C2" w:rsidP="0057694E">
            <w:pPr>
              <w:pStyle w:val="CodeOhneSilbentrennung"/>
              <w:rPr>
                <w:rStyle w:val="Code"/>
                <w:rFonts w:asciiTheme="minorHAnsi" w:hAnsiTheme="minorHAnsi" w:cstheme="minorHAnsi"/>
              </w:rPr>
            </w:pPr>
            <w:r>
              <w:rPr>
                <w:rStyle w:val="Code"/>
                <w:rFonts w:ascii="Calibri" w:hAnsi="Calibri" w:cs="Calibri"/>
              </w:rPr>
              <w:t>Ja</w:t>
            </w:r>
          </w:p>
        </w:tc>
        <w:tc>
          <w:tcPr>
            <w:tcW w:w="1984" w:type="dxa"/>
          </w:tcPr>
          <w:p w14:paraId="5B1D06A0" w14:textId="77777777" w:rsidR="0057694E" w:rsidRPr="0057694E" w:rsidRDefault="00BC57C2" w:rsidP="007B6F69">
            <w:pPr>
              <w:pStyle w:val="CodeOhneSilbentrennung"/>
              <w:rPr>
                <w:rFonts w:asciiTheme="minorHAnsi" w:hAnsiTheme="minorHAnsi" w:cstheme="minorHAnsi"/>
              </w:rPr>
            </w:pPr>
            <w:r>
              <w:rPr>
                <w:rFonts w:ascii="Calibri" w:hAnsi="Calibri" w:cs="Calibri"/>
              </w:rPr>
              <w:t>Eingeschränkt vergleichbar</w:t>
            </w:r>
          </w:p>
        </w:tc>
        <w:tc>
          <w:tcPr>
            <w:tcW w:w="4789" w:type="dxa"/>
          </w:tcPr>
          <w:p w14:paraId="039407E3" w14:textId="18D51051" w:rsidR="0057694E" w:rsidRPr="0057694E" w:rsidRDefault="007A0E5C" w:rsidP="007B6F69">
            <w:pPr>
              <w:pStyle w:val="CodeOhneSilbentrennung"/>
              <w:rPr>
                <w:rFonts w:asciiTheme="minorHAnsi" w:hAnsiTheme="minorHAnsi" w:cstheme="minorHAnsi"/>
              </w:rPr>
            </w:pPr>
            <w:del w:id="2295" w:author="IQTIG" w:date="2020-04-28T19:37:00Z">
              <w:r>
                <w:rPr>
                  <w:rFonts w:ascii="Calibri" w:hAnsi="Calibri" w:cs="Calibri"/>
                </w:rPr>
                <w:delText xml:space="preserve">Risikoadjustierung: Patientinnen und Patienten mit einer ASA-Klassifikation 5 gehen nicht mehr in einen Risikofaktor ein und werden der Referenzkategorie zugeordnet. </w:delText>
              </w:r>
            </w:del>
            <w:r w:rsidR="00BC57C2">
              <w:rPr>
                <w:rFonts w:ascii="Calibri" w:hAnsi="Calibri" w:cs="Calibri"/>
              </w:rPr>
              <w:t xml:space="preserve">Die Regressionskoeffizienten wurden auf der Datenbasis des Erfassungsjahres </w:t>
            </w:r>
            <w:del w:id="2296" w:author="IQTIG" w:date="2020-04-28T19:37:00Z">
              <w:r>
                <w:rPr>
                  <w:rFonts w:ascii="Calibri" w:hAnsi="Calibri" w:cs="Calibri"/>
                </w:rPr>
                <w:delText>2017</w:delText>
              </w:r>
            </w:del>
            <w:ins w:id="2297" w:author="IQTIG" w:date="2020-04-28T19:37:00Z">
              <w:r w:rsidR="00BC57C2">
                <w:rPr>
                  <w:rFonts w:ascii="Calibri" w:hAnsi="Calibri" w:cs="Calibri"/>
                </w:rPr>
                <w:t>2018</w:t>
              </w:r>
            </w:ins>
            <w:r w:rsidR="00BC57C2">
              <w:rPr>
                <w:rFonts w:ascii="Calibri" w:hAnsi="Calibri" w:cs="Calibri"/>
              </w:rPr>
              <w:t xml:space="preserve"> neu ermittelt. </w:t>
            </w:r>
            <w:del w:id="2298" w:author="IQTIG" w:date="2020-04-28T19:37:00Z">
              <w:r>
                <w:rPr>
                  <w:rFonts w:ascii="Calibri" w:hAnsi="Calibri" w:cs="Calibri"/>
                </w:rPr>
                <w:br/>
                <w:delText>Die</w:delText>
              </w:r>
            </w:del>
            <w:ins w:id="2299" w:author="IQTIG" w:date="2020-04-28T19:37:00Z">
              <w:r w:rsidR="00BC57C2">
                <w:rPr>
                  <w:rFonts w:ascii="Calibri" w:hAnsi="Calibri" w:cs="Calibri"/>
                </w:rPr>
                <w:t>Mit Rechenregeln des Jahres 2019 neuberechnete</w:t>
              </w:r>
            </w:ins>
            <w:r w:rsidR="00BC57C2">
              <w:rPr>
                <w:rFonts w:ascii="Calibri" w:hAnsi="Calibri" w:cs="Calibri"/>
              </w:rPr>
              <w:t xml:space="preserve"> Ergebnisse </w:t>
            </w:r>
            <w:del w:id="2300" w:author="IQTIG" w:date="2020-04-28T19:37:00Z">
              <w:r>
                <w:rPr>
                  <w:rFonts w:ascii="Calibri" w:hAnsi="Calibri" w:cs="Calibri"/>
                </w:rPr>
                <w:delText>des Jahres</w:delText>
              </w:r>
            </w:del>
            <w:ins w:id="2301" w:author="IQTIG" w:date="2020-04-28T19:37:00Z">
              <w:r w:rsidR="00BC57C2">
                <w:rPr>
                  <w:rFonts w:ascii="Calibri" w:hAnsi="Calibri" w:cs="Calibri"/>
                </w:rPr>
                <w:t>für das Jahr</w:t>
              </w:r>
            </w:ins>
            <w:r w:rsidR="00BC57C2">
              <w:rPr>
                <w:rFonts w:ascii="Calibri" w:hAnsi="Calibri" w:cs="Calibri"/>
              </w:rPr>
              <w:t xml:space="preserve"> 2018 sind mit den </w:t>
            </w:r>
            <w:del w:id="2302" w:author="IQTIG" w:date="2020-04-28T19:37:00Z">
              <w:r>
                <w:rPr>
                  <w:rFonts w:ascii="Calibri" w:hAnsi="Calibri" w:cs="Calibri"/>
                </w:rPr>
                <w:delText>Werten des Vorjahres</w:delText>
              </w:r>
            </w:del>
            <w:ins w:id="2303" w:author="IQTIG" w:date="2020-04-28T19:37:00Z">
              <w:r w:rsidR="00BC57C2">
                <w:rPr>
                  <w:rFonts w:ascii="Calibri" w:hAnsi="Calibri" w:cs="Calibri"/>
                </w:rPr>
                <w:t>Ergebnissen für das Jahr 2019</w:t>
              </w:r>
            </w:ins>
            <w:r w:rsidR="00BC57C2">
              <w:rPr>
                <w:rFonts w:ascii="Calibri" w:hAnsi="Calibri" w:cs="Calibri"/>
              </w:rPr>
              <w:t xml:space="preserve"> eingeschränkt vergleichbar.</w:t>
            </w:r>
          </w:p>
        </w:tc>
      </w:tr>
    </w:tbl>
    <w:p w14:paraId="3C81202C" w14:textId="77777777" w:rsidR="005D6C32" w:rsidRDefault="003C6680" w:rsidP="00A36F56"/>
    <w:p w14:paraId="40BBFD71" w14:textId="40DFABD9" w:rsidR="00C0533D" w:rsidRDefault="007A0E5C" w:rsidP="005D6C32">
      <w:pPr>
        <w:pStyle w:val="Absatzberschriftebene2nurinNavigation"/>
      </w:pPr>
      <w:del w:id="2304" w:author="IQTIG" w:date="2020-04-28T19:37:00Z">
        <w:r>
          <w:lastRenderedPageBreak/>
          <w:delText>2017</w:delText>
        </w:r>
      </w:del>
      <w:ins w:id="2305" w:author="IQTIG" w:date="2020-04-28T19:37:00Z">
        <w:r w:rsidR="00BC57C2">
          <w:t>2018</w:t>
        </w:r>
      </w:ins>
      <w:r w:rsidR="00BC57C2">
        <w:t xml:space="preserve"> zusätzlich berechnete Qualitätsindikatoren</w:t>
      </w:r>
    </w:p>
    <w:tbl>
      <w:tblPr>
        <w:tblStyle w:val="IQTIGStandard"/>
        <w:tblW w:w="14317" w:type="dxa"/>
        <w:tblLook w:val="0420" w:firstRow="1" w:lastRow="0" w:firstColumn="0" w:lastColumn="0" w:noHBand="0" w:noVBand="1"/>
      </w:tblPr>
      <w:tblGrid>
        <w:gridCol w:w="1560"/>
        <w:gridCol w:w="6662"/>
        <w:gridCol w:w="6095"/>
      </w:tblGrid>
      <w:tr w:rsidR="005D6C32" w:rsidRPr="009E2B0C" w14:paraId="0605EC99" w14:textId="77777777" w:rsidTr="005D6C32">
        <w:trPr>
          <w:cnfStyle w:val="100000000000" w:firstRow="1" w:lastRow="0" w:firstColumn="0" w:lastColumn="0" w:oddVBand="0" w:evenVBand="0" w:oddHBand="0" w:evenHBand="0" w:firstRowFirstColumn="0" w:firstRowLastColumn="0" w:lastRowFirstColumn="0" w:lastRowLastColumn="0"/>
          <w:trHeight w:val="370"/>
          <w:tblHeader/>
        </w:trPr>
        <w:tc>
          <w:tcPr>
            <w:tcW w:w="1560" w:type="dxa"/>
          </w:tcPr>
          <w:p w14:paraId="06F6C081" w14:textId="5FD0750D" w:rsidR="005D6C32" w:rsidRPr="009E2B0C" w:rsidRDefault="007A0E5C" w:rsidP="00BD71D2">
            <w:pPr>
              <w:pStyle w:val="Tabellenkopf"/>
            </w:pPr>
            <w:del w:id="2306" w:author="IQTIG" w:date="2020-04-28T19:37:00Z">
              <w:r>
                <w:delText>QI-</w:delText>
              </w:r>
            </w:del>
            <w:r w:rsidR="00BC57C2">
              <w:t>ID</w:t>
            </w:r>
          </w:p>
        </w:tc>
        <w:tc>
          <w:tcPr>
            <w:tcW w:w="6662" w:type="dxa"/>
          </w:tcPr>
          <w:p w14:paraId="4343D048" w14:textId="77777777" w:rsidR="005D6C32" w:rsidRPr="009E2B0C" w:rsidRDefault="00BC57C2" w:rsidP="00BD71D2">
            <w:pPr>
              <w:pStyle w:val="Tabellenkopf"/>
            </w:pPr>
            <w:r>
              <w:t>QI-Bezeichnung</w:t>
            </w:r>
          </w:p>
        </w:tc>
        <w:tc>
          <w:tcPr>
            <w:tcW w:w="6095" w:type="dxa"/>
          </w:tcPr>
          <w:p w14:paraId="1B9A3592" w14:textId="77777777" w:rsidR="005D6C32" w:rsidRPr="009E2B0C" w:rsidRDefault="00BC57C2" w:rsidP="00BD71D2">
            <w:pPr>
              <w:pStyle w:val="Tabellenkopf"/>
            </w:pPr>
            <w:r>
              <w:t>Begründung für Streichung</w:t>
            </w:r>
          </w:p>
        </w:tc>
      </w:tr>
      <w:tr w:rsidR="005D6C32" w:rsidRPr="00743DF3" w14:paraId="3002D91E" w14:textId="77777777" w:rsidTr="005D6C32">
        <w:trPr>
          <w:cnfStyle w:val="000000100000" w:firstRow="0" w:lastRow="0" w:firstColumn="0" w:lastColumn="0" w:oddVBand="0" w:evenVBand="0" w:oddHBand="1" w:evenHBand="0" w:firstRowFirstColumn="0" w:firstRowLastColumn="0" w:lastRowFirstColumn="0" w:lastRowLastColumn="0"/>
          <w:trHeight w:val="416"/>
        </w:trPr>
        <w:tc>
          <w:tcPr>
            <w:tcW w:w="1560" w:type="dxa"/>
          </w:tcPr>
          <w:p w14:paraId="2C5252CB" w14:textId="5B277007" w:rsidR="005D6C32" w:rsidRPr="00743DF3" w:rsidRDefault="007A0E5C" w:rsidP="005D6C32">
            <w:pPr>
              <w:pStyle w:val="Tabellentext"/>
            </w:pPr>
            <w:del w:id="2307" w:author="IQTIG" w:date="2020-04-28T19:37:00Z">
              <w:r>
                <w:delText>50041</w:delText>
              </w:r>
            </w:del>
            <w:ins w:id="2308" w:author="IQTIG" w:date="2020-04-28T19:37:00Z">
              <w:r w:rsidR="00BC57C2">
                <w:t>52001</w:t>
              </w:r>
            </w:ins>
          </w:p>
        </w:tc>
        <w:tc>
          <w:tcPr>
            <w:tcW w:w="6662" w:type="dxa"/>
          </w:tcPr>
          <w:p w14:paraId="6D3F0BD6" w14:textId="1301A37F" w:rsidR="005D6C32" w:rsidRPr="00743DF3" w:rsidRDefault="007A0E5C" w:rsidP="005D6C32">
            <w:pPr>
              <w:pStyle w:val="Tabellentext"/>
            </w:pPr>
            <w:del w:id="2309" w:author="IQTIG" w:date="2020-04-28T19:37:00Z">
              <w:r>
                <w:delText>Chirurgische Komplikationen</w:delText>
              </w:r>
            </w:del>
            <w:ins w:id="2310" w:author="IQTIG" w:date="2020-04-28T19:37:00Z">
              <w:r w:rsidR="00BC57C2">
                <w:t>Prozedurassoziiertes Problem (Sonden- oder Taschenproblem) als Indikation zum Folgeeingriff</w:t>
              </w:r>
            </w:ins>
          </w:p>
        </w:tc>
        <w:tc>
          <w:tcPr>
            <w:tcW w:w="6095" w:type="dxa"/>
          </w:tcPr>
          <w:p w14:paraId="26B605A2" w14:textId="40EA08A4" w:rsidR="005D6C32" w:rsidRPr="00743DF3" w:rsidRDefault="007A0E5C" w:rsidP="005D6C32">
            <w:pPr>
              <w:pStyle w:val="Tabellentext"/>
            </w:pPr>
            <w:del w:id="2311" w:author="IQTIG" w:date="2020-04-28T19:37:00Z">
              <w:r>
                <w:delText>Es werden nun auch kardiopulmonale Reanimationen und sonstige interventionspflichtige Komplikationen im Zähler berücksichtigt. Die Ergebnisse des bisherigen QI „Chirurgische Komplikationen“ (QI-ID 50041) sind deshalb nicht vergleichbar mit denen des neuen QI „Nicht sondenbedingte Komplikationen (inkl. Wundinfektionen)“ (QI-ID 151800).</w:delText>
              </w:r>
            </w:del>
            <w:ins w:id="2312" w:author="IQTIG" w:date="2020-04-28T19:37:00Z">
              <w:r w:rsidR="00BC57C2">
                <w:t>Im Auswertungsmodul Implantierbare Defibrillatoren – Implantation ist nun der Follow-up-Indikator „Verhältnis der beobachteten zur erwarteten Rate (O/E) an prozedurassoziierten Problemen (Sonden- bzw. Taschenproblemen) als Indikation zum Folgeeingriff innerhalb eines Jahres“ (QI-ID 132001) enthal-ten. Der QI „Prozedurassoziiertes Problem (Sonden- oder Taschenproblem) als Indikation zum Folgeeingriff“ (QI-ID 52001) wird deshalb gestrichen.</w:t>
              </w:r>
            </w:ins>
          </w:p>
        </w:tc>
      </w:tr>
      <w:tr w:rsidR="005D6C32" w:rsidRPr="00743DF3" w14:paraId="2A88C60B" w14:textId="77777777" w:rsidTr="005D6C32">
        <w:trPr>
          <w:cnfStyle w:val="000000010000" w:firstRow="0" w:lastRow="0" w:firstColumn="0" w:lastColumn="0" w:oddVBand="0" w:evenVBand="0" w:oddHBand="0" w:evenHBand="1" w:firstRowFirstColumn="0" w:firstRowLastColumn="0" w:lastRowFirstColumn="0" w:lastRowLastColumn="0"/>
          <w:trHeight w:val="416"/>
          <w:ins w:id="2313" w:author="IQTIG" w:date="2020-04-28T19:37:00Z"/>
        </w:trPr>
        <w:tc>
          <w:tcPr>
            <w:tcW w:w="1560" w:type="dxa"/>
          </w:tcPr>
          <w:p w14:paraId="78500F63" w14:textId="77777777" w:rsidR="005D6C32" w:rsidRPr="00743DF3" w:rsidRDefault="00BC57C2" w:rsidP="005D6C32">
            <w:pPr>
              <w:pStyle w:val="Tabellentext"/>
              <w:rPr>
                <w:ins w:id="2314" w:author="IQTIG" w:date="2020-04-28T19:37:00Z"/>
              </w:rPr>
            </w:pPr>
            <w:ins w:id="2315" w:author="IQTIG" w:date="2020-04-28T19:37:00Z">
              <w:r>
                <w:t>52002</w:t>
              </w:r>
            </w:ins>
          </w:p>
        </w:tc>
        <w:tc>
          <w:tcPr>
            <w:tcW w:w="6662" w:type="dxa"/>
          </w:tcPr>
          <w:p w14:paraId="326B51B6" w14:textId="77777777" w:rsidR="005D6C32" w:rsidRPr="00743DF3" w:rsidRDefault="00BC57C2" w:rsidP="005D6C32">
            <w:pPr>
              <w:pStyle w:val="Tabellentext"/>
              <w:rPr>
                <w:ins w:id="2316" w:author="IQTIG" w:date="2020-04-28T19:37:00Z"/>
              </w:rPr>
            </w:pPr>
            <w:ins w:id="2317" w:author="IQTIG" w:date="2020-04-28T19:37:00Z">
              <w:r>
                <w:t>Infektion als Indikation zum Folgeeingriff</w:t>
              </w:r>
            </w:ins>
          </w:p>
        </w:tc>
        <w:tc>
          <w:tcPr>
            <w:tcW w:w="6095" w:type="dxa"/>
          </w:tcPr>
          <w:p w14:paraId="5A2A79A0" w14:textId="77777777" w:rsidR="005D6C32" w:rsidRPr="00743DF3" w:rsidRDefault="00BC57C2" w:rsidP="005D6C32">
            <w:pPr>
              <w:pStyle w:val="Tabellentext"/>
              <w:rPr>
                <w:ins w:id="2318" w:author="IQTIG" w:date="2020-04-28T19:37:00Z"/>
              </w:rPr>
            </w:pPr>
            <w:ins w:id="2319" w:author="IQTIG" w:date="2020-04-28T19:37:00Z">
              <w:r>
                <w:t>Im Auswertungsmodul Implantierbare Defibrillatoren – Implantation ist nun der Follow-up-Indikator „Verhältnis der beobachteten zu erwarteten Rate (O/E) an Infektionen oder Aggregatperforationen als Indikation zum Folgeeingriff innerhalb eines Jahres“ (QI-ID 132002) enthalten. Der QI „Infektion als Indikati-on zum Folgeeingriff“ (QI-ID 52002) wird deshalb gestrichen.</w:t>
              </w:r>
            </w:ins>
          </w:p>
        </w:tc>
      </w:tr>
      <w:tr w:rsidR="005D6C32" w:rsidRPr="00743DF3" w14:paraId="22BAF1F6" w14:textId="77777777" w:rsidTr="005D6C32">
        <w:trPr>
          <w:cnfStyle w:val="000000100000" w:firstRow="0" w:lastRow="0" w:firstColumn="0" w:lastColumn="0" w:oddVBand="0" w:evenVBand="0" w:oddHBand="1" w:evenHBand="0" w:firstRowFirstColumn="0" w:firstRowLastColumn="0" w:lastRowFirstColumn="0" w:lastRowLastColumn="0"/>
          <w:trHeight w:val="416"/>
          <w:ins w:id="2320" w:author="IQTIG" w:date="2020-04-28T19:37:00Z"/>
        </w:trPr>
        <w:tc>
          <w:tcPr>
            <w:tcW w:w="1560" w:type="dxa"/>
          </w:tcPr>
          <w:p w14:paraId="5C226272" w14:textId="77777777" w:rsidR="005D6C32" w:rsidRPr="00743DF3" w:rsidRDefault="00BC57C2" w:rsidP="005D6C32">
            <w:pPr>
              <w:pStyle w:val="Tabellentext"/>
              <w:rPr>
                <w:ins w:id="2321" w:author="IQTIG" w:date="2020-04-28T19:37:00Z"/>
              </w:rPr>
            </w:pPr>
            <w:ins w:id="2322" w:author="IQTIG" w:date="2020-04-28T19:37:00Z">
              <w:r>
                <w:t>52328</w:t>
              </w:r>
            </w:ins>
          </w:p>
        </w:tc>
        <w:tc>
          <w:tcPr>
            <w:tcW w:w="6662" w:type="dxa"/>
          </w:tcPr>
          <w:p w14:paraId="2E279013" w14:textId="77777777" w:rsidR="005D6C32" w:rsidRPr="00743DF3" w:rsidRDefault="00BC57C2" w:rsidP="005D6C32">
            <w:pPr>
              <w:pStyle w:val="Tabellentext"/>
              <w:rPr>
                <w:ins w:id="2323" w:author="IQTIG" w:date="2020-04-28T19:37:00Z"/>
              </w:rPr>
            </w:pPr>
            <w:ins w:id="2324" w:author="IQTIG" w:date="2020-04-28T19:37:00Z">
              <w:r>
                <w:t>Hardwareproblem (Aggregat oder Sonde) als Indikation zum Folgeeingriff</w:t>
              </w:r>
            </w:ins>
          </w:p>
        </w:tc>
        <w:tc>
          <w:tcPr>
            <w:tcW w:w="6095" w:type="dxa"/>
          </w:tcPr>
          <w:p w14:paraId="3ECEE884" w14:textId="77777777" w:rsidR="005D6C32" w:rsidRPr="00743DF3" w:rsidRDefault="00BC57C2" w:rsidP="005D6C32">
            <w:pPr>
              <w:pStyle w:val="Tabellentext"/>
              <w:rPr>
                <w:ins w:id="2325" w:author="IQTIG" w:date="2020-04-28T19:37:00Z"/>
              </w:rPr>
            </w:pPr>
            <w:ins w:id="2326" w:author="IQTIG" w:date="2020-04-28T19:37:00Z">
              <w:r>
                <w:t>Im Auswertungsmodul Implantierbare Defibrillatoren – Implantation ist nun der Follow-up-Indikator „Defibrillator-Implantationen ohne Folgeeingriff auf-grund eines Hardwareproblems (Aggregat bzw. Sonde) innerhalb von 6 Jahren“ (QI-ID 132000) enthalten. Der QI „Hardwareproblem (Aggregat oder Sonde) als Indikation zum Folgeeingriff“ (QI-ID 52328) wird deshalb gestrichen.</w:t>
              </w:r>
            </w:ins>
          </w:p>
        </w:tc>
      </w:tr>
    </w:tbl>
    <w:p w14:paraId="78E13451" w14:textId="77777777" w:rsidR="005D6C32" w:rsidRDefault="003C6680" w:rsidP="00A36F56"/>
    <w:p w14:paraId="72A11257" w14:textId="6D5A5CAF" w:rsidR="005D6C32" w:rsidRDefault="00BC57C2" w:rsidP="005D6C32">
      <w:pPr>
        <w:pStyle w:val="Absatzberschriftebene2nurinNavigation"/>
      </w:pPr>
      <w:r>
        <w:t xml:space="preserve">Aktuelle Kennzahlen </w:t>
      </w:r>
      <w:del w:id="2327" w:author="IQTIG" w:date="2020-04-28T19:37:00Z">
        <w:r w:rsidR="007A0E5C">
          <w:delText>2018</w:delText>
        </w:r>
      </w:del>
      <w:ins w:id="2328" w:author="IQTIG" w:date="2020-04-28T19:37:00Z">
        <w:r>
          <w:t>2019</w:t>
        </w:r>
      </w:ins>
      <w:r>
        <w:t>: keine</w:t>
      </w:r>
    </w:p>
    <w:p w14:paraId="28498AD1" w14:textId="77777777" w:rsidR="005D6C32" w:rsidRDefault="003C6680" w:rsidP="005D6C32"/>
    <w:p w14:paraId="285F4D78" w14:textId="3EA28F00" w:rsidR="006E5D8C" w:rsidRDefault="007A0E5C" w:rsidP="005D6C32">
      <w:pPr>
        <w:pStyle w:val="Absatzberschriftebene2nurinNavigation"/>
      </w:pPr>
      <w:del w:id="2329" w:author="IQTIG" w:date="2020-04-28T19:37:00Z">
        <w:r>
          <w:delText>2017</w:delText>
        </w:r>
      </w:del>
      <w:bookmarkStart w:id="2330" w:name="_GoBack"/>
      <w:ins w:id="2331" w:author="IQTIG" w:date="2020-04-28T19:37:00Z">
        <w:r w:rsidR="00BC57C2">
          <w:t>2018</w:t>
        </w:r>
      </w:ins>
      <w:bookmarkEnd w:id="2330"/>
      <w:r w:rsidR="00BC57C2">
        <w:t xml:space="preserve"> zusätzlich berechnete Kennzahlen: keine</w:t>
      </w:r>
    </w:p>
    <w:p w14:paraId="6B2BAA64" w14:textId="77777777" w:rsidR="006E5D8C" w:rsidRPr="00A36F56" w:rsidRDefault="003C6680" w:rsidP="006E5D8C"/>
    <w:sectPr w:rsidR="006E5D8C" w:rsidRPr="00A36F56" w:rsidSect="00FB2C83">
      <w:headerReference w:type="even" r:id="rId155"/>
      <w:headerReference w:type="default" r:id="rId156"/>
      <w:footerReference w:type="even" r:id="rId157"/>
      <w:footerReference w:type="default" r:id="rId158"/>
      <w:headerReference w:type="first" r:id="rId159"/>
      <w:footerReference w:type="first" r:id="rId160"/>
      <w:pgSz w:w="16838" w:h="11906" w:orient="landscape"/>
      <w:pgMar w:top="1418" w:right="1134" w:bottom="1418" w:left="1134" w:header="567" w:footer="73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A196C09" w14:textId="77777777" w:rsidR="003C6680" w:rsidRDefault="003C6680" w:rsidP="00EC7661">
      <w:pPr>
        <w:spacing w:after="0"/>
      </w:pPr>
      <w:r>
        <w:separator/>
      </w:r>
    </w:p>
  </w:endnote>
  <w:endnote w:type="continuationSeparator" w:id="0">
    <w:p w14:paraId="43C7BC89" w14:textId="77777777" w:rsidR="003C6680" w:rsidRDefault="003C6680" w:rsidP="00EC766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onsolas">
    <w:panose1 w:val="020B0609020204030204"/>
    <w:charset w:val="00"/>
    <w:family w:val="modern"/>
    <w:pitch w:val="fixed"/>
    <w:sig w:usb0="E00006FF" w:usb1="0000FCFF" w:usb2="00000001" w:usb3="00000000" w:csb0="0000019F" w:csb1="00000000"/>
  </w:font>
  <w:font w:name="Segoe UI Semibold">
    <w:panose1 w:val="020B0702040204020203"/>
    <w:charset w:val="00"/>
    <w:family w:val="swiss"/>
    <w:pitch w:val="variable"/>
    <w:sig w:usb0="E4002EFF" w:usb1="C000E47F" w:usb2="00000009" w:usb3="00000000" w:csb0="000001FF" w:csb1="00000000"/>
  </w:font>
  <w:font w:name="Utsaah">
    <w:altName w:val="Arial"/>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AEB867" w14:textId="77777777" w:rsidR="0066631C" w:rsidRDefault="0066631C">
    <w:pPr>
      <w:pStyle w:val="Fuzeile"/>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185414" w14:textId="77777777" w:rsidR="00EF243C" w:rsidRDefault="003C6680">
    <w:pPr>
      <w:pStyle w:val="Fuzeile"/>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1CD65F" w14:textId="50E3F864" w:rsidR="00D163B8" w:rsidRDefault="007A0E5C">
    <w:pPr>
      <w:pStyle w:val="Fuzeile"/>
    </w:pPr>
    <w:r>
      <w:t xml:space="preserve">© IQTIG </w:t>
    </w:r>
    <w:r>
      <w:fldChar w:fldCharType="begin"/>
    </w:r>
    <w:r>
      <w:instrText>DATE \@ YYYY</w:instrText>
    </w:r>
    <w:r>
      <w:fldChar w:fldCharType="separate"/>
    </w:r>
    <w:r w:rsidR="003C6680">
      <w:rPr>
        <w:noProof/>
      </w:rPr>
      <w:t>2020</w:t>
    </w:r>
    <w:r>
      <w:fldChar w:fldCharType="end"/>
    </w:r>
    <w:r>
      <w:ptab w:relativeTo="margin" w:alignment="center" w:leader="none"/>
    </w:r>
    <w:r>
      <w:t xml:space="preserve"> Stand: 11.04.2019</w:t>
    </w:r>
    <w:r>
      <w:ptab w:relativeTo="margin" w:alignment="right" w:leader="none"/>
    </w:r>
    <w:r>
      <w:t xml:space="preserve"> </w:t>
    </w:r>
    <w:r>
      <w:fldChar w:fldCharType="begin"/>
    </w:r>
    <w:r>
      <w:instrText xml:space="preserve"> PAGE  \* Arabic  \* MERGEFORMAT </w:instrText>
    </w:r>
    <w:r>
      <w:fldChar w:fldCharType="separate"/>
    </w:r>
    <w:r w:rsidR="00031057">
      <w:rPr>
        <w:noProof/>
      </w:rPr>
      <w:t>13</w:t>
    </w:r>
    <w:r>
      <w:fldChar w:fldCharType="end"/>
    </w: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527654" w14:textId="77777777" w:rsidR="00EF243C" w:rsidRDefault="003C6680">
    <w:pPr>
      <w:pStyle w:val="Fuzeile"/>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2B787C" w14:textId="77777777" w:rsidR="00E547C8" w:rsidRDefault="003C6680">
    <w:pPr>
      <w:pStyle w:val="Fuzeile"/>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C16582" w14:textId="57D5FE45" w:rsidR="00341F5C" w:rsidRDefault="007A0E5C">
    <w:pPr>
      <w:pStyle w:val="Fuzeile"/>
    </w:pPr>
    <w:r>
      <w:t xml:space="preserve">© IQTIG </w:t>
    </w:r>
    <w:r>
      <w:fldChar w:fldCharType="begin"/>
    </w:r>
    <w:r>
      <w:instrText>DATE \@ YYYY</w:instrText>
    </w:r>
    <w:r>
      <w:fldChar w:fldCharType="separate"/>
    </w:r>
    <w:r w:rsidR="003C6680">
      <w:rPr>
        <w:noProof/>
      </w:rPr>
      <w:t>2020</w:t>
    </w:r>
    <w:r>
      <w:fldChar w:fldCharType="end"/>
    </w:r>
    <w:r>
      <w:ptab w:relativeTo="margin" w:alignment="center" w:leader="none"/>
    </w:r>
    <w:r>
      <w:t xml:space="preserve"> Stand: 11.04.2019</w:t>
    </w:r>
    <w:r>
      <w:ptab w:relativeTo="margin" w:alignment="right" w:leader="none"/>
    </w:r>
    <w:r>
      <w:t xml:space="preserve"> </w:t>
    </w:r>
    <w:r>
      <w:fldChar w:fldCharType="begin"/>
    </w:r>
    <w:r>
      <w:instrText xml:space="preserve"> PAGE  \* Arabic  \* MERGEFORMAT </w:instrText>
    </w:r>
    <w:r>
      <w:fldChar w:fldCharType="separate"/>
    </w:r>
    <w:r w:rsidR="00031057">
      <w:rPr>
        <w:noProof/>
      </w:rPr>
      <w:t>15</w:t>
    </w:r>
    <w:r>
      <w:fldChar w:fldCharType="end"/>
    </w: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DD9B4C" w14:textId="77777777" w:rsidR="00E547C8" w:rsidRDefault="003C6680">
    <w:pPr>
      <w:pStyle w:val="Fuzeile"/>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8EFC24" w14:textId="77777777" w:rsidR="0063668E" w:rsidRDefault="003C6680">
    <w:pPr>
      <w:pStyle w:val="Fuzeile"/>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A1DC0A" w14:textId="7227E413" w:rsidR="009546F6" w:rsidRPr="00151AC1" w:rsidRDefault="007A0E5C" w:rsidP="00151AC1">
    <w:pPr>
      <w:pStyle w:val="Fuzeile"/>
    </w:pPr>
    <w:r>
      <w:t xml:space="preserve">© IQTIG </w:t>
    </w:r>
    <w:r>
      <w:fldChar w:fldCharType="begin"/>
    </w:r>
    <w:r>
      <w:instrText>DATE \@ YYYY</w:instrText>
    </w:r>
    <w:r>
      <w:fldChar w:fldCharType="separate"/>
    </w:r>
    <w:r w:rsidR="003C6680">
      <w:rPr>
        <w:noProof/>
      </w:rPr>
      <w:t>2020</w:t>
    </w:r>
    <w:r>
      <w:fldChar w:fldCharType="end"/>
    </w:r>
    <w:r>
      <w:ptab w:relativeTo="margin" w:alignment="center" w:leader="none"/>
    </w:r>
    <w:r>
      <w:t xml:space="preserve"> Stand: 11.04.2019</w:t>
    </w:r>
    <w:r>
      <w:ptab w:relativeTo="margin" w:alignment="right" w:leader="none"/>
    </w:r>
    <w:r>
      <w:t xml:space="preserve"> </w:t>
    </w:r>
    <w:r>
      <w:fldChar w:fldCharType="begin"/>
    </w:r>
    <w:r>
      <w:instrText xml:space="preserve"> PAGE  \* Arabic  \* MERGEFORMAT </w:instrText>
    </w:r>
    <w:r>
      <w:fldChar w:fldCharType="separate"/>
    </w:r>
    <w:r w:rsidR="00031057">
      <w:rPr>
        <w:noProof/>
      </w:rPr>
      <w:t>18</w:t>
    </w:r>
    <w:r>
      <w:fldChar w:fldCharType="end"/>
    </w: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3BB5B7" w14:textId="77777777" w:rsidR="0063668E" w:rsidRDefault="003C6680">
    <w:pPr>
      <w:pStyle w:val="Fuzeile"/>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7AD893" w14:textId="77777777" w:rsidR="00EF243C" w:rsidRDefault="003C6680">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2D8520" w14:textId="1C7CF454" w:rsidR="00907B99" w:rsidRDefault="00907B99">
    <w:pPr>
      <w:pStyle w:val="Fuzeile"/>
    </w:pPr>
    <w:r>
      <w:t>©</w:t>
    </w:r>
    <w:r w:rsidR="000A2B61">
      <w:t xml:space="preserve"> IQTIG </w:t>
    </w:r>
    <w:r w:rsidR="00C40514">
      <w:fldChar w:fldCharType="begin"/>
    </w:r>
    <w:r w:rsidR="00C40514">
      <w:instrText xml:space="preserve"> DATE \@ YYYY </w:instrText>
    </w:r>
    <w:r w:rsidR="00C40514">
      <w:fldChar w:fldCharType="separate"/>
    </w:r>
    <w:r w:rsidR="003C6680">
      <w:rPr>
        <w:noProof/>
      </w:rPr>
      <w:t>2020</w:t>
    </w:r>
    <w:r w:rsidR="00C40514">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3C6680">
      <w:rPr>
        <w:noProof/>
      </w:rPr>
      <w:t>3</w:t>
    </w:r>
    <w:r>
      <w:fldChar w:fldCharType="end"/>
    </w: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EBE10B" w14:textId="208E9EE1" w:rsidR="00D163B8" w:rsidRDefault="007A0E5C">
    <w:pPr>
      <w:pStyle w:val="Fuzeile"/>
    </w:pPr>
    <w:r>
      <w:t xml:space="preserve">© IQTIG </w:t>
    </w:r>
    <w:r>
      <w:fldChar w:fldCharType="begin"/>
    </w:r>
    <w:r>
      <w:instrText>DATE \@ YYYY</w:instrText>
    </w:r>
    <w:r>
      <w:fldChar w:fldCharType="separate"/>
    </w:r>
    <w:r w:rsidR="003C6680">
      <w:rPr>
        <w:noProof/>
      </w:rPr>
      <w:t>2020</w:t>
    </w:r>
    <w:r>
      <w:fldChar w:fldCharType="end"/>
    </w:r>
    <w:r>
      <w:ptab w:relativeTo="margin" w:alignment="center" w:leader="none"/>
    </w:r>
    <w:r>
      <w:t xml:space="preserve"> Stand: 11.04.2019</w:t>
    </w:r>
    <w:r>
      <w:ptab w:relativeTo="margin" w:alignment="right" w:leader="none"/>
    </w:r>
    <w:r>
      <w:t xml:space="preserve"> </w:t>
    </w:r>
    <w:r>
      <w:fldChar w:fldCharType="begin"/>
    </w:r>
    <w:r>
      <w:instrText xml:space="preserve"> PAGE  \* Arabic  \* MERGEFORMAT </w:instrText>
    </w:r>
    <w:r>
      <w:fldChar w:fldCharType="separate"/>
    </w:r>
    <w:r w:rsidR="00031057">
      <w:rPr>
        <w:noProof/>
      </w:rPr>
      <w:t>23</w:t>
    </w:r>
    <w:r>
      <w:fldChar w:fldCharType="end"/>
    </w: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2FB1C8" w14:textId="77777777" w:rsidR="00EF243C" w:rsidRDefault="003C6680">
    <w:pPr>
      <w:pStyle w:val="Fuzeile"/>
    </w:pPr>
  </w:p>
</w:ftr>
</file>

<file path=word/footer2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DBB521" w14:textId="77777777" w:rsidR="00E547C8" w:rsidRDefault="003C6680">
    <w:pPr>
      <w:pStyle w:val="Fuzeile"/>
    </w:pPr>
  </w:p>
</w:ftr>
</file>

<file path=word/footer2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268456" w14:textId="2D1D9748" w:rsidR="00341F5C" w:rsidRDefault="007A0E5C">
    <w:pPr>
      <w:pStyle w:val="Fuzeile"/>
    </w:pPr>
    <w:r>
      <w:t xml:space="preserve">© IQTIG </w:t>
    </w:r>
    <w:r>
      <w:fldChar w:fldCharType="begin"/>
    </w:r>
    <w:r>
      <w:instrText>DATE \@ YYYY</w:instrText>
    </w:r>
    <w:r>
      <w:fldChar w:fldCharType="separate"/>
    </w:r>
    <w:r w:rsidR="003C6680">
      <w:rPr>
        <w:noProof/>
      </w:rPr>
      <w:t>2020</w:t>
    </w:r>
    <w:r>
      <w:fldChar w:fldCharType="end"/>
    </w:r>
    <w:r>
      <w:ptab w:relativeTo="margin" w:alignment="center" w:leader="none"/>
    </w:r>
    <w:r>
      <w:t xml:space="preserve"> Stand: 11.04.2019</w:t>
    </w:r>
    <w:r>
      <w:ptab w:relativeTo="margin" w:alignment="right" w:leader="none"/>
    </w:r>
    <w:r>
      <w:t xml:space="preserve"> </w:t>
    </w:r>
    <w:r>
      <w:fldChar w:fldCharType="begin"/>
    </w:r>
    <w:r>
      <w:instrText xml:space="preserve"> PAGE  \* Arabic  \* MERGEFORMAT </w:instrText>
    </w:r>
    <w:r>
      <w:fldChar w:fldCharType="separate"/>
    </w:r>
    <w:r w:rsidR="00031057">
      <w:rPr>
        <w:noProof/>
      </w:rPr>
      <w:t>24</w:t>
    </w:r>
    <w:r>
      <w:fldChar w:fldCharType="end"/>
    </w:r>
  </w:p>
</w:ftr>
</file>

<file path=word/footer2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7907E2" w14:textId="77777777" w:rsidR="00E547C8" w:rsidRDefault="003C6680">
    <w:pPr>
      <w:pStyle w:val="Fuzeile"/>
    </w:pPr>
  </w:p>
</w:ftr>
</file>

<file path=word/footer2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3B7228" w14:textId="77777777" w:rsidR="0063668E" w:rsidRDefault="003C6680">
    <w:pPr>
      <w:pStyle w:val="Fuzeile"/>
    </w:pPr>
  </w:p>
</w:ftr>
</file>

<file path=word/footer2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006B8F" w14:textId="4B1302D3" w:rsidR="009546F6" w:rsidRPr="00151AC1" w:rsidRDefault="007A0E5C" w:rsidP="00151AC1">
    <w:pPr>
      <w:pStyle w:val="Fuzeile"/>
    </w:pPr>
    <w:r>
      <w:t xml:space="preserve">© IQTIG </w:t>
    </w:r>
    <w:r>
      <w:fldChar w:fldCharType="begin"/>
    </w:r>
    <w:r>
      <w:instrText>DATE \@ YYYY</w:instrText>
    </w:r>
    <w:r>
      <w:fldChar w:fldCharType="separate"/>
    </w:r>
    <w:r w:rsidR="003C6680">
      <w:rPr>
        <w:noProof/>
      </w:rPr>
      <w:t>2020</w:t>
    </w:r>
    <w:r>
      <w:fldChar w:fldCharType="end"/>
    </w:r>
    <w:r>
      <w:ptab w:relativeTo="margin" w:alignment="center" w:leader="none"/>
    </w:r>
    <w:r>
      <w:t xml:space="preserve"> Stand: 11.04.2019</w:t>
    </w:r>
    <w:r>
      <w:ptab w:relativeTo="margin" w:alignment="right" w:leader="none"/>
    </w:r>
    <w:r>
      <w:t xml:space="preserve"> </w:t>
    </w:r>
    <w:r>
      <w:fldChar w:fldCharType="begin"/>
    </w:r>
    <w:r>
      <w:instrText xml:space="preserve"> PAGE  \* Arabic  \* MERGEFORMAT </w:instrText>
    </w:r>
    <w:r>
      <w:fldChar w:fldCharType="separate"/>
    </w:r>
    <w:r w:rsidR="00031057">
      <w:rPr>
        <w:noProof/>
      </w:rPr>
      <w:t>26</w:t>
    </w:r>
    <w:r>
      <w:fldChar w:fldCharType="end"/>
    </w:r>
  </w:p>
</w:ftr>
</file>

<file path=word/footer2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9600B3" w14:textId="77777777" w:rsidR="0063668E" w:rsidRDefault="003C6680">
    <w:pPr>
      <w:pStyle w:val="Fuzeile"/>
    </w:pPr>
  </w:p>
</w:ftr>
</file>

<file path=word/footer2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26B0E5" w14:textId="77777777" w:rsidR="00EF243C" w:rsidRDefault="003C6680">
    <w:pPr>
      <w:pStyle w:val="Fuzeile"/>
    </w:pPr>
  </w:p>
</w:ftr>
</file>

<file path=word/footer2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9E2DB4" w14:textId="14D08F91" w:rsidR="00D163B8" w:rsidRDefault="007A0E5C">
    <w:pPr>
      <w:pStyle w:val="Fuzeile"/>
    </w:pPr>
    <w:r>
      <w:t xml:space="preserve">© IQTIG </w:t>
    </w:r>
    <w:r>
      <w:fldChar w:fldCharType="begin"/>
    </w:r>
    <w:r>
      <w:instrText>DATE \@ YYYY</w:instrText>
    </w:r>
    <w:r>
      <w:fldChar w:fldCharType="separate"/>
    </w:r>
    <w:r w:rsidR="003C6680">
      <w:rPr>
        <w:noProof/>
      </w:rPr>
      <w:t>2020</w:t>
    </w:r>
    <w:r>
      <w:fldChar w:fldCharType="end"/>
    </w:r>
    <w:r>
      <w:ptab w:relativeTo="margin" w:alignment="center" w:leader="none"/>
    </w:r>
    <w:r>
      <w:t xml:space="preserve"> Stand: 11.04.2019</w:t>
    </w:r>
    <w:r>
      <w:ptab w:relativeTo="margin" w:alignment="right" w:leader="none"/>
    </w:r>
    <w:r>
      <w:t xml:space="preserve"> </w:t>
    </w:r>
    <w:r>
      <w:fldChar w:fldCharType="begin"/>
    </w:r>
    <w:r>
      <w:instrText xml:space="preserve"> PAGE  \* Arabic  \* MERGEFORMAT </w:instrText>
    </w:r>
    <w:r>
      <w:fldChar w:fldCharType="separate"/>
    </w:r>
    <w:r w:rsidR="00031057">
      <w:rPr>
        <w:noProof/>
      </w:rPr>
      <w:t>31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603641" w14:textId="77777777" w:rsidR="0066631C" w:rsidRDefault="0066631C">
    <w:pPr>
      <w:pStyle w:val="Fuzeile"/>
    </w:pPr>
  </w:p>
</w:ftr>
</file>

<file path=word/footer3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2CD00D" w14:textId="77777777" w:rsidR="00EF243C" w:rsidRDefault="003C6680">
    <w:pPr>
      <w:pStyle w:val="Fuzeile"/>
    </w:pPr>
  </w:p>
</w:ftr>
</file>

<file path=word/footer3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C6A7D6" w14:textId="77777777" w:rsidR="00283E15" w:rsidRDefault="003C6680">
    <w:pPr>
      <w:pStyle w:val="Fuzeile"/>
    </w:pPr>
  </w:p>
</w:ftr>
</file>

<file path=word/footer3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61D46E" w14:textId="3617FF17" w:rsidR="00F31203" w:rsidRDefault="00BC57C2">
    <w:pPr>
      <w:pStyle w:val="Fuzeile"/>
    </w:pPr>
    <w:r>
      <w:t xml:space="preserve">© IQTIG </w:t>
    </w:r>
    <w:r>
      <w:fldChar w:fldCharType="begin"/>
    </w:r>
    <w:r>
      <w:instrText>DATE \@ YYYY</w:instrText>
    </w:r>
    <w:r>
      <w:fldChar w:fldCharType="separate"/>
    </w:r>
    <w:r w:rsidR="003C6680">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3C6680">
      <w:rPr>
        <w:noProof/>
      </w:rPr>
      <w:t>4</w:t>
    </w:r>
    <w:r>
      <w:fldChar w:fldCharType="end"/>
    </w:r>
  </w:p>
</w:ftr>
</file>

<file path=word/footer3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1D8433" w14:textId="77777777" w:rsidR="00283E15" w:rsidRDefault="003C6680">
    <w:pPr>
      <w:pStyle w:val="Fuzeile"/>
    </w:pPr>
  </w:p>
</w:ftr>
</file>

<file path=word/footer3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BC97E4" w14:textId="77777777" w:rsidR="0063668E" w:rsidRDefault="003C6680">
    <w:pPr>
      <w:pStyle w:val="Fuzeile"/>
    </w:pPr>
  </w:p>
</w:ftr>
</file>

<file path=word/footer3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AC6201" w14:textId="72B847C7" w:rsidR="009546F6" w:rsidRPr="00151AC1" w:rsidRDefault="00BC57C2" w:rsidP="00151AC1">
    <w:pPr>
      <w:pStyle w:val="Fuzeile"/>
    </w:pPr>
    <w:r>
      <w:t xml:space="preserve">© IQTIG </w:t>
    </w:r>
    <w:r>
      <w:fldChar w:fldCharType="begin"/>
    </w:r>
    <w:r>
      <w:instrText>DATE \@ YYYY</w:instrText>
    </w:r>
    <w:r>
      <w:fldChar w:fldCharType="separate"/>
    </w:r>
    <w:r w:rsidR="003C6680">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3C6680">
      <w:rPr>
        <w:noProof/>
      </w:rPr>
      <w:t>5</w:t>
    </w:r>
    <w:r>
      <w:fldChar w:fldCharType="end"/>
    </w:r>
  </w:p>
</w:ftr>
</file>

<file path=word/footer3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2E7309" w14:textId="77777777" w:rsidR="0063668E" w:rsidRDefault="003C6680">
    <w:pPr>
      <w:pStyle w:val="Fuzeile"/>
    </w:pPr>
  </w:p>
</w:ftr>
</file>

<file path=word/footer3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394369" w14:textId="77777777" w:rsidR="00EF243C" w:rsidRDefault="003C6680">
    <w:pPr>
      <w:pStyle w:val="Fuzeile"/>
    </w:pPr>
  </w:p>
</w:ftr>
</file>

<file path=word/footer3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25937E" w14:textId="559DFE5A" w:rsidR="00D163B8" w:rsidRDefault="00BC57C2">
    <w:pPr>
      <w:pStyle w:val="Fuzeile"/>
    </w:pPr>
    <w:r>
      <w:t xml:space="preserve">© IQTIG </w:t>
    </w:r>
    <w:r>
      <w:fldChar w:fldCharType="begin"/>
    </w:r>
    <w:r>
      <w:instrText>DATE \@ YYYY</w:instrText>
    </w:r>
    <w:r>
      <w:fldChar w:fldCharType="separate"/>
    </w:r>
    <w:r w:rsidR="003C6680">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3C6680">
      <w:rPr>
        <w:noProof/>
      </w:rPr>
      <w:t>8</w:t>
    </w:r>
    <w:r>
      <w:fldChar w:fldCharType="end"/>
    </w:r>
  </w:p>
</w:ftr>
</file>

<file path=word/footer3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B8784D" w14:textId="77777777" w:rsidR="00EF243C" w:rsidRDefault="003C6680">
    <w:pPr>
      <w:pStyle w:val="Fuzeile"/>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C0FA91" w14:textId="77777777" w:rsidR="00283E15" w:rsidRDefault="003C6680">
    <w:pPr>
      <w:pStyle w:val="Fuzeile"/>
    </w:pPr>
  </w:p>
</w:ftr>
</file>

<file path=word/footer4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B446BB" w14:textId="77777777" w:rsidR="00EF243C" w:rsidRDefault="003C6680">
    <w:pPr>
      <w:pStyle w:val="Fuzeile"/>
    </w:pPr>
  </w:p>
</w:ftr>
</file>

<file path=word/footer4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CEDA27" w14:textId="40917C4D" w:rsidR="00D163B8" w:rsidRDefault="00BC57C2">
    <w:pPr>
      <w:pStyle w:val="Fuzeile"/>
    </w:pPr>
    <w:r>
      <w:t xml:space="preserve">© IQTIG </w:t>
    </w:r>
    <w:r>
      <w:fldChar w:fldCharType="begin"/>
    </w:r>
    <w:r>
      <w:instrText>DATE \@ YYYY</w:instrText>
    </w:r>
    <w:r>
      <w:fldChar w:fldCharType="separate"/>
    </w:r>
    <w:r w:rsidR="003C6680">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3C6680">
      <w:rPr>
        <w:noProof/>
      </w:rPr>
      <w:t>12</w:t>
    </w:r>
    <w:r>
      <w:fldChar w:fldCharType="end"/>
    </w:r>
  </w:p>
</w:ftr>
</file>

<file path=word/footer4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78DCB9" w14:textId="77777777" w:rsidR="00EF243C" w:rsidRDefault="003C6680">
    <w:pPr>
      <w:pStyle w:val="Fuzeile"/>
    </w:pPr>
  </w:p>
</w:ftr>
</file>

<file path=word/footer4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623B19" w14:textId="77777777" w:rsidR="00E547C8" w:rsidRDefault="003C6680">
    <w:pPr>
      <w:pStyle w:val="Fuzeile"/>
    </w:pPr>
  </w:p>
</w:ftr>
</file>

<file path=word/footer4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7CFCAD" w14:textId="0787F053" w:rsidR="00341F5C" w:rsidRDefault="00BC57C2">
    <w:pPr>
      <w:pStyle w:val="Fuzeile"/>
    </w:pPr>
    <w:r>
      <w:t xml:space="preserve">© IQTIG </w:t>
    </w:r>
    <w:r>
      <w:fldChar w:fldCharType="begin"/>
    </w:r>
    <w:r>
      <w:instrText>DATE \@ YYYY</w:instrText>
    </w:r>
    <w:r>
      <w:fldChar w:fldCharType="separate"/>
    </w:r>
    <w:r w:rsidR="003C6680">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3C6680">
      <w:rPr>
        <w:noProof/>
      </w:rPr>
      <w:t>13</w:t>
    </w:r>
    <w:r>
      <w:fldChar w:fldCharType="end"/>
    </w:r>
  </w:p>
</w:ftr>
</file>

<file path=word/footer4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1B5848" w14:textId="77777777" w:rsidR="00E547C8" w:rsidRDefault="003C6680">
    <w:pPr>
      <w:pStyle w:val="Fuzeile"/>
    </w:pPr>
  </w:p>
</w:ftr>
</file>

<file path=word/footer4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E49C3C" w14:textId="77777777" w:rsidR="0063668E" w:rsidRDefault="003C6680">
    <w:pPr>
      <w:pStyle w:val="Fuzeile"/>
    </w:pPr>
  </w:p>
</w:ftr>
</file>

<file path=word/footer4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BAEEA9" w14:textId="55BD1664" w:rsidR="009546F6" w:rsidRPr="00151AC1" w:rsidRDefault="00BC57C2" w:rsidP="00151AC1">
    <w:pPr>
      <w:pStyle w:val="Fuzeile"/>
    </w:pPr>
    <w:r>
      <w:t xml:space="preserve">© IQTIG </w:t>
    </w:r>
    <w:r>
      <w:fldChar w:fldCharType="begin"/>
    </w:r>
    <w:r>
      <w:instrText>DATE \@ YYYY</w:instrText>
    </w:r>
    <w:r>
      <w:fldChar w:fldCharType="separate"/>
    </w:r>
    <w:r w:rsidR="003C6680">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3C6680">
      <w:rPr>
        <w:noProof/>
      </w:rPr>
      <w:t>14</w:t>
    </w:r>
    <w:r>
      <w:fldChar w:fldCharType="end"/>
    </w:r>
  </w:p>
</w:ftr>
</file>

<file path=word/footer4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70CAFA" w14:textId="77777777" w:rsidR="0063668E" w:rsidRDefault="003C6680">
    <w:pPr>
      <w:pStyle w:val="Fuzeile"/>
    </w:pPr>
  </w:p>
</w:ftr>
</file>

<file path=word/footer4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47B1D2" w14:textId="77777777" w:rsidR="00EF243C" w:rsidRDefault="003C6680">
    <w:pPr>
      <w:pStyle w:val="Fuzeile"/>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9EB207" w14:textId="6D73E98D" w:rsidR="00F31203" w:rsidRDefault="007A0E5C">
    <w:pPr>
      <w:pStyle w:val="Fuzeile"/>
    </w:pPr>
    <w:r>
      <w:t xml:space="preserve">© IQTIG </w:t>
    </w:r>
    <w:r>
      <w:fldChar w:fldCharType="begin"/>
    </w:r>
    <w:r>
      <w:instrText>DATE \@ YYYY</w:instrText>
    </w:r>
    <w:r>
      <w:fldChar w:fldCharType="separate"/>
    </w:r>
    <w:r w:rsidR="003C6680">
      <w:rPr>
        <w:noProof/>
      </w:rPr>
      <w:t>2020</w:t>
    </w:r>
    <w:r>
      <w:fldChar w:fldCharType="end"/>
    </w:r>
    <w:r>
      <w:ptab w:relativeTo="margin" w:alignment="center" w:leader="none"/>
    </w:r>
    <w:r>
      <w:t xml:space="preserve"> Stand: 11.04.2019</w:t>
    </w:r>
    <w:r>
      <w:ptab w:relativeTo="margin" w:alignment="right" w:leader="none"/>
    </w:r>
    <w:r>
      <w:t xml:space="preserve"> </w:t>
    </w:r>
    <w:r>
      <w:fldChar w:fldCharType="begin"/>
    </w:r>
    <w:r>
      <w:instrText xml:space="preserve"> PAGE  \* Arabic  \* MERGEFORMAT </w:instrText>
    </w:r>
    <w:r>
      <w:fldChar w:fldCharType="separate"/>
    </w:r>
    <w:r w:rsidR="00031057">
      <w:rPr>
        <w:noProof/>
      </w:rPr>
      <w:t>4</w:t>
    </w:r>
    <w:r>
      <w:fldChar w:fldCharType="end"/>
    </w:r>
  </w:p>
</w:ftr>
</file>

<file path=word/footer5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71B326" w14:textId="7F727EBE" w:rsidR="00D163B8" w:rsidRDefault="00BC57C2">
    <w:pPr>
      <w:pStyle w:val="Fuzeile"/>
    </w:pPr>
    <w:r>
      <w:t xml:space="preserve">© IQTIG </w:t>
    </w:r>
    <w:r>
      <w:fldChar w:fldCharType="begin"/>
    </w:r>
    <w:r>
      <w:instrText>DATE \@ YYYY</w:instrText>
    </w:r>
    <w:r>
      <w:fldChar w:fldCharType="separate"/>
    </w:r>
    <w:r w:rsidR="003C6680">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3C6680">
      <w:rPr>
        <w:noProof/>
      </w:rPr>
      <w:t>18</w:t>
    </w:r>
    <w:r>
      <w:fldChar w:fldCharType="end"/>
    </w:r>
  </w:p>
</w:ftr>
</file>

<file path=word/footer5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889ABD" w14:textId="77777777" w:rsidR="00EF243C" w:rsidRDefault="003C6680">
    <w:pPr>
      <w:pStyle w:val="Fuzeile"/>
    </w:pPr>
  </w:p>
</w:ftr>
</file>

<file path=word/footer5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85AF7C" w14:textId="77777777" w:rsidR="00E547C8" w:rsidRDefault="003C6680">
    <w:pPr>
      <w:pStyle w:val="Fuzeile"/>
    </w:pPr>
  </w:p>
</w:ftr>
</file>

<file path=word/footer5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5F9270" w14:textId="13915B76" w:rsidR="00341F5C" w:rsidRDefault="00BC57C2">
    <w:pPr>
      <w:pStyle w:val="Fuzeile"/>
    </w:pPr>
    <w:r>
      <w:t xml:space="preserve">© IQTIG </w:t>
    </w:r>
    <w:r>
      <w:fldChar w:fldCharType="begin"/>
    </w:r>
    <w:r>
      <w:instrText>DATE \@ YYYY</w:instrText>
    </w:r>
    <w:r>
      <w:fldChar w:fldCharType="separate"/>
    </w:r>
    <w:r w:rsidR="003C6680">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3C6680">
      <w:rPr>
        <w:noProof/>
      </w:rPr>
      <w:t>19</w:t>
    </w:r>
    <w:r>
      <w:fldChar w:fldCharType="end"/>
    </w:r>
  </w:p>
</w:ftr>
</file>

<file path=word/footer5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C6E88B" w14:textId="77777777" w:rsidR="00E547C8" w:rsidRDefault="003C6680">
    <w:pPr>
      <w:pStyle w:val="Fuzeile"/>
    </w:pPr>
  </w:p>
</w:ftr>
</file>

<file path=word/footer5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C4C3D6" w14:textId="77777777" w:rsidR="00234A70" w:rsidRDefault="003C6680">
    <w:pPr>
      <w:pStyle w:val="Fuzeile"/>
    </w:pPr>
  </w:p>
</w:ftr>
</file>

<file path=word/footer5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77C615" w14:textId="15C5CE8E" w:rsidR="00257C02" w:rsidRPr="00652525" w:rsidRDefault="00BC57C2" w:rsidP="00652525">
    <w:pPr>
      <w:pStyle w:val="Fuzeile"/>
    </w:pPr>
    <w:r>
      <w:t xml:space="preserve">© IQTIG </w:t>
    </w:r>
    <w:r>
      <w:fldChar w:fldCharType="begin"/>
    </w:r>
    <w:r>
      <w:instrText>DATE \@ YYYY</w:instrText>
    </w:r>
    <w:r>
      <w:fldChar w:fldCharType="separate"/>
    </w:r>
    <w:r w:rsidR="003C6680">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3C6680">
      <w:rPr>
        <w:noProof/>
      </w:rPr>
      <w:t>20</w:t>
    </w:r>
    <w:r>
      <w:fldChar w:fldCharType="end"/>
    </w:r>
  </w:p>
</w:ftr>
</file>

<file path=word/footer5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A328A3" w14:textId="77777777" w:rsidR="00234A70" w:rsidRDefault="003C6680">
    <w:pPr>
      <w:pStyle w:val="Fuzeile"/>
    </w:pPr>
  </w:p>
</w:ftr>
</file>

<file path=word/footer5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2F1CCB" w14:textId="77777777" w:rsidR="00234A70" w:rsidRDefault="003C6680">
    <w:pPr>
      <w:pStyle w:val="Fuzeile"/>
    </w:pPr>
  </w:p>
</w:ftr>
</file>

<file path=word/footer5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9C7864" w14:textId="26E100DB" w:rsidR="00257C02" w:rsidRPr="00652525" w:rsidRDefault="00BC57C2" w:rsidP="00652525">
    <w:pPr>
      <w:pStyle w:val="Fuzeile"/>
    </w:pPr>
    <w:r>
      <w:t xml:space="preserve">© IQTIG </w:t>
    </w:r>
    <w:r>
      <w:fldChar w:fldCharType="begin"/>
    </w:r>
    <w:r>
      <w:instrText>DATE \@ YYYY</w:instrText>
    </w:r>
    <w:r>
      <w:fldChar w:fldCharType="separate"/>
    </w:r>
    <w:r w:rsidR="003C6680">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3C6680">
      <w:rPr>
        <w:noProof/>
      </w:rPr>
      <w:t>21</w:t>
    </w:r>
    <w: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D95287" w14:textId="77777777" w:rsidR="00283E15" w:rsidRDefault="003C6680">
    <w:pPr>
      <w:pStyle w:val="Fuzeile"/>
    </w:pPr>
  </w:p>
</w:ftr>
</file>

<file path=word/footer6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EA7E7A" w14:textId="77777777" w:rsidR="00234A70" w:rsidRDefault="003C6680">
    <w:pPr>
      <w:pStyle w:val="Fuzeile"/>
    </w:pPr>
  </w:p>
</w:ftr>
</file>

<file path=word/footer6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DCA2B8" w14:textId="77777777" w:rsidR="00234A70" w:rsidRDefault="003C6680">
    <w:pPr>
      <w:pStyle w:val="Fuzeile"/>
    </w:pPr>
  </w:p>
</w:ftr>
</file>

<file path=word/footer6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A850C9" w14:textId="4EB5DF61" w:rsidR="00257C02" w:rsidRPr="00652525" w:rsidRDefault="00BC57C2" w:rsidP="00652525">
    <w:pPr>
      <w:pStyle w:val="Fuzeile"/>
    </w:pPr>
    <w:r>
      <w:t xml:space="preserve">© IQTIG </w:t>
    </w:r>
    <w:r>
      <w:fldChar w:fldCharType="begin"/>
    </w:r>
    <w:r>
      <w:instrText>DATE \@ YYYY</w:instrText>
    </w:r>
    <w:r>
      <w:fldChar w:fldCharType="separate"/>
    </w:r>
    <w:r w:rsidR="003C6680">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3C6680">
      <w:rPr>
        <w:noProof/>
      </w:rPr>
      <w:t>22</w:t>
    </w:r>
    <w:r>
      <w:fldChar w:fldCharType="end"/>
    </w:r>
  </w:p>
</w:ftr>
</file>

<file path=word/footer6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0917C9" w14:textId="77777777" w:rsidR="00234A70" w:rsidRDefault="003C6680">
    <w:pPr>
      <w:pStyle w:val="Fuzeile"/>
    </w:pPr>
  </w:p>
</w:ftr>
</file>

<file path=word/footer6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D35B86" w14:textId="77777777" w:rsidR="00652525" w:rsidRDefault="003C6680">
    <w:pPr>
      <w:pStyle w:val="Fuzeile"/>
    </w:pPr>
  </w:p>
</w:ftr>
</file>

<file path=word/footer6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5CD03F" w14:textId="6C9C1B7C" w:rsidR="00257C02" w:rsidRPr="00652525" w:rsidRDefault="00BC57C2" w:rsidP="00652525">
    <w:pPr>
      <w:pStyle w:val="Fuzeile"/>
    </w:pPr>
    <w:r>
      <w:t xml:space="preserve">© IQTIG </w:t>
    </w:r>
    <w:r>
      <w:fldChar w:fldCharType="begin"/>
    </w:r>
    <w:r>
      <w:instrText>DATE \@ YYYY</w:instrText>
    </w:r>
    <w:r>
      <w:fldChar w:fldCharType="separate"/>
    </w:r>
    <w:r w:rsidR="003C6680">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3C6680">
      <w:rPr>
        <w:noProof/>
      </w:rPr>
      <w:t>23</w:t>
    </w:r>
    <w:r>
      <w:fldChar w:fldCharType="end"/>
    </w:r>
  </w:p>
</w:ftr>
</file>

<file path=word/footer6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2EA3E4" w14:textId="77777777" w:rsidR="00652525" w:rsidRDefault="003C6680">
    <w:pPr>
      <w:pStyle w:val="Fuzeile"/>
    </w:pPr>
  </w:p>
</w:ftr>
</file>

<file path=word/footer6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81109A" w14:textId="77777777" w:rsidR="003911F9" w:rsidRDefault="003C6680">
    <w:pPr>
      <w:pStyle w:val="Fuzeile"/>
    </w:pPr>
  </w:p>
</w:ftr>
</file>

<file path=word/footer6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0FA83C" w14:textId="7C285996" w:rsidR="00CF528F" w:rsidRDefault="00BC57C2">
    <w:pPr>
      <w:pStyle w:val="Fuzeile"/>
    </w:pPr>
    <w:r>
      <w:t xml:space="preserve">© IQTIG </w:t>
    </w:r>
    <w:r>
      <w:fldChar w:fldCharType="begin"/>
    </w:r>
    <w:r>
      <w:instrText>DATE \@ YYYY</w:instrText>
    </w:r>
    <w:r>
      <w:fldChar w:fldCharType="separate"/>
    </w:r>
    <w:r w:rsidR="003C6680">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3C6680">
      <w:rPr>
        <w:noProof/>
      </w:rPr>
      <w:t>24</w:t>
    </w:r>
    <w:r>
      <w:fldChar w:fldCharType="end"/>
    </w:r>
  </w:p>
</w:ftr>
</file>

<file path=word/footer6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B0DCAA" w14:textId="77777777" w:rsidR="003911F9" w:rsidRDefault="003C6680">
    <w:pPr>
      <w:pStyle w:val="Fuzeile"/>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0A3B08" w14:textId="77777777" w:rsidR="0063668E" w:rsidRDefault="003C6680">
    <w:pPr>
      <w:pStyle w:val="Fuzeile"/>
    </w:pPr>
  </w:p>
</w:ftr>
</file>

<file path=word/footer7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76E9E8" w14:textId="77777777" w:rsidR="002C1712" w:rsidRDefault="003C6680">
    <w:pPr>
      <w:pStyle w:val="Fuzeile"/>
    </w:pPr>
  </w:p>
</w:ftr>
</file>

<file path=word/footer7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59AEC9" w14:textId="5BC91695" w:rsidR="00FB337D" w:rsidRDefault="00BC57C2">
    <w:pPr>
      <w:pStyle w:val="Fuzeile"/>
    </w:pPr>
    <w:r>
      <w:t xml:space="preserve">© IQTIG </w:t>
    </w:r>
    <w:r>
      <w:fldChar w:fldCharType="begin"/>
    </w:r>
    <w:r>
      <w:instrText>DATE \@ YYYY</w:instrText>
    </w:r>
    <w:r>
      <w:fldChar w:fldCharType="separate"/>
    </w:r>
    <w:r w:rsidR="003C6680">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3C6680">
      <w:rPr>
        <w:noProof/>
      </w:rPr>
      <w:t>25</w:t>
    </w:r>
    <w:r>
      <w:fldChar w:fldCharType="end"/>
    </w:r>
  </w:p>
</w:ftr>
</file>

<file path=word/footer7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1E3A35" w14:textId="77777777" w:rsidR="002C1712" w:rsidRDefault="003C6680">
    <w:pPr>
      <w:pStyle w:val="Fuzeile"/>
    </w:pPr>
  </w:p>
</w:ftr>
</file>

<file path=word/footer7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1A5C3B" w14:textId="77777777" w:rsidR="00271AF2" w:rsidRDefault="003C6680">
    <w:pPr>
      <w:pStyle w:val="Fuzeile"/>
    </w:pPr>
  </w:p>
</w:ftr>
</file>

<file path=word/footer7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24895D" w14:textId="79F7ABC8" w:rsidR="00257C02" w:rsidRPr="00652525" w:rsidRDefault="00BC57C2" w:rsidP="00652525">
    <w:pPr>
      <w:pStyle w:val="Fuzeile"/>
    </w:pPr>
    <w:r>
      <w:t xml:space="preserve">© IQTIG </w:t>
    </w:r>
    <w:r>
      <w:fldChar w:fldCharType="begin"/>
    </w:r>
    <w:r>
      <w:instrText>DATE \@ YYYY</w:instrText>
    </w:r>
    <w:r>
      <w:fldChar w:fldCharType="separate"/>
    </w:r>
    <w:r w:rsidR="003C6680">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3C6680">
      <w:rPr>
        <w:noProof/>
      </w:rPr>
      <w:t>27</w:t>
    </w:r>
    <w:r>
      <w:fldChar w:fldCharType="end"/>
    </w:r>
  </w:p>
</w:ftr>
</file>

<file path=word/footer7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114224" w14:textId="77777777" w:rsidR="00271AF2" w:rsidRDefault="003C6680">
    <w:pPr>
      <w:pStyle w:val="Fuzeile"/>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BDACEF" w14:textId="47D3EBF8" w:rsidR="009546F6" w:rsidRPr="00151AC1" w:rsidRDefault="007A0E5C" w:rsidP="00151AC1">
    <w:pPr>
      <w:pStyle w:val="Fuzeile"/>
    </w:pPr>
    <w:r>
      <w:t xml:space="preserve">© IQTIG </w:t>
    </w:r>
    <w:r>
      <w:fldChar w:fldCharType="begin"/>
    </w:r>
    <w:r>
      <w:instrText>DATE \@ YYYY</w:instrText>
    </w:r>
    <w:r>
      <w:fldChar w:fldCharType="separate"/>
    </w:r>
    <w:r w:rsidR="003C6680">
      <w:rPr>
        <w:noProof/>
      </w:rPr>
      <w:t>2020</w:t>
    </w:r>
    <w:r>
      <w:fldChar w:fldCharType="end"/>
    </w:r>
    <w:r>
      <w:ptab w:relativeTo="margin" w:alignment="center" w:leader="none"/>
    </w:r>
    <w:r>
      <w:t xml:space="preserve"> Stand: 11.04.2019</w:t>
    </w:r>
    <w:r>
      <w:ptab w:relativeTo="margin" w:alignment="right" w:leader="none"/>
    </w:r>
    <w:r>
      <w:t xml:space="preserve"> </w:t>
    </w:r>
    <w:r>
      <w:fldChar w:fldCharType="begin"/>
    </w:r>
    <w:r>
      <w:instrText xml:space="preserve"> PAGE  \* Arabic  \* MERGEFORMAT </w:instrText>
    </w:r>
    <w:r>
      <w:fldChar w:fldCharType="separate"/>
    </w:r>
    <w:r w:rsidR="00031057">
      <w:rPr>
        <w:noProof/>
      </w:rPr>
      <w:t>7</w:t>
    </w:r>
    <w: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A9B06F" w14:textId="77777777" w:rsidR="0063668E" w:rsidRDefault="003C6680">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A49D8A6" w14:textId="77777777" w:rsidR="003C6680" w:rsidRDefault="003C6680" w:rsidP="00EC7661">
      <w:pPr>
        <w:spacing w:after="0"/>
      </w:pPr>
      <w:r>
        <w:separator/>
      </w:r>
    </w:p>
  </w:footnote>
  <w:footnote w:type="continuationSeparator" w:id="0">
    <w:p w14:paraId="5F0CA72F" w14:textId="77777777" w:rsidR="003C6680" w:rsidRDefault="003C6680" w:rsidP="00EC7661">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34A835" w14:textId="77777777" w:rsidR="0066631C" w:rsidRDefault="0066631C">
    <w:pPr>
      <w:pStyle w:val="Kopfzeile"/>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C3D447" w14:textId="77777777" w:rsidR="00EF243C" w:rsidRDefault="003C6680">
    <w:pPr>
      <w:pStyle w:val="Kopfzeile"/>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736FB8" w14:textId="77777777" w:rsidR="00D163B8" w:rsidRPr="00395622" w:rsidRDefault="007A0E5C" w:rsidP="00D163B8">
    <w:pPr>
      <w:pStyle w:val="Kopfzeile"/>
    </w:pPr>
    <w:r w:rsidRPr="00395622">
      <w:t>Qualitätsindikatoren</w:t>
    </w:r>
    <w:r>
      <w:t xml:space="preserve"> und Kennzahlen </w:t>
    </w:r>
    <w:r w:rsidRPr="00395622">
      <w:t xml:space="preserve">mit Rechenregeln </w:t>
    </w:r>
    <w:r>
      <w:t>2018 nach QSKH-RL</w:t>
    </w:r>
  </w:p>
  <w:p w14:paraId="6191CC45" w14:textId="77777777" w:rsidR="00D163B8" w:rsidRPr="00395622" w:rsidRDefault="007A0E5C" w:rsidP="00D163B8">
    <w:pPr>
      <w:pStyle w:val="Kopfzeile"/>
    </w:pPr>
    <w:r>
      <w:t>09/6</w:t>
    </w:r>
    <w:r w:rsidRPr="00395622">
      <w:t xml:space="preserve"> - </w:t>
    </w:r>
    <w:r>
      <w:t>Implantierbare Defibrillatoren-Revision/-Systemwechsel/-Explantation</w:t>
    </w:r>
  </w:p>
  <w:p w14:paraId="31565885" w14:textId="77777777" w:rsidR="00D163B8" w:rsidRDefault="007A0E5C">
    <w:pPr>
      <w:pStyle w:val="Kopfzeile"/>
    </w:pPr>
    <w:r>
      <w:t>52328: Hardwareproblem (Aggregat oder Sonde) als Indikation zum Folgeeingriff</w:t>
    </w: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1EACAD" w14:textId="77777777" w:rsidR="00EF243C" w:rsidRDefault="003C6680">
    <w:pPr>
      <w:pStyle w:val="Kopfzeile"/>
    </w:pP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481C95" w14:textId="77777777" w:rsidR="00E547C8" w:rsidRDefault="003C6680">
    <w:pPr>
      <w:pStyle w:val="Kopfzeile"/>
    </w:pPr>
  </w:p>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1D9F65" w14:textId="77777777" w:rsidR="00934892" w:rsidRPr="00395622" w:rsidRDefault="007A0E5C" w:rsidP="00934892">
    <w:pPr>
      <w:pStyle w:val="Kopfzeile"/>
    </w:pPr>
    <w:r w:rsidRPr="00395622">
      <w:t>Qualitätsindikatoren</w:t>
    </w:r>
    <w:r>
      <w:t xml:space="preserve"> und Kennzahlen </w:t>
    </w:r>
    <w:r w:rsidRPr="00395622">
      <w:t xml:space="preserve">mit Rechenregeln </w:t>
    </w:r>
    <w:r>
      <w:t>2018 nach QSKH-RL</w:t>
    </w:r>
  </w:p>
  <w:p w14:paraId="1078CB13" w14:textId="77777777" w:rsidR="00934892" w:rsidRPr="00395622" w:rsidRDefault="007A0E5C" w:rsidP="00934892">
    <w:pPr>
      <w:pStyle w:val="Kopfzeile"/>
    </w:pPr>
    <w:r>
      <w:t>09/6</w:t>
    </w:r>
    <w:r w:rsidRPr="00395622">
      <w:t xml:space="preserve"> - </w:t>
    </w:r>
    <w:r>
      <w:t>Implantierbare Defibrillatoren-Revision/-Systemwechsel/-Explantation</w:t>
    </w:r>
  </w:p>
  <w:p w14:paraId="0513422A" w14:textId="77777777" w:rsidR="00341F5C" w:rsidRDefault="007A0E5C">
    <w:pPr>
      <w:pStyle w:val="Kopfzeile"/>
    </w:pPr>
    <w:r>
      <w:t>52328: Hardwareproblem (Aggregat oder Sonde) als Indikation zum Folgeeingriff</w:t>
    </w:r>
  </w:p>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60E1B9" w14:textId="77777777" w:rsidR="00E547C8" w:rsidRDefault="003C6680">
    <w:pPr>
      <w:pStyle w:val="Kopfzeile"/>
    </w:pPr>
  </w:p>
</w:hdr>
</file>

<file path=word/header1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0684DF" w14:textId="77777777" w:rsidR="0063668E" w:rsidRDefault="003C6680">
    <w:pPr>
      <w:pStyle w:val="Kopfzeile"/>
    </w:pPr>
  </w:p>
</w:hdr>
</file>

<file path=word/header1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8766DD" w14:textId="77777777" w:rsidR="009546F6" w:rsidRPr="00395622" w:rsidRDefault="007A0E5C" w:rsidP="009546F6">
    <w:pPr>
      <w:pStyle w:val="Kopfzeile"/>
    </w:pPr>
    <w:r w:rsidRPr="00395622">
      <w:t>Qualitätsindikatoren</w:t>
    </w:r>
    <w:r>
      <w:t xml:space="preserve"> und Kennzahlen </w:t>
    </w:r>
    <w:r w:rsidRPr="00395622">
      <w:t xml:space="preserve">mit Rechenregeln </w:t>
    </w:r>
    <w:r>
      <w:t>2018 nach QSKH-RL</w:t>
    </w:r>
  </w:p>
  <w:p w14:paraId="5881E35B" w14:textId="77777777" w:rsidR="009546F6" w:rsidRPr="00395622" w:rsidRDefault="007A0E5C" w:rsidP="009546F6">
    <w:pPr>
      <w:pStyle w:val="Kopfzeile"/>
    </w:pPr>
    <w:r>
      <w:t>09/6</w:t>
    </w:r>
    <w:r w:rsidRPr="00395622">
      <w:t xml:space="preserve"> - </w:t>
    </w:r>
    <w:r>
      <w:t>Implantierbare Defibrillatoren-Revision/-Systemwechsel/-Explantation</w:t>
    </w:r>
  </w:p>
  <w:p w14:paraId="09FC074F" w14:textId="77777777" w:rsidR="009546F6" w:rsidRDefault="007A0E5C">
    <w:pPr>
      <w:pStyle w:val="Kopfzeile"/>
    </w:pPr>
    <w:r>
      <w:t>52001: Prozedurassoziiertes Problem (Sonden- oder Taschenproblem) als Indikation zum Folgeeingriff</w:t>
    </w:r>
  </w:p>
</w:hdr>
</file>

<file path=word/header1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1521B6" w14:textId="77777777" w:rsidR="0063668E" w:rsidRDefault="003C6680">
    <w:pPr>
      <w:pStyle w:val="Kopfzeile"/>
    </w:pPr>
  </w:p>
</w:hdr>
</file>

<file path=word/header1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00B2C4" w14:textId="77777777" w:rsidR="00EF243C" w:rsidRDefault="003C6680">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6C2A1C" w14:textId="77777777" w:rsidR="00452CDA" w:rsidRDefault="00F26FC3" w:rsidP="0066631C">
    <w:pPr>
      <w:pStyle w:val="Kopfzeile"/>
    </w:pPr>
    <w:r>
      <w:t>Rechenregeln für das Erfassungsjahr</w:t>
    </w:r>
    <w:r w:rsidR="00907B99" w:rsidRPr="00395622">
      <w:t xml:space="preserve"> </w:t>
    </w:r>
    <w:r>
      <w:t>2019</w:t>
    </w:r>
    <w:r w:rsidR="00907B99">
      <w:t xml:space="preserve"> nach </w:t>
    </w:r>
    <w:r>
      <w:t>QSKH-RL</w:t>
    </w:r>
  </w:p>
  <w:p w14:paraId="269841B9" w14:textId="77777777" w:rsidR="00907B99" w:rsidRDefault="00907B99" w:rsidP="00907B99">
    <w:pPr>
      <w:pStyle w:val="Kopfzeile"/>
    </w:pPr>
    <w:r>
      <w:t>09/6 - Implantierbare Defibrillatoren-Revision/-Systemwechsel/-Explantation</w:t>
    </w:r>
  </w:p>
  <w:p w14:paraId="3A1E2FF9" w14:textId="4E421D1A" w:rsidR="00907B99" w:rsidRDefault="00907B99" w:rsidP="00907B99">
    <w:pPr>
      <w:pStyle w:val="Kopfzeile"/>
    </w:pPr>
    <w:r>
      <w:fldChar w:fldCharType="begin"/>
    </w:r>
    <w:r>
      <w:instrText xml:space="preserve"> STYLEREF  "Überschrift (Titelei)"</w:instrText>
    </w:r>
    <w:r>
      <w:fldChar w:fldCharType="separate"/>
    </w:r>
    <w:r w:rsidR="003C6680">
      <w:rPr>
        <w:noProof/>
      </w:rPr>
      <w:t>Inhaltsverzeichnis</w:t>
    </w:r>
    <w:r>
      <w:fldChar w:fldCharType="end"/>
    </w:r>
  </w:p>
</w:hdr>
</file>

<file path=word/header2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2D9892" w14:textId="77777777" w:rsidR="00D163B8" w:rsidRPr="00395622" w:rsidRDefault="007A0E5C" w:rsidP="00D163B8">
    <w:pPr>
      <w:pStyle w:val="Kopfzeile"/>
    </w:pPr>
    <w:r w:rsidRPr="00395622">
      <w:t>Qualitätsindikatoren</w:t>
    </w:r>
    <w:r>
      <w:t xml:space="preserve"> und Kennzahlen </w:t>
    </w:r>
    <w:r w:rsidRPr="00395622">
      <w:t xml:space="preserve">mit Rechenregeln </w:t>
    </w:r>
    <w:r>
      <w:t>2018 nach QSKH-RL</w:t>
    </w:r>
  </w:p>
  <w:p w14:paraId="5142F670" w14:textId="77777777" w:rsidR="00D163B8" w:rsidRPr="00395622" w:rsidRDefault="007A0E5C" w:rsidP="00D163B8">
    <w:pPr>
      <w:pStyle w:val="Kopfzeile"/>
    </w:pPr>
    <w:r>
      <w:t>09/6</w:t>
    </w:r>
    <w:r w:rsidRPr="00395622">
      <w:t xml:space="preserve"> - </w:t>
    </w:r>
    <w:r>
      <w:t>Implantierbare Defibrillatoren-Revision/-Systemwechsel/-Explantation</w:t>
    </w:r>
  </w:p>
  <w:p w14:paraId="10F4FD4F" w14:textId="77777777" w:rsidR="00D163B8" w:rsidRDefault="007A0E5C">
    <w:pPr>
      <w:pStyle w:val="Kopfzeile"/>
    </w:pPr>
    <w:r>
      <w:t>52001: Prozedurassoziiertes Problem (Sonden- oder Taschenproblem) als Indikation zum Folgeeingriff</w:t>
    </w:r>
  </w:p>
</w:hdr>
</file>

<file path=word/header2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D47EDE" w14:textId="77777777" w:rsidR="00EF243C" w:rsidRDefault="003C6680">
    <w:pPr>
      <w:pStyle w:val="Kopfzeile"/>
    </w:pPr>
  </w:p>
</w:hdr>
</file>

<file path=word/header2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15DB84" w14:textId="77777777" w:rsidR="00E547C8" w:rsidRDefault="003C6680">
    <w:pPr>
      <w:pStyle w:val="Kopfzeile"/>
    </w:pPr>
  </w:p>
</w:hdr>
</file>

<file path=word/header2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45331C" w14:textId="77777777" w:rsidR="00934892" w:rsidRPr="00395622" w:rsidRDefault="007A0E5C" w:rsidP="00934892">
    <w:pPr>
      <w:pStyle w:val="Kopfzeile"/>
    </w:pPr>
    <w:r w:rsidRPr="00395622">
      <w:t>Qualitätsindikatoren</w:t>
    </w:r>
    <w:r>
      <w:t xml:space="preserve"> und Kennzahlen </w:t>
    </w:r>
    <w:r w:rsidRPr="00395622">
      <w:t xml:space="preserve">mit Rechenregeln </w:t>
    </w:r>
    <w:r>
      <w:t>2018 nach QSKH-RL</w:t>
    </w:r>
  </w:p>
  <w:p w14:paraId="45C68812" w14:textId="77777777" w:rsidR="00934892" w:rsidRPr="00395622" w:rsidRDefault="007A0E5C" w:rsidP="00934892">
    <w:pPr>
      <w:pStyle w:val="Kopfzeile"/>
    </w:pPr>
    <w:r>
      <w:t>09/6</w:t>
    </w:r>
    <w:r w:rsidRPr="00395622">
      <w:t xml:space="preserve"> - </w:t>
    </w:r>
    <w:r>
      <w:t>Implantierbare Defibrillatoren-Revision/-Systemwechsel/-Explantation</w:t>
    </w:r>
  </w:p>
  <w:p w14:paraId="6C5EFEA4" w14:textId="77777777" w:rsidR="00341F5C" w:rsidRDefault="007A0E5C">
    <w:pPr>
      <w:pStyle w:val="Kopfzeile"/>
    </w:pPr>
    <w:r>
      <w:t>52001: Prozedurassoziiertes Problem (Sonden- oder Taschenproblem) als Indikation zum Folgeeingriff</w:t>
    </w:r>
  </w:p>
</w:hdr>
</file>

<file path=word/header2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C86240" w14:textId="77777777" w:rsidR="00E547C8" w:rsidRDefault="003C6680">
    <w:pPr>
      <w:pStyle w:val="Kopfzeile"/>
    </w:pPr>
  </w:p>
</w:hdr>
</file>

<file path=word/header2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FD2142" w14:textId="77777777" w:rsidR="0063668E" w:rsidRDefault="003C6680">
    <w:pPr>
      <w:pStyle w:val="Kopfzeile"/>
    </w:pPr>
  </w:p>
</w:hdr>
</file>

<file path=word/header2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2AA11D" w14:textId="77777777" w:rsidR="009546F6" w:rsidRPr="00395622" w:rsidRDefault="007A0E5C" w:rsidP="009546F6">
    <w:pPr>
      <w:pStyle w:val="Kopfzeile"/>
    </w:pPr>
    <w:r w:rsidRPr="00395622">
      <w:t>Qualitätsindikatoren</w:t>
    </w:r>
    <w:r>
      <w:t xml:space="preserve"> und Kennzahlen </w:t>
    </w:r>
    <w:r w:rsidRPr="00395622">
      <w:t xml:space="preserve">mit Rechenregeln </w:t>
    </w:r>
    <w:r>
      <w:t>2018 nach QSKH-RL</w:t>
    </w:r>
  </w:p>
  <w:p w14:paraId="2873A137" w14:textId="77777777" w:rsidR="009546F6" w:rsidRPr="00395622" w:rsidRDefault="007A0E5C" w:rsidP="009546F6">
    <w:pPr>
      <w:pStyle w:val="Kopfzeile"/>
    </w:pPr>
    <w:r>
      <w:t>09/6</w:t>
    </w:r>
    <w:r w:rsidRPr="00395622">
      <w:t xml:space="preserve"> - </w:t>
    </w:r>
    <w:r>
      <w:t>Implantierbare Defibrillatoren-Revision/-Systemwechsel/-Explantation</w:t>
    </w:r>
  </w:p>
  <w:p w14:paraId="76FC7FFD" w14:textId="77777777" w:rsidR="009546F6" w:rsidRDefault="007A0E5C">
    <w:pPr>
      <w:pStyle w:val="Kopfzeile"/>
    </w:pPr>
    <w:r>
      <w:t>52002: Infektion als Indikation zum Folgeeingriff</w:t>
    </w:r>
  </w:p>
</w:hdr>
</file>

<file path=word/header2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F985D1" w14:textId="77777777" w:rsidR="0063668E" w:rsidRDefault="003C6680">
    <w:pPr>
      <w:pStyle w:val="Kopfzeile"/>
    </w:pPr>
  </w:p>
</w:hdr>
</file>

<file path=word/header2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6D0343" w14:textId="77777777" w:rsidR="00EF243C" w:rsidRDefault="003C6680">
    <w:pPr>
      <w:pStyle w:val="Kopfzeile"/>
    </w:pPr>
  </w:p>
</w:hdr>
</file>

<file path=word/header2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64015F" w14:textId="77777777" w:rsidR="00D163B8" w:rsidRPr="00395622" w:rsidRDefault="007A0E5C" w:rsidP="00D163B8">
    <w:pPr>
      <w:pStyle w:val="Kopfzeile"/>
    </w:pPr>
    <w:r w:rsidRPr="00395622">
      <w:t>Qualitätsindikatoren</w:t>
    </w:r>
    <w:r>
      <w:t xml:space="preserve"> und Kennzahlen </w:t>
    </w:r>
    <w:r w:rsidRPr="00395622">
      <w:t xml:space="preserve">mit Rechenregeln </w:t>
    </w:r>
    <w:r>
      <w:t>2018 nach QSKH-RL</w:t>
    </w:r>
  </w:p>
  <w:p w14:paraId="49958CAD" w14:textId="77777777" w:rsidR="00D163B8" w:rsidRPr="00395622" w:rsidRDefault="007A0E5C" w:rsidP="00D163B8">
    <w:pPr>
      <w:pStyle w:val="Kopfzeile"/>
    </w:pPr>
    <w:r>
      <w:t>09/6</w:t>
    </w:r>
    <w:r w:rsidRPr="00395622">
      <w:t xml:space="preserve"> - </w:t>
    </w:r>
    <w:r>
      <w:t>Implantierbare Defibrillatoren-Revision/-Systemwechsel/-Explantation</w:t>
    </w:r>
  </w:p>
  <w:p w14:paraId="0942A9A9" w14:textId="77777777" w:rsidR="00D163B8" w:rsidRDefault="007A0E5C">
    <w:pPr>
      <w:pStyle w:val="Kopfzeile"/>
    </w:pPr>
    <w:r>
      <w:t>52002: Infektion als Indikation zum Folgeeingriff</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F6B943" w14:textId="77777777" w:rsidR="0066631C" w:rsidRDefault="0066631C">
    <w:pPr>
      <w:pStyle w:val="Kopfzeile"/>
    </w:pPr>
  </w:p>
</w:hdr>
</file>

<file path=word/header3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7DB9CC" w14:textId="77777777" w:rsidR="00EF243C" w:rsidRDefault="003C6680">
    <w:pPr>
      <w:pStyle w:val="Kopfzeile"/>
    </w:pPr>
  </w:p>
</w:hdr>
</file>

<file path=word/header3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D374A5" w14:textId="77777777" w:rsidR="00283E15" w:rsidRDefault="003C6680">
    <w:pPr>
      <w:pStyle w:val="Kopfzeile"/>
    </w:pPr>
  </w:p>
</w:hdr>
</file>

<file path=word/header3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EEC09D" w14:textId="77777777" w:rsidR="00564AC5" w:rsidRDefault="00BC57C2" w:rsidP="00564AC5">
    <w:pPr>
      <w:pStyle w:val="Kopfzeile"/>
      <w:tabs>
        <w:tab w:val="left" w:pos="708"/>
      </w:tabs>
    </w:pPr>
    <w:r>
      <w:t>Rechenregeln für das Erfassungsjahr 2019 nach QSKH-RL</w:t>
    </w:r>
  </w:p>
  <w:p w14:paraId="296039FA" w14:textId="77777777" w:rsidR="00564AC5" w:rsidRDefault="00BC57C2" w:rsidP="00564AC5">
    <w:pPr>
      <w:pStyle w:val="Kopfzeile"/>
    </w:pPr>
    <w:r>
      <w:t>09/6 - Implantierbare Defibrillatoren-Revision/-Systemwechsel/-Explantation</w:t>
    </w:r>
  </w:p>
  <w:p w14:paraId="6B9CF7DF" w14:textId="77777777" w:rsidR="00F31203" w:rsidRDefault="00BC57C2" w:rsidP="00564AC5">
    <w:pPr>
      <w:pStyle w:val="Kopfzeile"/>
      <w:tabs>
        <w:tab w:val="left" w:pos="3368"/>
      </w:tabs>
    </w:pPr>
    <w:r>
      <w:t>Einleitung</w:t>
    </w:r>
  </w:p>
</w:hdr>
</file>

<file path=word/header3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32C844" w14:textId="77777777" w:rsidR="00283E15" w:rsidRDefault="003C6680">
    <w:pPr>
      <w:pStyle w:val="Kopfzeile"/>
    </w:pPr>
  </w:p>
</w:hdr>
</file>

<file path=word/header3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E9F16E" w14:textId="77777777" w:rsidR="0063668E" w:rsidRDefault="003C6680">
    <w:pPr>
      <w:pStyle w:val="Kopfzeile"/>
    </w:pPr>
  </w:p>
</w:hdr>
</file>

<file path=word/header3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E0D80C" w14:textId="77777777" w:rsidR="009546F6" w:rsidRPr="00395622" w:rsidRDefault="00BC57C2" w:rsidP="009546F6">
    <w:pPr>
      <w:pStyle w:val="Kopfzeile"/>
    </w:pPr>
    <w:r>
      <w:t>Rechenregeln für das Erfassungsjahr</w:t>
    </w:r>
    <w:r w:rsidRPr="00395622">
      <w:t xml:space="preserve"> </w:t>
    </w:r>
    <w:r>
      <w:t>2019 nach QSKH-RL</w:t>
    </w:r>
  </w:p>
  <w:p w14:paraId="60CD058C" w14:textId="77777777" w:rsidR="009546F6" w:rsidRPr="00395622" w:rsidRDefault="00BC57C2" w:rsidP="009546F6">
    <w:pPr>
      <w:pStyle w:val="Kopfzeile"/>
    </w:pPr>
    <w:r>
      <w:t>09/6</w:t>
    </w:r>
    <w:r w:rsidRPr="00395622">
      <w:t xml:space="preserve"> - </w:t>
    </w:r>
    <w:r>
      <w:t>Implantierbare Defibrillatoren-Revision/-Systemwechsel/-Explantation</w:t>
    </w:r>
  </w:p>
  <w:p w14:paraId="345AA6C0" w14:textId="77777777" w:rsidR="009546F6" w:rsidRDefault="00BC57C2">
    <w:pPr>
      <w:pStyle w:val="Kopfzeile"/>
    </w:pPr>
    <w:r>
      <w:t>Gruppe: Peri- bzw. postoperative Komplikationen während des stationären Aufenthalts</w:t>
    </w:r>
  </w:p>
</w:hdr>
</file>

<file path=word/header3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7028E3" w14:textId="77777777" w:rsidR="0063668E" w:rsidRDefault="003C6680">
    <w:pPr>
      <w:pStyle w:val="Kopfzeile"/>
    </w:pPr>
  </w:p>
</w:hdr>
</file>

<file path=word/header3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7D589E" w14:textId="77777777" w:rsidR="00EF243C" w:rsidRDefault="003C6680">
    <w:pPr>
      <w:pStyle w:val="Kopfzeile"/>
    </w:pPr>
  </w:p>
</w:hdr>
</file>

<file path=word/header3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39E826" w14:textId="77777777" w:rsidR="00D163B8" w:rsidRPr="00395622" w:rsidRDefault="00BC57C2" w:rsidP="00D163B8">
    <w:pPr>
      <w:pStyle w:val="Kopfzeile"/>
    </w:pPr>
    <w:r>
      <w:t>Rechenregeln für das Erfassungsjahr</w:t>
    </w:r>
    <w:r w:rsidRPr="00395622">
      <w:t xml:space="preserve"> </w:t>
    </w:r>
    <w:r>
      <w:t>2019 nach QSKH-RL</w:t>
    </w:r>
  </w:p>
  <w:p w14:paraId="1D8BD8AB" w14:textId="77777777" w:rsidR="00D163B8" w:rsidRPr="00395622" w:rsidRDefault="00BC57C2" w:rsidP="00D163B8">
    <w:pPr>
      <w:pStyle w:val="Kopfzeile"/>
    </w:pPr>
    <w:r>
      <w:t>09/6</w:t>
    </w:r>
    <w:r w:rsidRPr="00395622">
      <w:t xml:space="preserve"> - </w:t>
    </w:r>
    <w:r>
      <w:t>Implantierbare Defibrillatoren-Revision/-Systemwechsel/-Explantation</w:t>
    </w:r>
  </w:p>
  <w:p w14:paraId="1903C9F3" w14:textId="77777777" w:rsidR="00D163B8" w:rsidRDefault="00BC57C2">
    <w:pPr>
      <w:pStyle w:val="Kopfzeile"/>
    </w:pPr>
    <w:r>
      <w:t>151800: Nicht sondenbedingte Komplikationen (inkl. Wundinfektionen)</w:t>
    </w:r>
  </w:p>
</w:hdr>
</file>

<file path=word/header3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5596A9" w14:textId="77777777" w:rsidR="00EF243C" w:rsidRDefault="003C6680">
    <w:pPr>
      <w:pStyle w:val="Kopfzeile"/>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F639C9" w14:textId="77777777" w:rsidR="00283E15" w:rsidRDefault="003C6680">
    <w:pPr>
      <w:pStyle w:val="Kopfzeile"/>
    </w:pPr>
  </w:p>
</w:hdr>
</file>

<file path=word/header4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48A45C" w14:textId="77777777" w:rsidR="00EF243C" w:rsidRDefault="003C6680">
    <w:pPr>
      <w:pStyle w:val="Kopfzeile"/>
    </w:pPr>
  </w:p>
</w:hdr>
</file>

<file path=word/header4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93AEA9" w14:textId="77777777" w:rsidR="00D163B8" w:rsidRPr="00395622" w:rsidRDefault="00BC57C2" w:rsidP="00D163B8">
    <w:pPr>
      <w:pStyle w:val="Kopfzeile"/>
    </w:pPr>
    <w:r>
      <w:t>Rechenregeln für das Erfassungsjahr</w:t>
    </w:r>
    <w:r w:rsidRPr="00395622">
      <w:t xml:space="preserve"> </w:t>
    </w:r>
    <w:r>
      <w:t>2019 nach QSKH-RL</w:t>
    </w:r>
  </w:p>
  <w:p w14:paraId="32A0755E" w14:textId="77777777" w:rsidR="00D163B8" w:rsidRPr="00395622" w:rsidRDefault="00BC57C2" w:rsidP="00D163B8">
    <w:pPr>
      <w:pStyle w:val="Kopfzeile"/>
    </w:pPr>
    <w:r>
      <w:t>09/6</w:t>
    </w:r>
    <w:r w:rsidRPr="00395622">
      <w:t xml:space="preserve"> - </w:t>
    </w:r>
    <w:r>
      <w:t>Implantierbare Defibrillatoren-Revision/-Systemwechsel/-Explantation</w:t>
    </w:r>
  </w:p>
  <w:p w14:paraId="50C3673F" w14:textId="77777777" w:rsidR="00D163B8" w:rsidRDefault="00BC57C2">
    <w:pPr>
      <w:pStyle w:val="Kopfzeile"/>
    </w:pPr>
    <w:r>
      <w:t>52324: Dislokation oder Dysfunktion revidierter bzw. neu implantierter Sonden</w:t>
    </w:r>
  </w:p>
</w:hdr>
</file>

<file path=word/header4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EA5D14" w14:textId="77777777" w:rsidR="00EF243C" w:rsidRDefault="003C6680">
    <w:pPr>
      <w:pStyle w:val="Kopfzeile"/>
    </w:pPr>
  </w:p>
</w:hdr>
</file>

<file path=word/header4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4143CE" w14:textId="77777777" w:rsidR="00E547C8" w:rsidRDefault="003C6680">
    <w:pPr>
      <w:pStyle w:val="Kopfzeile"/>
    </w:pPr>
  </w:p>
</w:hdr>
</file>

<file path=word/header4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8000D7" w14:textId="77777777" w:rsidR="00934892" w:rsidRPr="00395622" w:rsidRDefault="00BC57C2" w:rsidP="00934892">
    <w:pPr>
      <w:pStyle w:val="Kopfzeile"/>
    </w:pPr>
    <w:r>
      <w:t>Rechenregeln für das Erfassungsjahr</w:t>
    </w:r>
    <w:r w:rsidRPr="00395622">
      <w:t xml:space="preserve"> </w:t>
    </w:r>
    <w:r>
      <w:t>2019 nach QSKH-RL</w:t>
    </w:r>
  </w:p>
  <w:p w14:paraId="0DACF09B" w14:textId="77777777" w:rsidR="00934892" w:rsidRPr="00395622" w:rsidRDefault="00BC57C2" w:rsidP="00934892">
    <w:pPr>
      <w:pStyle w:val="Kopfzeile"/>
    </w:pPr>
    <w:r>
      <w:t>09/6</w:t>
    </w:r>
    <w:r w:rsidRPr="00395622">
      <w:t xml:space="preserve"> - </w:t>
    </w:r>
    <w:r>
      <w:t>Implantierbare Defibrillatoren-Revision/-Systemwechsel/-Explantation</w:t>
    </w:r>
  </w:p>
  <w:p w14:paraId="3E971C23" w14:textId="77777777" w:rsidR="00341F5C" w:rsidRDefault="00BC57C2">
    <w:pPr>
      <w:pStyle w:val="Kopfzeile"/>
    </w:pPr>
    <w:r>
      <w:t>Peri- bzw. postoperative Komplikationen während des stationären Aufenthalts</w:t>
    </w:r>
  </w:p>
</w:hdr>
</file>

<file path=word/header4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6CBD7B" w14:textId="77777777" w:rsidR="00E547C8" w:rsidRDefault="003C6680">
    <w:pPr>
      <w:pStyle w:val="Kopfzeile"/>
    </w:pPr>
  </w:p>
</w:hdr>
</file>

<file path=word/header4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D2A724" w14:textId="77777777" w:rsidR="0063668E" w:rsidRDefault="003C6680">
    <w:pPr>
      <w:pStyle w:val="Kopfzeile"/>
    </w:pPr>
  </w:p>
</w:hdr>
</file>

<file path=word/header4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EDA913" w14:textId="77777777" w:rsidR="009546F6" w:rsidRPr="00395622" w:rsidRDefault="00BC57C2" w:rsidP="009546F6">
    <w:pPr>
      <w:pStyle w:val="Kopfzeile"/>
    </w:pPr>
    <w:r>
      <w:t>Rechenregeln für das Erfassungsjahr</w:t>
    </w:r>
    <w:r w:rsidRPr="00395622">
      <w:t xml:space="preserve"> </w:t>
    </w:r>
    <w:r>
      <w:t>2019 nach QSKH-RL</w:t>
    </w:r>
  </w:p>
  <w:p w14:paraId="517C2BBF" w14:textId="77777777" w:rsidR="009546F6" w:rsidRPr="00395622" w:rsidRDefault="00BC57C2" w:rsidP="009546F6">
    <w:pPr>
      <w:pStyle w:val="Kopfzeile"/>
    </w:pPr>
    <w:r>
      <w:t>09/6</w:t>
    </w:r>
    <w:r w:rsidRPr="00395622">
      <w:t xml:space="preserve"> - </w:t>
    </w:r>
    <w:r>
      <w:t>Implantierbare Defibrillatoren-Revision/-Systemwechsel/-Explantation</w:t>
    </w:r>
  </w:p>
  <w:p w14:paraId="23A72351" w14:textId="77777777" w:rsidR="009546F6" w:rsidRDefault="00BC57C2">
    <w:pPr>
      <w:pStyle w:val="Kopfzeile"/>
    </w:pPr>
    <w:r>
      <w:t>51196: Verhältnis der beobachteten zur erwarteten Rate (O/E) an Todesfällen</w:t>
    </w:r>
  </w:p>
</w:hdr>
</file>

<file path=word/header4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F49CC5" w14:textId="77777777" w:rsidR="0063668E" w:rsidRDefault="003C6680">
    <w:pPr>
      <w:pStyle w:val="Kopfzeile"/>
    </w:pPr>
  </w:p>
</w:hdr>
</file>

<file path=word/header4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4ABD8A" w14:textId="77777777" w:rsidR="00EF243C" w:rsidRDefault="003C6680">
    <w:pPr>
      <w:pStyle w:val="Kopfzeile"/>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8C4A6E" w14:textId="77777777" w:rsidR="00564AC5" w:rsidRDefault="007A0E5C" w:rsidP="00564AC5">
    <w:pPr>
      <w:pStyle w:val="Kopfzeile"/>
      <w:tabs>
        <w:tab w:val="left" w:pos="708"/>
      </w:tabs>
    </w:pPr>
    <w:r>
      <w:t>Qualitätsindikatoren und Kennzahlen mit Rechenregeln 2018 nach QSKH-RL</w:t>
    </w:r>
  </w:p>
  <w:p w14:paraId="72101448" w14:textId="77777777" w:rsidR="00564AC5" w:rsidRDefault="007A0E5C" w:rsidP="00564AC5">
    <w:pPr>
      <w:pStyle w:val="Kopfzeile"/>
    </w:pPr>
    <w:r>
      <w:t>09/6 - Implantierbare Defibrillatoren-Revision/-Systemwechsel/-Explantation</w:t>
    </w:r>
  </w:p>
  <w:p w14:paraId="6DE70271" w14:textId="77777777" w:rsidR="00F31203" w:rsidRDefault="007A0E5C" w:rsidP="00564AC5">
    <w:pPr>
      <w:pStyle w:val="Kopfzeile"/>
      <w:tabs>
        <w:tab w:val="left" w:pos="3368"/>
      </w:tabs>
    </w:pPr>
    <w:r>
      <w:t>Einleitung</w:t>
    </w:r>
  </w:p>
</w:hdr>
</file>

<file path=word/header5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FEBE90" w14:textId="77777777" w:rsidR="00D163B8" w:rsidRPr="00395622" w:rsidRDefault="00BC57C2" w:rsidP="00D163B8">
    <w:pPr>
      <w:pStyle w:val="Kopfzeile"/>
    </w:pPr>
    <w:r>
      <w:t>Rechenregeln für das Erfassungsjahr</w:t>
    </w:r>
    <w:r w:rsidRPr="00395622">
      <w:t xml:space="preserve"> </w:t>
    </w:r>
    <w:r>
      <w:t>2019 nach QSKH-RL</w:t>
    </w:r>
  </w:p>
  <w:p w14:paraId="4DE15FFF" w14:textId="77777777" w:rsidR="00D163B8" w:rsidRPr="00395622" w:rsidRDefault="00BC57C2" w:rsidP="00D163B8">
    <w:pPr>
      <w:pStyle w:val="Kopfzeile"/>
    </w:pPr>
    <w:r>
      <w:t>09/6</w:t>
    </w:r>
    <w:r w:rsidRPr="00395622">
      <w:t xml:space="preserve"> - </w:t>
    </w:r>
    <w:r>
      <w:t>Implantierbare Defibrillatoren-Revision/-Systemwechsel/-Explantation</w:t>
    </w:r>
  </w:p>
  <w:p w14:paraId="5A2C90A1" w14:textId="77777777" w:rsidR="00D163B8" w:rsidRDefault="00BC57C2">
    <w:pPr>
      <w:pStyle w:val="Kopfzeile"/>
    </w:pPr>
    <w:r>
      <w:t>51196: Verhältnis der beobachteten zur erwarteten Rate (O/E) an Todesfällen</w:t>
    </w:r>
  </w:p>
</w:hdr>
</file>

<file path=word/header5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9A597E" w14:textId="77777777" w:rsidR="00EF243C" w:rsidRDefault="003C6680">
    <w:pPr>
      <w:pStyle w:val="Kopfzeile"/>
    </w:pPr>
  </w:p>
</w:hdr>
</file>

<file path=word/header5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C90CA3" w14:textId="77777777" w:rsidR="00E547C8" w:rsidRDefault="003C6680">
    <w:pPr>
      <w:pStyle w:val="Kopfzeile"/>
    </w:pPr>
  </w:p>
</w:hdr>
</file>

<file path=word/header5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0A2603" w14:textId="77777777" w:rsidR="00934892" w:rsidRPr="00395622" w:rsidRDefault="00BC57C2" w:rsidP="00934892">
    <w:pPr>
      <w:pStyle w:val="Kopfzeile"/>
    </w:pPr>
    <w:r>
      <w:t>Rechenregeln für das Erfassungsjahr</w:t>
    </w:r>
    <w:r w:rsidRPr="00395622">
      <w:t xml:space="preserve"> </w:t>
    </w:r>
    <w:r>
      <w:t>2019 nach QSKH-RL</w:t>
    </w:r>
  </w:p>
  <w:p w14:paraId="79610259" w14:textId="77777777" w:rsidR="00934892" w:rsidRPr="00395622" w:rsidRDefault="00BC57C2" w:rsidP="00934892">
    <w:pPr>
      <w:pStyle w:val="Kopfzeile"/>
    </w:pPr>
    <w:r>
      <w:t>09/6</w:t>
    </w:r>
    <w:r w:rsidRPr="00395622">
      <w:t xml:space="preserve"> - </w:t>
    </w:r>
    <w:r>
      <w:t>Implantierbare Defibrillatoren-Revision/-Systemwechsel/-Explantation</w:t>
    </w:r>
  </w:p>
  <w:p w14:paraId="19A4188E" w14:textId="77777777" w:rsidR="00341F5C" w:rsidRDefault="00BC57C2">
    <w:pPr>
      <w:pStyle w:val="Kopfzeile"/>
    </w:pPr>
    <w:r>
      <w:t>51196: Verhältnis der beobachteten zur erwarteten Rate (O/E) an Todesfällen</w:t>
    </w:r>
  </w:p>
</w:hdr>
</file>

<file path=word/header5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EDCBF7" w14:textId="77777777" w:rsidR="00E547C8" w:rsidRDefault="003C6680">
    <w:pPr>
      <w:pStyle w:val="Kopfzeile"/>
    </w:pPr>
  </w:p>
</w:hdr>
</file>

<file path=word/header5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BE8B0B" w14:textId="77777777" w:rsidR="00234A70" w:rsidRDefault="003C6680">
    <w:pPr>
      <w:pStyle w:val="Kopfzeile"/>
    </w:pPr>
  </w:p>
</w:hdr>
</file>

<file path=word/header5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464348" w14:textId="77777777" w:rsidR="00130B47" w:rsidRPr="00395622" w:rsidRDefault="00BC57C2" w:rsidP="00130B47">
    <w:pPr>
      <w:pStyle w:val="Kopfzeile"/>
    </w:pPr>
    <w:r>
      <w:t>Rechenregeln für das Erfassungsjahr</w:t>
    </w:r>
    <w:r w:rsidRPr="00395622">
      <w:t xml:space="preserve"> </w:t>
    </w:r>
    <w:r>
      <w:t>2019 nach QSKH-RL</w:t>
    </w:r>
  </w:p>
  <w:p w14:paraId="628FE6C3" w14:textId="77777777" w:rsidR="00130B47" w:rsidRPr="00395622" w:rsidRDefault="00BC57C2" w:rsidP="00130B47">
    <w:pPr>
      <w:pStyle w:val="Kopfzeile"/>
    </w:pPr>
    <w:r>
      <w:t>09/6</w:t>
    </w:r>
    <w:r w:rsidRPr="00395622">
      <w:t xml:space="preserve"> - </w:t>
    </w:r>
    <w:r>
      <w:t>Implantierbare Defibrillatoren-Revision/-Systemwechsel/-Explantation</w:t>
    </w:r>
  </w:p>
  <w:p w14:paraId="4594BD3A" w14:textId="77777777" w:rsidR="00257C02" w:rsidRDefault="00BC57C2">
    <w:pPr>
      <w:pStyle w:val="Kopfzeile"/>
    </w:pPr>
    <w:r>
      <w:t>Anhang I: Schlüssel (Spezifikation)</w:t>
    </w:r>
  </w:p>
</w:hdr>
</file>

<file path=word/header5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C4B47F" w14:textId="77777777" w:rsidR="00234A70" w:rsidRDefault="003C6680">
    <w:pPr>
      <w:pStyle w:val="Kopfzeile"/>
    </w:pPr>
  </w:p>
</w:hdr>
</file>

<file path=word/header5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F92D64" w14:textId="77777777" w:rsidR="00234A70" w:rsidRDefault="003C6680">
    <w:pPr>
      <w:pStyle w:val="Kopfzeile"/>
    </w:pPr>
  </w:p>
</w:hdr>
</file>

<file path=word/header5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BD62B5" w14:textId="77777777" w:rsidR="00130B47" w:rsidRPr="00395622" w:rsidRDefault="00BC57C2" w:rsidP="00130B47">
    <w:pPr>
      <w:pStyle w:val="Kopfzeile"/>
    </w:pPr>
    <w:r>
      <w:t>Rechenregeln für das Erfassungsjahr</w:t>
    </w:r>
    <w:r w:rsidRPr="00395622">
      <w:t xml:space="preserve"> </w:t>
    </w:r>
    <w:r>
      <w:t>2019 nach QSKH-RL</w:t>
    </w:r>
  </w:p>
  <w:p w14:paraId="2E809F22" w14:textId="77777777" w:rsidR="00130B47" w:rsidRPr="00395622" w:rsidRDefault="00BC57C2" w:rsidP="00130B47">
    <w:pPr>
      <w:pStyle w:val="Kopfzeile"/>
    </w:pPr>
    <w:r>
      <w:t>09/6</w:t>
    </w:r>
    <w:r w:rsidRPr="00395622">
      <w:t xml:space="preserve"> - </w:t>
    </w:r>
    <w:r>
      <w:t>Implantierbare Defibrillatoren-Revision/-Systemwechsel/-Explantation</w:t>
    </w:r>
  </w:p>
  <w:p w14:paraId="1765ABFA" w14:textId="77777777" w:rsidR="00257C02" w:rsidRDefault="00BC57C2">
    <w:pPr>
      <w:pStyle w:val="Kopfzeile"/>
    </w:pPr>
    <w:r>
      <w:t>Anhang I: Schlüssel (Spezifikation)</w:t>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97AE09" w14:textId="77777777" w:rsidR="00283E15" w:rsidRDefault="003C6680">
    <w:pPr>
      <w:pStyle w:val="Kopfzeile"/>
    </w:pPr>
  </w:p>
</w:hdr>
</file>

<file path=word/header6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BCA0ED" w14:textId="77777777" w:rsidR="00234A70" w:rsidRDefault="003C6680">
    <w:pPr>
      <w:pStyle w:val="Kopfzeile"/>
    </w:pPr>
  </w:p>
</w:hdr>
</file>

<file path=word/header6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D91B55" w14:textId="77777777" w:rsidR="00234A70" w:rsidRDefault="003C6680">
    <w:pPr>
      <w:pStyle w:val="Kopfzeile"/>
    </w:pPr>
  </w:p>
</w:hdr>
</file>

<file path=word/header6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DAA178" w14:textId="77777777" w:rsidR="00130B47" w:rsidRPr="00395622" w:rsidRDefault="00BC57C2" w:rsidP="00130B47">
    <w:pPr>
      <w:pStyle w:val="Kopfzeile"/>
    </w:pPr>
    <w:r>
      <w:t>Rechenregeln für das Erfassungsjahr</w:t>
    </w:r>
    <w:r w:rsidRPr="00395622">
      <w:t xml:space="preserve"> </w:t>
    </w:r>
    <w:r>
      <w:t>2019 nach QSKH-RL</w:t>
    </w:r>
  </w:p>
  <w:p w14:paraId="78715F64" w14:textId="77777777" w:rsidR="00130B47" w:rsidRPr="00395622" w:rsidRDefault="00BC57C2" w:rsidP="00130B47">
    <w:pPr>
      <w:pStyle w:val="Kopfzeile"/>
    </w:pPr>
    <w:r>
      <w:t>09/6</w:t>
    </w:r>
    <w:r w:rsidRPr="00395622">
      <w:t xml:space="preserve"> - </w:t>
    </w:r>
    <w:r>
      <w:t>Implantierbare Defibrillatoren-Revision/-Systemwechsel/-Explantation</w:t>
    </w:r>
  </w:p>
  <w:p w14:paraId="306587A0" w14:textId="77777777" w:rsidR="00257C02" w:rsidRDefault="00BC57C2">
    <w:pPr>
      <w:pStyle w:val="Kopfzeile"/>
    </w:pPr>
    <w:r>
      <w:t>Anhang I: Schlüssel (Spezifikation)</w:t>
    </w:r>
  </w:p>
</w:hdr>
</file>

<file path=word/header6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2A501E" w14:textId="77777777" w:rsidR="00234A70" w:rsidRDefault="003C6680">
    <w:pPr>
      <w:pStyle w:val="Kopfzeile"/>
    </w:pPr>
  </w:p>
</w:hdr>
</file>

<file path=word/header6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30AB2A" w14:textId="77777777" w:rsidR="00652525" w:rsidRDefault="003C6680">
    <w:pPr>
      <w:pStyle w:val="Kopfzeile"/>
    </w:pPr>
  </w:p>
</w:hdr>
</file>

<file path=word/header6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F5E769" w14:textId="77777777" w:rsidR="00130B47" w:rsidRPr="00395622" w:rsidRDefault="00BC57C2" w:rsidP="00130B47">
    <w:pPr>
      <w:pStyle w:val="Kopfzeile"/>
    </w:pPr>
    <w:r>
      <w:t>Rechenregeln für das Erfassungsjahr</w:t>
    </w:r>
    <w:r w:rsidRPr="00395622">
      <w:t xml:space="preserve"> </w:t>
    </w:r>
    <w:r>
      <w:t>2019 nach QSKH-RL</w:t>
    </w:r>
  </w:p>
  <w:p w14:paraId="69BB9EF4" w14:textId="77777777" w:rsidR="00130B47" w:rsidRPr="00395622" w:rsidRDefault="00BC57C2" w:rsidP="00130B47">
    <w:pPr>
      <w:pStyle w:val="Kopfzeile"/>
    </w:pPr>
    <w:r>
      <w:t>09/6</w:t>
    </w:r>
    <w:r w:rsidRPr="00395622">
      <w:t xml:space="preserve"> - </w:t>
    </w:r>
    <w:r>
      <w:t>Implantierbare Defibrillatoren-Revision/-Systemwechsel/-Explantation</w:t>
    </w:r>
  </w:p>
  <w:p w14:paraId="5DCDE190" w14:textId="77777777" w:rsidR="00257C02" w:rsidRDefault="00BC57C2">
    <w:pPr>
      <w:pStyle w:val="Kopfzeile"/>
    </w:pPr>
    <w:r>
      <w:t>Anhang II: Listen</w:t>
    </w:r>
  </w:p>
</w:hdr>
</file>

<file path=word/header6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B55759" w14:textId="77777777" w:rsidR="00652525" w:rsidRDefault="003C6680">
    <w:pPr>
      <w:pStyle w:val="Kopfzeile"/>
    </w:pPr>
  </w:p>
</w:hdr>
</file>

<file path=word/header6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D3E2CF" w14:textId="77777777" w:rsidR="003911F9" w:rsidRDefault="003C6680">
    <w:pPr>
      <w:pStyle w:val="Kopfzeile"/>
    </w:pPr>
  </w:p>
</w:hdr>
</file>

<file path=word/header6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F0989D" w14:textId="77777777" w:rsidR="003911F9" w:rsidRPr="00395622" w:rsidRDefault="00BC57C2" w:rsidP="003911F9">
    <w:pPr>
      <w:pStyle w:val="Kopfzeile"/>
    </w:pPr>
    <w:r>
      <w:t>Rechenregeln für das Erfassungsjahr</w:t>
    </w:r>
    <w:r w:rsidRPr="00395622">
      <w:t xml:space="preserve"> </w:t>
    </w:r>
    <w:r>
      <w:t>2019 nach QSKH-RL</w:t>
    </w:r>
  </w:p>
  <w:p w14:paraId="771B9041" w14:textId="77777777" w:rsidR="003911F9" w:rsidRPr="00395622" w:rsidRDefault="00BC57C2" w:rsidP="003911F9">
    <w:pPr>
      <w:pStyle w:val="Kopfzeile"/>
    </w:pPr>
    <w:r>
      <w:t>09/6</w:t>
    </w:r>
    <w:r w:rsidRPr="00395622">
      <w:t xml:space="preserve"> - </w:t>
    </w:r>
    <w:r>
      <w:t>Implantierbare Defibrillatoren-Revision/-Systemwechsel/-Explantation</w:t>
    </w:r>
  </w:p>
  <w:p w14:paraId="777A09EB" w14:textId="77777777" w:rsidR="00CF528F" w:rsidRDefault="00BC57C2" w:rsidP="00CF528F">
    <w:pPr>
      <w:pStyle w:val="Kopfzeile"/>
      <w:tabs>
        <w:tab w:val="left" w:pos="1941"/>
      </w:tabs>
    </w:pPr>
    <w:r>
      <w:t>Anhang III: Vorberechnungen</w:t>
    </w:r>
  </w:p>
</w:hdr>
</file>

<file path=word/header6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6023C6" w14:textId="77777777" w:rsidR="003911F9" w:rsidRDefault="003C6680">
    <w:pPr>
      <w:pStyle w:val="Kopfzeile"/>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B4DAA3" w14:textId="77777777" w:rsidR="0063668E" w:rsidRDefault="003C6680">
    <w:pPr>
      <w:pStyle w:val="Kopfzeile"/>
    </w:pPr>
  </w:p>
</w:hdr>
</file>

<file path=word/header7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19396B" w14:textId="77777777" w:rsidR="002C1712" w:rsidRDefault="003C6680">
    <w:pPr>
      <w:pStyle w:val="Kopfzeile"/>
    </w:pPr>
  </w:p>
</w:hdr>
</file>

<file path=word/header7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0D151B" w14:textId="77777777" w:rsidR="00491DF3" w:rsidRPr="00395622" w:rsidRDefault="00BC57C2" w:rsidP="00491DF3">
    <w:pPr>
      <w:pStyle w:val="Kopfzeile"/>
    </w:pPr>
    <w:r>
      <w:t>Rechenregeln für das Erfassungsjahr 2019 nach QSKH-RL</w:t>
    </w:r>
  </w:p>
  <w:p w14:paraId="06EFB136" w14:textId="77777777" w:rsidR="00491DF3" w:rsidRPr="00395622" w:rsidRDefault="00BC57C2" w:rsidP="00491DF3">
    <w:pPr>
      <w:pStyle w:val="Kopfzeile"/>
    </w:pPr>
    <w:r>
      <w:t>09/6</w:t>
    </w:r>
    <w:r w:rsidRPr="00395622">
      <w:t xml:space="preserve"> - </w:t>
    </w:r>
    <w:r>
      <w:t>Implantierbare Defibrillatoren-Revision/-Systemwechsel/-Explantation</w:t>
    </w:r>
  </w:p>
  <w:p w14:paraId="346E1698" w14:textId="77777777" w:rsidR="00FB337D" w:rsidRDefault="00BC57C2" w:rsidP="003050C2">
    <w:pPr>
      <w:pStyle w:val="Kopfzeile"/>
      <w:tabs>
        <w:tab w:val="left" w:pos="1941"/>
      </w:tabs>
    </w:pPr>
    <w:r>
      <w:t>Anhang IV: Funktionen</w:t>
    </w:r>
  </w:p>
</w:hdr>
</file>

<file path=word/header7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4C2FB4" w14:textId="77777777" w:rsidR="002C1712" w:rsidRDefault="003C6680">
    <w:pPr>
      <w:pStyle w:val="Kopfzeile"/>
    </w:pPr>
  </w:p>
</w:hdr>
</file>

<file path=word/header7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8F4DF7" w14:textId="77777777" w:rsidR="00271AF2" w:rsidRDefault="003C6680">
    <w:pPr>
      <w:pStyle w:val="Kopfzeile"/>
    </w:pPr>
  </w:p>
</w:hdr>
</file>

<file path=word/header7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C491C3" w14:textId="77777777" w:rsidR="00130B47" w:rsidRPr="00395622" w:rsidRDefault="00BC57C2" w:rsidP="00130B47">
    <w:pPr>
      <w:pStyle w:val="Kopfzeile"/>
    </w:pPr>
    <w:r>
      <w:t>Rechenregeln für das Erfassungsjahr</w:t>
    </w:r>
    <w:r w:rsidRPr="00395622">
      <w:t xml:space="preserve"> </w:t>
    </w:r>
    <w:r>
      <w:t>2019 nach QSKH-RL</w:t>
    </w:r>
  </w:p>
  <w:p w14:paraId="5A18C080" w14:textId="77777777" w:rsidR="00130B47" w:rsidRPr="00395622" w:rsidRDefault="00BC57C2" w:rsidP="00130B47">
    <w:pPr>
      <w:pStyle w:val="Kopfzeile"/>
    </w:pPr>
    <w:r>
      <w:t>09/6</w:t>
    </w:r>
    <w:r w:rsidRPr="00395622">
      <w:t xml:space="preserve"> - </w:t>
    </w:r>
    <w:r>
      <w:t>Implantierbare Defibrillatoren-Revision/-Systemwechsel/-Explantation</w:t>
    </w:r>
  </w:p>
  <w:p w14:paraId="029DE677" w14:textId="77777777" w:rsidR="00257C02" w:rsidRDefault="00BC57C2" w:rsidP="00505667">
    <w:pPr>
      <w:pStyle w:val="Kopfzeile"/>
    </w:pPr>
    <w:r w:rsidRPr="00505667">
      <w:t>Anhang V: Historie der Qualitätsindikatoren</w:t>
    </w:r>
  </w:p>
</w:hdr>
</file>

<file path=word/header7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4F3515" w14:textId="77777777" w:rsidR="00271AF2" w:rsidRDefault="003C6680">
    <w:pPr>
      <w:pStyle w:val="Kopfzeile"/>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461494" w14:textId="77777777" w:rsidR="009546F6" w:rsidRPr="00395622" w:rsidRDefault="007A0E5C" w:rsidP="009546F6">
    <w:pPr>
      <w:pStyle w:val="Kopfzeile"/>
    </w:pPr>
    <w:r w:rsidRPr="00395622">
      <w:t>Qualitätsindikatoren</w:t>
    </w:r>
    <w:r>
      <w:t xml:space="preserve"> und Kennzahlen </w:t>
    </w:r>
    <w:r w:rsidRPr="00395622">
      <w:t xml:space="preserve">mit Rechenregeln </w:t>
    </w:r>
    <w:r>
      <w:t>2018 nach QSKH-RL</w:t>
    </w:r>
  </w:p>
  <w:p w14:paraId="4C905678" w14:textId="77777777" w:rsidR="009546F6" w:rsidRPr="00395622" w:rsidRDefault="007A0E5C" w:rsidP="009546F6">
    <w:pPr>
      <w:pStyle w:val="Kopfzeile"/>
    </w:pPr>
    <w:r>
      <w:t>09/6</w:t>
    </w:r>
    <w:r w:rsidRPr="00395622">
      <w:t xml:space="preserve"> - </w:t>
    </w:r>
    <w:r>
      <w:t>Implantierbare Defibrillatoren-Revision/-Systemwechsel/-Explantation</w:t>
    </w:r>
  </w:p>
  <w:p w14:paraId="5852183A" w14:textId="77777777" w:rsidR="009546F6" w:rsidRDefault="007A0E5C">
    <w:pPr>
      <w:pStyle w:val="Kopfzeile"/>
    </w:pPr>
    <w:r>
      <w:t>52328: Hardwareproblem (Aggregat oder Sonde) als Indikation zum Folgeeingriff</w:t>
    </w: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EEA058" w14:textId="77777777" w:rsidR="0063668E" w:rsidRDefault="003C6680">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7C4A930"/>
    <w:lvl w:ilvl="0">
      <w:start w:val="1"/>
      <w:numFmt w:val="decimal"/>
      <w:pStyle w:val="Listennummer5"/>
      <w:lvlText w:val="%1."/>
      <w:lvlJc w:val="left"/>
      <w:pPr>
        <w:tabs>
          <w:tab w:val="num" w:pos="1492"/>
        </w:tabs>
        <w:ind w:left="1492" w:hanging="360"/>
      </w:pPr>
    </w:lvl>
  </w:abstractNum>
  <w:abstractNum w:abstractNumId="1" w15:restartNumberingAfterBreak="0">
    <w:nsid w:val="FFFFFF7D"/>
    <w:multiLevelType w:val="singleLevel"/>
    <w:tmpl w:val="69986EBC"/>
    <w:lvl w:ilvl="0">
      <w:start w:val="1"/>
      <w:numFmt w:val="decimal"/>
      <w:pStyle w:val="Listennummer4"/>
      <w:lvlText w:val="%1."/>
      <w:lvlJc w:val="left"/>
      <w:pPr>
        <w:tabs>
          <w:tab w:val="num" w:pos="1209"/>
        </w:tabs>
        <w:ind w:left="1209" w:hanging="360"/>
      </w:pPr>
    </w:lvl>
  </w:abstractNum>
  <w:abstractNum w:abstractNumId="2" w15:restartNumberingAfterBreak="0">
    <w:nsid w:val="FFFFFF7E"/>
    <w:multiLevelType w:val="singleLevel"/>
    <w:tmpl w:val="5C5CA07E"/>
    <w:lvl w:ilvl="0">
      <w:start w:val="1"/>
      <w:numFmt w:val="decimal"/>
      <w:pStyle w:val="Listennummer3"/>
      <w:lvlText w:val="%1."/>
      <w:lvlJc w:val="left"/>
      <w:pPr>
        <w:tabs>
          <w:tab w:val="num" w:pos="926"/>
        </w:tabs>
        <w:ind w:left="926" w:hanging="360"/>
      </w:pPr>
    </w:lvl>
  </w:abstractNum>
  <w:abstractNum w:abstractNumId="3" w15:restartNumberingAfterBreak="0">
    <w:nsid w:val="FFFFFF7F"/>
    <w:multiLevelType w:val="singleLevel"/>
    <w:tmpl w:val="912CB6C0"/>
    <w:lvl w:ilvl="0">
      <w:start w:val="1"/>
      <w:numFmt w:val="decimal"/>
      <w:pStyle w:val="Listennummer2"/>
      <w:lvlText w:val="%1."/>
      <w:lvlJc w:val="left"/>
      <w:pPr>
        <w:tabs>
          <w:tab w:val="num" w:pos="643"/>
        </w:tabs>
        <w:ind w:left="643" w:hanging="360"/>
      </w:pPr>
    </w:lvl>
  </w:abstractNum>
  <w:abstractNum w:abstractNumId="4" w15:restartNumberingAfterBreak="0">
    <w:nsid w:val="FFFFFF80"/>
    <w:multiLevelType w:val="singleLevel"/>
    <w:tmpl w:val="A720F132"/>
    <w:lvl w:ilvl="0">
      <w:start w:val="1"/>
      <w:numFmt w:val="bullet"/>
      <w:pStyle w:val="Aufzhlungszeiche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4C42CD3A"/>
    <w:lvl w:ilvl="0">
      <w:start w:val="1"/>
      <w:numFmt w:val="bullet"/>
      <w:pStyle w:val="Aufzhlungszeiche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224F97A"/>
    <w:lvl w:ilvl="0">
      <w:start w:val="1"/>
      <w:numFmt w:val="bullet"/>
      <w:pStyle w:val="Aufzhlungszeiche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797AD8BC"/>
    <w:lvl w:ilvl="0">
      <w:start w:val="1"/>
      <w:numFmt w:val="bullet"/>
      <w:pStyle w:val="Aufzhlungszeichen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DBC0D8D2"/>
    <w:lvl w:ilvl="0">
      <w:start w:val="1"/>
      <w:numFmt w:val="decimal"/>
      <w:pStyle w:val="Listennummer"/>
      <w:lvlText w:val="%1."/>
      <w:lvlJc w:val="left"/>
      <w:pPr>
        <w:tabs>
          <w:tab w:val="num" w:pos="360"/>
        </w:tabs>
        <w:ind w:left="360" w:hanging="360"/>
      </w:pPr>
    </w:lvl>
  </w:abstractNum>
  <w:abstractNum w:abstractNumId="9" w15:restartNumberingAfterBreak="0">
    <w:nsid w:val="FFFFFF89"/>
    <w:multiLevelType w:val="singleLevel"/>
    <w:tmpl w:val="7C6495C6"/>
    <w:lvl w:ilvl="0">
      <w:start w:val="1"/>
      <w:numFmt w:val="bullet"/>
      <w:pStyle w:val="Aufzhlungszeichen"/>
      <w:lvlText w:val=""/>
      <w:lvlJc w:val="left"/>
      <w:pPr>
        <w:tabs>
          <w:tab w:val="num" w:pos="360"/>
        </w:tabs>
        <w:ind w:left="360" w:hanging="360"/>
      </w:pPr>
      <w:rPr>
        <w:rFonts w:ascii="Symbol" w:hAnsi="Symbol" w:hint="default"/>
      </w:rPr>
    </w:lvl>
  </w:abstractNum>
  <w:abstractNum w:abstractNumId="10" w15:restartNumberingAfterBreak="0">
    <w:nsid w:val="0001483B"/>
    <w:multiLevelType w:val="singleLevel"/>
    <w:tmpl w:val="BF92FE48"/>
    <w:lvl w:ilvl="0">
      <w:start w:val="1"/>
      <w:numFmt w:val="decimal"/>
      <w:lvlText w:val="%1."/>
      <w:lvlJc w:val="left"/>
      <w:pPr>
        <w:tabs>
          <w:tab w:val="num" w:pos="1492"/>
        </w:tabs>
        <w:ind w:left="1492" w:hanging="360"/>
      </w:pPr>
    </w:lvl>
  </w:abstractNum>
  <w:abstractNum w:abstractNumId="11" w15:restartNumberingAfterBreak="0">
    <w:nsid w:val="000573AE"/>
    <w:multiLevelType w:val="singleLevel"/>
    <w:tmpl w:val="A96E8A2A"/>
    <w:lvl w:ilvl="0">
      <w:start w:val="1"/>
      <w:numFmt w:val="decimal"/>
      <w:lvlText w:val="%1."/>
      <w:lvlJc w:val="left"/>
      <w:pPr>
        <w:tabs>
          <w:tab w:val="num" w:pos="1492"/>
        </w:tabs>
        <w:ind w:left="1492" w:hanging="360"/>
      </w:pPr>
    </w:lvl>
  </w:abstractNum>
  <w:abstractNum w:abstractNumId="12" w15:restartNumberingAfterBreak="0">
    <w:nsid w:val="001DB4B5"/>
    <w:multiLevelType w:val="singleLevel"/>
    <w:tmpl w:val="BF92FE48"/>
    <w:lvl w:ilvl="0">
      <w:start w:val="1"/>
      <w:numFmt w:val="decimal"/>
      <w:lvlText w:val="%1."/>
      <w:lvlJc w:val="left"/>
      <w:pPr>
        <w:tabs>
          <w:tab w:val="num" w:pos="1492"/>
        </w:tabs>
        <w:ind w:left="1492" w:hanging="360"/>
      </w:pPr>
    </w:lvl>
  </w:abstractNum>
  <w:abstractNum w:abstractNumId="13" w15:restartNumberingAfterBreak="0">
    <w:nsid w:val="00256255"/>
    <w:multiLevelType w:val="singleLevel"/>
    <w:tmpl w:val="A02096A8"/>
    <w:lvl w:ilvl="0">
      <w:start w:val="1"/>
      <w:numFmt w:val="decimal"/>
      <w:lvlText w:val="%1."/>
      <w:lvlJc w:val="left"/>
      <w:pPr>
        <w:tabs>
          <w:tab w:val="num" w:pos="1492"/>
        </w:tabs>
        <w:ind w:left="1492" w:hanging="360"/>
      </w:pPr>
    </w:lvl>
  </w:abstractNum>
  <w:abstractNum w:abstractNumId="14" w15:restartNumberingAfterBreak="0">
    <w:nsid w:val="0029496B"/>
    <w:multiLevelType w:val="singleLevel"/>
    <w:tmpl w:val="2FC64500"/>
    <w:lvl w:ilvl="0">
      <w:start w:val="1"/>
      <w:numFmt w:val="decimal"/>
      <w:lvlText w:val="%1."/>
      <w:lvlJc w:val="left"/>
      <w:pPr>
        <w:tabs>
          <w:tab w:val="num" w:pos="1492"/>
        </w:tabs>
        <w:ind w:left="1492" w:hanging="360"/>
      </w:pPr>
    </w:lvl>
  </w:abstractNum>
  <w:abstractNum w:abstractNumId="15" w15:restartNumberingAfterBreak="0">
    <w:nsid w:val="002AA9CB"/>
    <w:multiLevelType w:val="singleLevel"/>
    <w:tmpl w:val="2FC64500"/>
    <w:lvl w:ilvl="0">
      <w:start w:val="1"/>
      <w:numFmt w:val="decimal"/>
      <w:lvlText w:val="%1."/>
      <w:lvlJc w:val="left"/>
      <w:pPr>
        <w:tabs>
          <w:tab w:val="num" w:pos="1492"/>
        </w:tabs>
        <w:ind w:left="1492" w:hanging="360"/>
      </w:pPr>
    </w:lvl>
  </w:abstractNum>
  <w:abstractNum w:abstractNumId="16" w15:restartNumberingAfterBreak="0">
    <w:nsid w:val="0031AC1C"/>
    <w:multiLevelType w:val="singleLevel"/>
    <w:tmpl w:val="D442933C"/>
    <w:lvl w:ilvl="0">
      <w:start w:val="1"/>
      <w:numFmt w:val="decimal"/>
      <w:lvlText w:val="%1."/>
      <w:lvlJc w:val="left"/>
      <w:pPr>
        <w:tabs>
          <w:tab w:val="num" w:pos="1492"/>
        </w:tabs>
        <w:ind w:left="1492" w:hanging="360"/>
      </w:pPr>
    </w:lvl>
  </w:abstractNum>
  <w:abstractNum w:abstractNumId="17" w15:restartNumberingAfterBreak="0">
    <w:nsid w:val="00320D20"/>
    <w:multiLevelType w:val="singleLevel"/>
    <w:tmpl w:val="BF92FE48"/>
    <w:lvl w:ilvl="0">
      <w:start w:val="1"/>
      <w:numFmt w:val="decimal"/>
      <w:lvlText w:val="%1."/>
      <w:lvlJc w:val="left"/>
      <w:pPr>
        <w:tabs>
          <w:tab w:val="num" w:pos="1492"/>
        </w:tabs>
        <w:ind w:left="1492" w:hanging="360"/>
      </w:pPr>
    </w:lvl>
  </w:abstractNum>
  <w:abstractNum w:abstractNumId="18" w15:restartNumberingAfterBreak="0">
    <w:nsid w:val="0049257D"/>
    <w:multiLevelType w:val="singleLevel"/>
    <w:tmpl w:val="BF92FE48"/>
    <w:lvl w:ilvl="0">
      <w:start w:val="1"/>
      <w:numFmt w:val="decimal"/>
      <w:lvlText w:val="%1."/>
      <w:lvlJc w:val="left"/>
      <w:pPr>
        <w:tabs>
          <w:tab w:val="num" w:pos="1492"/>
        </w:tabs>
        <w:ind w:left="1492" w:hanging="360"/>
      </w:pPr>
    </w:lvl>
  </w:abstractNum>
  <w:abstractNum w:abstractNumId="19" w15:restartNumberingAfterBreak="0">
    <w:nsid w:val="004A485C"/>
    <w:multiLevelType w:val="singleLevel"/>
    <w:tmpl w:val="D442933C"/>
    <w:lvl w:ilvl="0">
      <w:start w:val="1"/>
      <w:numFmt w:val="decimal"/>
      <w:lvlText w:val="%1."/>
      <w:lvlJc w:val="left"/>
      <w:pPr>
        <w:tabs>
          <w:tab w:val="num" w:pos="1492"/>
        </w:tabs>
        <w:ind w:left="1492" w:hanging="360"/>
      </w:pPr>
    </w:lvl>
  </w:abstractNum>
  <w:abstractNum w:abstractNumId="20" w15:restartNumberingAfterBreak="0">
    <w:nsid w:val="004EEB9E"/>
    <w:multiLevelType w:val="singleLevel"/>
    <w:tmpl w:val="BF92FE48"/>
    <w:lvl w:ilvl="0">
      <w:start w:val="1"/>
      <w:numFmt w:val="decimal"/>
      <w:lvlText w:val="%1."/>
      <w:lvlJc w:val="left"/>
      <w:pPr>
        <w:tabs>
          <w:tab w:val="num" w:pos="1492"/>
        </w:tabs>
        <w:ind w:left="1492" w:hanging="360"/>
      </w:pPr>
    </w:lvl>
  </w:abstractNum>
  <w:abstractNum w:abstractNumId="21" w15:restartNumberingAfterBreak="0">
    <w:nsid w:val="0050843F"/>
    <w:multiLevelType w:val="singleLevel"/>
    <w:tmpl w:val="1786E198"/>
    <w:lvl w:ilvl="0">
      <w:start w:val="1"/>
      <w:numFmt w:val="decimal"/>
      <w:lvlText w:val="%1."/>
      <w:lvlJc w:val="left"/>
      <w:pPr>
        <w:tabs>
          <w:tab w:val="num" w:pos="1492"/>
        </w:tabs>
        <w:ind w:left="1492" w:hanging="360"/>
      </w:pPr>
    </w:lvl>
  </w:abstractNum>
  <w:abstractNum w:abstractNumId="22" w15:restartNumberingAfterBreak="0">
    <w:nsid w:val="005A950E"/>
    <w:multiLevelType w:val="singleLevel"/>
    <w:tmpl w:val="BF92FE48"/>
    <w:lvl w:ilvl="0">
      <w:start w:val="1"/>
      <w:numFmt w:val="decimal"/>
      <w:lvlText w:val="%1."/>
      <w:lvlJc w:val="left"/>
      <w:pPr>
        <w:tabs>
          <w:tab w:val="num" w:pos="1492"/>
        </w:tabs>
        <w:ind w:left="1492" w:hanging="360"/>
      </w:pPr>
    </w:lvl>
  </w:abstractNum>
  <w:abstractNum w:abstractNumId="23" w15:restartNumberingAfterBreak="0">
    <w:nsid w:val="005F6F2B"/>
    <w:multiLevelType w:val="singleLevel"/>
    <w:tmpl w:val="2FC64500"/>
    <w:lvl w:ilvl="0">
      <w:start w:val="1"/>
      <w:numFmt w:val="decimal"/>
      <w:lvlText w:val="%1."/>
      <w:lvlJc w:val="left"/>
      <w:pPr>
        <w:tabs>
          <w:tab w:val="num" w:pos="1492"/>
        </w:tabs>
        <w:ind w:left="1492" w:hanging="360"/>
      </w:pPr>
    </w:lvl>
  </w:abstractNum>
  <w:abstractNum w:abstractNumId="24" w15:restartNumberingAfterBreak="0">
    <w:nsid w:val="00706E2B"/>
    <w:multiLevelType w:val="singleLevel"/>
    <w:tmpl w:val="D442933C"/>
    <w:lvl w:ilvl="0">
      <w:start w:val="1"/>
      <w:numFmt w:val="decimal"/>
      <w:lvlText w:val="%1."/>
      <w:lvlJc w:val="left"/>
      <w:pPr>
        <w:tabs>
          <w:tab w:val="num" w:pos="1492"/>
        </w:tabs>
        <w:ind w:left="1492" w:hanging="360"/>
      </w:pPr>
    </w:lvl>
  </w:abstractNum>
  <w:abstractNum w:abstractNumId="25" w15:restartNumberingAfterBreak="0">
    <w:nsid w:val="0093B2BD"/>
    <w:multiLevelType w:val="singleLevel"/>
    <w:tmpl w:val="BF92FE48"/>
    <w:lvl w:ilvl="0">
      <w:start w:val="1"/>
      <w:numFmt w:val="decimal"/>
      <w:lvlText w:val="%1."/>
      <w:lvlJc w:val="left"/>
      <w:pPr>
        <w:tabs>
          <w:tab w:val="num" w:pos="1492"/>
        </w:tabs>
        <w:ind w:left="1492" w:hanging="360"/>
      </w:pPr>
    </w:lvl>
  </w:abstractNum>
  <w:abstractNum w:abstractNumId="26" w15:restartNumberingAfterBreak="0">
    <w:nsid w:val="00AC7839"/>
    <w:multiLevelType w:val="singleLevel"/>
    <w:tmpl w:val="2FC64500"/>
    <w:lvl w:ilvl="0">
      <w:start w:val="1"/>
      <w:numFmt w:val="decimal"/>
      <w:lvlText w:val="%1."/>
      <w:lvlJc w:val="left"/>
      <w:pPr>
        <w:tabs>
          <w:tab w:val="num" w:pos="1492"/>
        </w:tabs>
        <w:ind w:left="1492" w:hanging="360"/>
      </w:pPr>
    </w:lvl>
  </w:abstractNum>
  <w:abstractNum w:abstractNumId="27" w15:restartNumberingAfterBreak="0">
    <w:nsid w:val="00B20431"/>
    <w:multiLevelType w:val="singleLevel"/>
    <w:tmpl w:val="D442933C"/>
    <w:lvl w:ilvl="0">
      <w:start w:val="1"/>
      <w:numFmt w:val="decimal"/>
      <w:lvlText w:val="%1."/>
      <w:lvlJc w:val="left"/>
      <w:pPr>
        <w:tabs>
          <w:tab w:val="num" w:pos="1492"/>
        </w:tabs>
        <w:ind w:left="1492" w:hanging="360"/>
      </w:pPr>
    </w:lvl>
  </w:abstractNum>
  <w:abstractNum w:abstractNumId="28" w15:restartNumberingAfterBreak="0">
    <w:nsid w:val="00BAE582"/>
    <w:multiLevelType w:val="singleLevel"/>
    <w:tmpl w:val="BF92FE48"/>
    <w:lvl w:ilvl="0">
      <w:start w:val="1"/>
      <w:numFmt w:val="decimal"/>
      <w:lvlText w:val="%1."/>
      <w:lvlJc w:val="left"/>
      <w:pPr>
        <w:tabs>
          <w:tab w:val="num" w:pos="1492"/>
        </w:tabs>
        <w:ind w:left="1492" w:hanging="360"/>
      </w:pPr>
    </w:lvl>
  </w:abstractNum>
  <w:abstractNum w:abstractNumId="29" w15:restartNumberingAfterBreak="0">
    <w:nsid w:val="00BC8502"/>
    <w:multiLevelType w:val="singleLevel"/>
    <w:tmpl w:val="1786E198"/>
    <w:lvl w:ilvl="0">
      <w:start w:val="1"/>
      <w:numFmt w:val="decimal"/>
      <w:lvlText w:val="%1."/>
      <w:lvlJc w:val="left"/>
      <w:pPr>
        <w:tabs>
          <w:tab w:val="num" w:pos="1492"/>
        </w:tabs>
        <w:ind w:left="1492" w:hanging="360"/>
      </w:pPr>
    </w:lvl>
  </w:abstractNum>
  <w:abstractNum w:abstractNumId="30" w15:restartNumberingAfterBreak="0">
    <w:nsid w:val="00BF630F"/>
    <w:multiLevelType w:val="singleLevel"/>
    <w:tmpl w:val="A02096A8"/>
    <w:lvl w:ilvl="0">
      <w:start w:val="1"/>
      <w:numFmt w:val="decimal"/>
      <w:lvlText w:val="%1."/>
      <w:lvlJc w:val="left"/>
      <w:pPr>
        <w:tabs>
          <w:tab w:val="num" w:pos="1492"/>
        </w:tabs>
        <w:ind w:left="1492" w:hanging="360"/>
      </w:pPr>
    </w:lvl>
  </w:abstractNum>
  <w:abstractNum w:abstractNumId="31" w15:restartNumberingAfterBreak="0">
    <w:nsid w:val="00D18218"/>
    <w:multiLevelType w:val="singleLevel"/>
    <w:tmpl w:val="2FC64500"/>
    <w:lvl w:ilvl="0">
      <w:start w:val="1"/>
      <w:numFmt w:val="decimal"/>
      <w:lvlText w:val="%1."/>
      <w:lvlJc w:val="left"/>
      <w:pPr>
        <w:tabs>
          <w:tab w:val="num" w:pos="1492"/>
        </w:tabs>
        <w:ind w:left="1492" w:hanging="360"/>
      </w:pPr>
    </w:lvl>
  </w:abstractNum>
  <w:abstractNum w:abstractNumId="32" w15:restartNumberingAfterBreak="0">
    <w:nsid w:val="00DCF446"/>
    <w:multiLevelType w:val="singleLevel"/>
    <w:tmpl w:val="D442933C"/>
    <w:lvl w:ilvl="0">
      <w:start w:val="1"/>
      <w:numFmt w:val="decimal"/>
      <w:lvlText w:val="%1."/>
      <w:lvlJc w:val="left"/>
      <w:pPr>
        <w:tabs>
          <w:tab w:val="num" w:pos="1492"/>
        </w:tabs>
        <w:ind w:left="1492" w:hanging="360"/>
      </w:pPr>
    </w:lvl>
  </w:abstractNum>
  <w:abstractNum w:abstractNumId="33" w15:restartNumberingAfterBreak="0">
    <w:nsid w:val="00E2819A"/>
    <w:multiLevelType w:val="singleLevel"/>
    <w:tmpl w:val="BF92FE48"/>
    <w:lvl w:ilvl="0">
      <w:start w:val="1"/>
      <w:numFmt w:val="decimal"/>
      <w:lvlText w:val="%1."/>
      <w:lvlJc w:val="left"/>
      <w:pPr>
        <w:tabs>
          <w:tab w:val="num" w:pos="1492"/>
        </w:tabs>
        <w:ind w:left="1492" w:hanging="360"/>
      </w:pPr>
    </w:lvl>
  </w:abstractNum>
  <w:abstractNum w:abstractNumId="34" w15:restartNumberingAfterBreak="0">
    <w:nsid w:val="00E76816"/>
    <w:multiLevelType w:val="singleLevel"/>
    <w:tmpl w:val="A96E8A2A"/>
    <w:lvl w:ilvl="0">
      <w:start w:val="1"/>
      <w:numFmt w:val="decimal"/>
      <w:lvlText w:val="%1."/>
      <w:lvlJc w:val="left"/>
      <w:pPr>
        <w:tabs>
          <w:tab w:val="num" w:pos="1492"/>
        </w:tabs>
        <w:ind w:left="1492" w:hanging="360"/>
      </w:pPr>
    </w:lvl>
  </w:abstractNum>
  <w:abstractNum w:abstractNumId="35" w15:restartNumberingAfterBreak="0">
    <w:nsid w:val="00EC4A3F"/>
    <w:multiLevelType w:val="singleLevel"/>
    <w:tmpl w:val="2FC64500"/>
    <w:lvl w:ilvl="0">
      <w:start w:val="1"/>
      <w:numFmt w:val="decimal"/>
      <w:lvlText w:val="%1."/>
      <w:lvlJc w:val="left"/>
      <w:pPr>
        <w:tabs>
          <w:tab w:val="num" w:pos="1492"/>
        </w:tabs>
        <w:ind w:left="1492" w:hanging="360"/>
      </w:pPr>
    </w:lvl>
  </w:abstractNum>
  <w:abstractNum w:abstractNumId="36" w15:restartNumberingAfterBreak="0">
    <w:nsid w:val="00EF4788"/>
    <w:multiLevelType w:val="singleLevel"/>
    <w:tmpl w:val="1786E198"/>
    <w:lvl w:ilvl="0">
      <w:start w:val="1"/>
      <w:numFmt w:val="decimal"/>
      <w:lvlText w:val="%1."/>
      <w:lvlJc w:val="left"/>
      <w:pPr>
        <w:tabs>
          <w:tab w:val="num" w:pos="1492"/>
        </w:tabs>
        <w:ind w:left="1492" w:hanging="360"/>
      </w:pPr>
    </w:lvl>
  </w:abstractNum>
  <w:abstractNum w:abstractNumId="37" w15:restartNumberingAfterBreak="0">
    <w:nsid w:val="00F0231B"/>
    <w:multiLevelType w:val="singleLevel"/>
    <w:tmpl w:val="D442933C"/>
    <w:lvl w:ilvl="0">
      <w:start w:val="1"/>
      <w:numFmt w:val="decimal"/>
      <w:lvlText w:val="%1."/>
      <w:lvlJc w:val="left"/>
      <w:pPr>
        <w:tabs>
          <w:tab w:val="num" w:pos="1492"/>
        </w:tabs>
        <w:ind w:left="1492" w:hanging="360"/>
      </w:pPr>
    </w:lvl>
  </w:abstractNum>
  <w:abstractNum w:abstractNumId="38" w15:restartNumberingAfterBreak="0">
    <w:nsid w:val="00F82EE7"/>
    <w:multiLevelType w:val="singleLevel"/>
    <w:tmpl w:val="1786E198"/>
    <w:lvl w:ilvl="0">
      <w:start w:val="1"/>
      <w:numFmt w:val="decimal"/>
      <w:lvlText w:val="%1."/>
      <w:lvlJc w:val="left"/>
      <w:pPr>
        <w:tabs>
          <w:tab w:val="num" w:pos="1492"/>
        </w:tabs>
        <w:ind w:left="1492" w:hanging="360"/>
      </w:pPr>
    </w:lvl>
  </w:abstractNum>
  <w:abstractNum w:abstractNumId="39" w15:restartNumberingAfterBreak="0">
    <w:nsid w:val="00FD9E3E"/>
    <w:multiLevelType w:val="singleLevel"/>
    <w:tmpl w:val="D442933C"/>
    <w:lvl w:ilvl="0">
      <w:start w:val="1"/>
      <w:numFmt w:val="decimal"/>
      <w:lvlText w:val="%1."/>
      <w:lvlJc w:val="left"/>
      <w:pPr>
        <w:tabs>
          <w:tab w:val="num" w:pos="1492"/>
        </w:tabs>
        <w:ind w:left="1492" w:hanging="360"/>
      </w:pPr>
    </w:lvl>
  </w:abstractNum>
  <w:abstractNum w:abstractNumId="40" w15:restartNumberingAfterBreak="0">
    <w:nsid w:val="00FE3537"/>
    <w:multiLevelType w:val="singleLevel"/>
    <w:tmpl w:val="2FC64500"/>
    <w:lvl w:ilvl="0">
      <w:start w:val="1"/>
      <w:numFmt w:val="decimal"/>
      <w:lvlText w:val="%1."/>
      <w:lvlJc w:val="left"/>
      <w:pPr>
        <w:tabs>
          <w:tab w:val="num" w:pos="1492"/>
        </w:tabs>
        <w:ind w:left="1492" w:hanging="360"/>
      </w:pPr>
    </w:lvl>
  </w:abstractNum>
  <w:abstractNum w:abstractNumId="41" w15:restartNumberingAfterBreak="0">
    <w:nsid w:val="11297522"/>
    <w:multiLevelType w:val="multilevel"/>
    <w:tmpl w:val="3C7CE86A"/>
    <w:styleLink w:val="TabellenlisteIQTIGPunkte"/>
    <w:lvl w:ilvl="0">
      <w:start w:val="1"/>
      <w:numFmt w:val="bullet"/>
      <w:pStyle w:val="TabellenlisteEbene1"/>
      <w:lvlText w:val=""/>
      <w:lvlJc w:val="left"/>
      <w:pPr>
        <w:ind w:left="340" w:hanging="227"/>
      </w:pPr>
      <w:rPr>
        <w:rFonts w:ascii="Wingdings" w:hAnsi="Wingdings" w:hint="default"/>
        <w:position w:val="-2"/>
      </w:rPr>
    </w:lvl>
    <w:lvl w:ilvl="1">
      <w:start w:val="1"/>
      <w:numFmt w:val="bullet"/>
      <w:pStyle w:val="TabellenlisteEbene2"/>
      <w:lvlText w:val="▫"/>
      <w:lvlJc w:val="left"/>
      <w:pPr>
        <w:ind w:left="567" w:hanging="227"/>
      </w:pPr>
      <w:rPr>
        <w:rFonts w:ascii="Calibri" w:hAnsi="Calibri" w:hint="default"/>
      </w:rPr>
    </w:lvl>
    <w:lvl w:ilvl="2">
      <w:start w:val="1"/>
      <w:numFmt w:val="bullet"/>
      <w:lvlText w:val="–"/>
      <w:lvlJc w:val="left"/>
      <w:pPr>
        <w:ind w:left="794" w:hanging="227"/>
      </w:pPr>
      <w:rPr>
        <w:rFonts w:ascii="Calibri" w:hAnsi="Calibri" w:hint="default"/>
      </w:rPr>
    </w:lvl>
    <w:lvl w:ilvl="3">
      <w:start w:val="1"/>
      <w:numFmt w:val="bullet"/>
      <w:lvlText w:val="–"/>
      <w:lvlJc w:val="left"/>
      <w:pPr>
        <w:ind w:left="1021" w:hanging="227"/>
      </w:pPr>
      <w:rPr>
        <w:rFonts w:ascii="Calibri" w:hAnsi="Calibri" w:hint="default"/>
      </w:rPr>
    </w:lvl>
    <w:lvl w:ilvl="4">
      <w:start w:val="1"/>
      <w:numFmt w:val="bullet"/>
      <w:lvlText w:val="–"/>
      <w:lvlJc w:val="left"/>
      <w:pPr>
        <w:ind w:left="1248" w:hanging="227"/>
      </w:pPr>
      <w:rPr>
        <w:rFonts w:ascii="Calibri" w:hAnsi="Calibri" w:hint="default"/>
      </w:rPr>
    </w:lvl>
    <w:lvl w:ilvl="5">
      <w:start w:val="1"/>
      <w:numFmt w:val="bullet"/>
      <w:lvlText w:val="–"/>
      <w:lvlJc w:val="left"/>
      <w:pPr>
        <w:ind w:left="1475" w:hanging="227"/>
      </w:pPr>
      <w:rPr>
        <w:rFonts w:ascii="Calibri" w:hAnsi="Calibri" w:hint="default"/>
      </w:rPr>
    </w:lvl>
    <w:lvl w:ilvl="6">
      <w:start w:val="1"/>
      <w:numFmt w:val="bullet"/>
      <w:lvlText w:val="–"/>
      <w:lvlJc w:val="left"/>
      <w:pPr>
        <w:ind w:left="1702" w:hanging="227"/>
      </w:pPr>
      <w:rPr>
        <w:rFonts w:ascii="Calibri" w:hAnsi="Calibri" w:hint="default"/>
      </w:rPr>
    </w:lvl>
    <w:lvl w:ilvl="7">
      <w:start w:val="1"/>
      <w:numFmt w:val="bullet"/>
      <w:lvlText w:val="–"/>
      <w:lvlJc w:val="left"/>
      <w:pPr>
        <w:ind w:left="1929" w:hanging="227"/>
      </w:pPr>
      <w:rPr>
        <w:rFonts w:ascii="Calibri" w:hAnsi="Calibri" w:hint="default"/>
      </w:rPr>
    </w:lvl>
    <w:lvl w:ilvl="8">
      <w:start w:val="1"/>
      <w:numFmt w:val="bullet"/>
      <w:lvlText w:val="–"/>
      <w:lvlJc w:val="left"/>
      <w:pPr>
        <w:ind w:left="2156" w:hanging="227"/>
      </w:pPr>
      <w:rPr>
        <w:rFonts w:ascii="Calibri" w:hAnsi="Calibri" w:hint="default"/>
      </w:rPr>
    </w:lvl>
  </w:abstractNum>
  <w:abstractNum w:abstractNumId="42" w15:restartNumberingAfterBreak="0">
    <w:nsid w:val="1D685C47"/>
    <w:multiLevelType w:val="multilevel"/>
    <w:tmpl w:val="E668E678"/>
    <w:styleLink w:val="ListeIQTIGPunkte"/>
    <w:lvl w:ilvl="0">
      <w:start w:val="1"/>
      <w:numFmt w:val="bullet"/>
      <w:pStyle w:val="ListeEbene1"/>
      <w:lvlText w:val=""/>
      <w:lvlJc w:val="left"/>
      <w:pPr>
        <w:ind w:left="227" w:hanging="227"/>
      </w:pPr>
      <w:rPr>
        <w:rFonts w:ascii="Wingdings" w:hAnsi="Wingdings" w:hint="default"/>
        <w:position w:val="-2"/>
      </w:rPr>
    </w:lvl>
    <w:lvl w:ilvl="1">
      <w:start w:val="1"/>
      <w:numFmt w:val="bullet"/>
      <w:pStyle w:val="ListeEbene2"/>
      <w:lvlText w:val="▫"/>
      <w:lvlJc w:val="left"/>
      <w:pPr>
        <w:ind w:left="454" w:hanging="227"/>
      </w:pPr>
      <w:rPr>
        <w:rFonts w:ascii="Calibri" w:hAnsi="Calibri" w:hint="default"/>
      </w:rPr>
    </w:lvl>
    <w:lvl w:ilvl="2">
      <w:start w:val="1"/>
      <w:numFmt w:val="bullet"/>
      <w:lvlText w:val="–"/>
      <w:lvlJc w:val="left"/>
      <w:pPr>
        <w:ind w:left="681" w:hanging="227"/>
      </w:pPr>
      <w:rPr>
        <w:rFonts w:ascii="Calibri" w:hAnsi="Calibri" w:hint="default"/>
      </w:rPr>
    </w:lvl>
    <w:lvl w:ilvl="3">
      <w:start w:val="1"/>
      <w:numFmt w:val="bullet"/>
      <w:lvlText w:val="–"/>
      <w:lvlJc w:val="left"/>
      <w:pPr>
        <w:ind w:left="908" w:hanging="227"/>
      </w:pPr>
      <w:rPr>
        <w:rFonts w:ascii="Calibri" w:hAnsi="Calibri" w:hint="default"/>
      </w:rPr>
    </w:lvl>
    <w:lvl w:ilvl="4">
      <w:start w:val="1"/>
      <w:numFmt w:val="bullet"/>
      <w:lvlText w:val="–"/>
      <w:lvlJc w:val="left"/>
      <w:pPr>
        <w:ind w:left="1135" w:hanging="227"/>
      </w:pPr>
      <w:rPr>
        <w:rFonts w:ascii="Calibri" w:hAnsi="Calibri" w:hint="default"/>
      </w:rPr>
    </w:lvl>
    <w:lvl w:ilvl="5">
      <w:start w:val="1"/>
      <w:numFmt w:val="bullet"/>
      <w:lvlText w:val="–"/>
      <w:lvlJc w:val="left"/>
      <w:pPr>
        <w:ind w:left="1362" w:hanging="227"/>
      </w:pPr>
      <w:rPr>
        <w:rFonts w:ascii="Calibri" w:hAnsi="Calibri" w:hint="default"/>
      </w:rPr>
    </w:lvl>
    <w:lvl w:ilvl="6">
      <w:start w:val="1"/>
      <w:numFmt w:val="bullet"/>
      <w:lvlText w:val="–"/>
      <w:lvlJc w:val="left"/>
      <w:pPr>
        <w:ind w:left="1589" w:hanging="227"/>
      </w:pPr>
      <w:rPr>
        <w:rFonts w:ascii="Calibri" w:hAnsi="Calibri" w:hint="default"/>
      </w:rPr>
    </w:lvl>
    <w:lvl w:ilvl="7">
      <w:start w:val="1"/>
      <w:numFmt w:val="bullet"/>
      <w:lvlText w:val="–"/>
      <w:lvlJc w:val="left"/>
      <w:pPr>
        <w:ind w:left="1816" w:hanging="227"/>
      </w:pPr>
      <w:rPr>
        <w:rFonts w:ascii="Calibri" w:hAnsi="Calibri" w:hint="default"/>
      </w:rPr>
    </w:lvl>
    <w:lvl w:ilvl="8">
      <w:start w:val="1"/>
      <w:numFmt w:val="bullet"/>
      <w:lvlText w:val="–"/>
      <w:lvlJc w:val="left"/>
      <w:pPr>
        <w:ind w:left="2043" w:hanging="227"/>
      </w:pPr>
      <w:rPr>
        <w:rFonts w:ascii="Calibri" w:hAnsi="Calibri" w:hint="default"/>
      </w:rPr>
    </w:lvl>
  </w:abstractNum>
  <w:abstractNum w:abstractNumId="43" w15:restartNumberingAfterBreak="0">
    <w:nsid w:val="248549C2"/>
    <w:multiLevelType w:val="multilevel"/>
    <w:tmpl w:val="C406D048"/>
    <w:styleLink w:val="TabellenlisteIQTIGNummer"/>
    <w:lvl w:ilvl="0">
      <w:start w:val="1"/>
      <w:numFmt w:val="decimal"/>
      <w:pStyle w:val="TabellenlisteNummerEbene1"/>
      <w:lvlText w:val="%1."/>
      <w:lvlJc w:val="left"/>
      <w:pPr>
        <w:ind w:left="340" w:hanging="227"/>
      </w:pPr>
      <w:rPr>
        <w:rFonts w:hint="default"/>
      </w:rPr>
    </w:lvl>
    <w:lvl w:ilvl="1">
      <w:start w:val="1"/>
      <w:numFmt w:val="bullet"/>
      <w:pStyle w:val="TabellenlisteNummerEbene2"/>
      <w:lvlText w:val="▫"/>
      <w:lvlJc w:val="left"/>
      <w:pPr>
        <w:ind w:left="567" w:hanging="227"/>
      </w:pPr>
      <w:rPr>
        <w:rFonts w:ascii="Calibri" w:hAnsi="Calibri" w:hint="default"/>
      </w:rPr>
    </w:lvl>
    <w:lvl w:ilvl="2">
      <w:start w:val="1"/>
      <w:numFmt w:val="bullet"/>
      <w:lvlText w:val="–"/>
      <w:lvlJc w:val="left"/>
      <w:pPr>
        <w:ind w:left="794" w:hanging="227"/>
      </w:pPr>
      <w:rPr>
        <w:rFonts w:ascii="Calibri" w:hAnsi="Calibri" w:hint="default"/>
      </w:rPr>
    </w:lvl>
    <w:lvl w:ilvl="3">
      <w:start w:val="1"/>
      <w:numFmt w:val="bullet"/>
      <w:lvlText w:val="–"/>
      <w:lvlJc w:val="left"/>
      <w:pPr>
        <w:ind w:left="1021" w:hanging="227"/>
      </w:pPr>
      <w:rPr>
        <w:rFonts w:ascii="Calibri" w:hAnsi="Calibri" w:hint="default"/>
      </w:rPr>
    </w:lvl>
    <w:lvl w:ilvl="4">
      <w:start w:val="1"/>
      <w:numFmt w:val="bullet"/>
      <w:lvlText w:val="–"/>
      <w:lvlJc w:val="left"/>
      <w:pPr>
        <w:ind w:left="1248" w:hanging="227"/>
      </w:pPr>
      <w:rPr>
        <w:rFonts w:ascii="Calibri" w:hAnsi="Calibri" w:hint="default"/>
      </w:rPr>
    </w:lvl>
    <w:lvl w:ilvl="5">
      <w:start w:val="1"/>
      <w:numFmt w:val="bullet"/>
      <w:lvlText w:val="–"/>
      <w:lvlJc w:val="left"/>
      <w:pPr>
        <w:ind w:left="1475" w:hanging="227"/>
      </w:pPr>
      <w:rPr>
        <w:rFonts w:ascii="Calibri" w:hAnsi="Calibri" w:hint="default"/>
      </w:rPr>
    </w:lvl>
    <w:lvl w:ilvl="6">
      <w:start w:val="1"/>
      <w:numFmt w:val="bullet"/>
      <w:lvlText w:val="–"/>
      <w:lvlJc w:val="left"/>
      <w:pPr>
        <w:ind w:left="1702" w:hanging="227"/>
      </w:pPr>
      <w:rPr>
        <w:rFonts w:ascii="Calibri" w:hAnsi="Calibri" w:hint="default"/>
      </w:rPr>
    </w:lvl>
    <w:lvl w:ilvl="7">
      <w:start w:val="1"/>
      <w:numFmt w:val="bullet"/>
      <w:lvlText w:val="–"/>
      <w:lvlJc w:val="left"/>
      <w:pPr>
        <w:ind w:left="1929" w:hanging="227"/>
      </w:pPr>
      <w:rPr>
        <w:rFonts w:ascii="Calibri" w:hAnsi="Calibri" w:hint="default"/>
      </w:rPr>
    </w:lvl>
    <w:lvl w:ilvl="8">
      <w:start w:val="1"/>
      <w:numFmt w:val="bullet"/>
      <w:lvlText w:val="–"/>
      <w:lvlJc w:val="left"/>
      <w:pPr>
        <w:ind w:left="2156" w:hanging="227"/>
      </w:pPr>
      <w:rPr>
        <w:rFonts w:ascii="Calibri" w:hAnsi="Calibri" w:hint="default"/>
      </w:rPr>
    </w:lvl>
  </w:abstractNum>
  <w:abstractNum w:abstractNumId="44" w15:restartNumberingAfterBreak="0">
    <w:nsid w:val="53593D7D"/>
    <w:multiLevelType w:val="multilevel"/>
    <w:tmpl w:val="06A40C9E"/>
    <w:styleLink w:val="ListeIQTIGNummer"/>
    <w:lvl w:ilvl="0">
      <w:start w:val="1"/>
      <w:numFmt w:val="decimal"/>
      <w:pStyle w:val="ListeNummerEbene1"/>
      <w:lvlText w:val="%1."/>
      <w:lvlJc w:val="left"/>
      <w:pPr>
        <w:ind w:left="227" w:hanging="227"/>
      </w:pPr>
      <w:rPr>
        <w:rFonts w:hint="default"/>
      </w:rPr>
    </w:lvl>
    <w:lvl w:ilvl="1">
      <w:start w:val="1"/>
      <w:numFmt w:val="bullet"/>
      <w:pStyle w:val="ListeNummerEbene2"/>
      <w:lvlText w:val="▫"/>
      <w:lvlJc w:val="left"/>
      <w:pPr>
        <w:ind w:left="454" w:hanging="227"/>
      </w:pPr>
      <w:rPr>
        <w:rFonts w:ascii="Calibri" w:hAnsi="Calibri" w:hint="default"/>
      </w:rPr>
    </w:lvl>
    <w:lvl w:ilvl="2">
      <w:start w:val="1"/>
      <w:numFmt w:val="bullet"/>
      <w:lvlText w:val="–"/>
      <w:lvlJc w:val="left"/>
      <w:pPr>
        <w:ind w:left="681" w:hanging="227"/>
      </w:pPr>
      <w:rPr>
        <w:rFonts w:ascii="Calibri" w:hAnsi="Calibri" w:hint="default"/>
      </w:rPr>
    </w:lvl>
    <w:lvl w:ilvl="3">
      <w:start w:val="1"/>
      <w:numFmt w:val="bullet"/>
      <w:lvlText w:val="–"/>
      <w:lvlJc w:val="left"/>
      <w:pPr>
        <w:ind w:left="908" w:hanging="227"/>
      </w:pPr>
      <w:rPr>
        <w:rFonts w:ascii="Calibri" w:hAnsi="Calibri" w:hint="default"/>
      </w:rPr>
    </w:lvl>
    <w:lvl w:ilvl="4">
      <w:start w:val="1"/>
      <w:numFmt w:val="bullet"/>
      <w:lvlText w:val="–"/>
      <w:lvlJc w:val="left"/>
      <w:pPr>
        <w:ind w:left="1135" w:hanging="227"/>
      </w:pPr>
      <w:rPr>
        <w:rFonts w:ascii="Calibri" w:hAnsi="Calibri" w:hint="default"/>
      </w:rPr>
    </w:lvl>
    <w:lvl w:ilvl="5">
      <w:start w:val="1"/>
      <w:numFmt w:val="bullet"/>
      <w:lvlText w:val="–"/>
      <w:lvlJc w:val="left"/>
      <w:pPr>
        <w:ind w:left="1362" w:hanging="227"/>
      </w:pPr>
      <w:rPr>
        <w:rFonts w:ascii="Calibri" w:hAnsi="Calibri" w:hint="default"/>
      </w:rPr>
    </w:lvl>
    <w:lvl w:ilvl="6">
      <w:start w:val="1"/>
      <w:numFmt w:val="bullet"/>
      <w:lvlText w:val="–"/>
      <w:lvlJc w:val="left"/>
      <w:pPr>
        <w:ind w:left="1589" w:hanging="227"/>
      </w:pPr>
      <w:rPr>
        <w:rFonts w:ascii="Calibri" w:hAnsi="Calibri" w:hint="default"/>
      </w:rPr>
    </w:lvl>
    <w:lvl w:ilvl="7">
      <w:start w:val="1"/>
      <w:numFmt w:val="bullet"/>
      <w:lvlText w:val="–"/>
      <w:lvlJc w:val="left"/>
      <w:pPr>
        <w:ind w:left="1816" w:hanging="227"/>
      </w:pPr>
      <w:rPr>
        <w:rFonts w:ascii="Calibri" w:hAnsi="Calibri" w:hint="default"/>
      </w:rPr>
    </w:lvl>
    <w:lvl w:ilvl="8">
      <w:start w:val="1"/>
      <w:numFmt w:val="bullet"/>
      <w:lvlText w:val="–"/>
      <w:lvlJc w:val="left"/>
      <w:pPr>
        <w:ind w:left="2043" w:hanging="227"/>
      </w:pPr>
      <w:rPr>
        <w:rFonts w:ascii="Calibri" w:hAnsi="Calibri" w:hint="default"/>
      </w:rPr>
    </w:lvl>
  </w:abstractNum>
  <w:abstractNum w:abstractNumId="45" w15:restartNumberingAfterBreak="0">
    <w:nsid w:val="69633800"/>
    <w:multiLevelType w:val="multilevel"/>
    <w:tmpl w:val="CBAE692C"/>
    <w:styleLink w:val="berschriften"/>
    <w:lvl w:ilvl="0">
      <w:start w:val="1"/>
      <w:numFmt w:val="decimal"/>
      <w:pStyle w:val="berschrift1"/>
      <w:lvlText w:val="%1"/>
      <w:lvlJc w:val="left"/>
      <w:pPr>
        <w:tabs>
          <w:tab w:val="num" w:pos="851"/>
        </w:tabs>
        <w:ind w:left="851" w:hanging="851"/>
      </w:pPr>
      <w:rPr>
        <w:rFonts w:hint="default"/>
      </w:rPr>
    </w:lvl>
    <w:lvl w:ilvl="1">
      <w:start w:val="1"/>
      <w:numFmt w:val="decimal"/>
      <w:pStyle w:val="berschrift2"/>
      <w:lvlText w:val="%1.%2"/>
      <w:lvlJc w:val="left"/>
      <w:pPr>
        <w:tabs>
          <w:tab w:val="num" w:pos="851"/>
        </w:tabs>
        <w:ind w:left="851" w:hanging="851"/>
      </w:pPr>
      <w:rPr>
        <w:rFonts w:hint="default"/>
      </w:rPr>
    </w:lvl>
    <w:lvl w:ilvl="2">
      <w:start w:val="1"/>
      <w:numFmt w:val="decimal"/>
      <w:pStyle w:val="berschrift3"/>
      <w:lvlText w:val="%1.%2.%3"/>
      <w:lvlJc w:val="left"/>
      <w:pPr>
        <w:tabs>
          <w:tab w:val="num" w:pos="851"/>
        </w:tabs>
        <w:ind w:left="851" w:hanging="851"/>
      </w:pPr>
      <w:rPr>
        <w:rFonts w:hint="default"/>
      </w:rPr>
    </w:lvl>
    <w:lvl w:ilvl="3">
      <w:start w:val="1"/>
      <w:numFmt w:val="decimal"/>
      <w:pStyle w:val="berschrift4"/>
      <w:lvlText w:val="%1.%2.%3.%4"/>
      <w:lvlJc w:val="left"/>
      <w:pPr>
        <w:tabs>
          <w:tab w:val="num" w:pos="851"/>
        </w:tabs>
        <w:ind w:left="851" w:hanging="851"/>
      </w:pPr>
      <w:rPr>
        <w:rFonts w:hint="default"/>
      </w:rPr>
    </w:lvl>
    <w:lvl w:ilvl="4">
      <w:start w:val="1"/>
      <w:numFmt w:val="decimal"/>
      <w:lvlText w:val="%1.%2.%3.%4.%5"/>
      <w:lvlJc w:val="left"/>
      <w:pPr>
        <w:tabs>
          <w:tab w:val="num" w:pos="851"/>
        </w:tabs>
        <w:ind w:left="851" w:hanging="851"/>
      </w:pPr>
      <w:rPr>
        <w:rFonts w:hint="default"/>
      </w:rPr>
    </w:lvl>
    <w:lvl w:ilvl="5">
      <w:start w:val="1"/>
      <w:numFmt w:val="decimal"/>
      <w:lvlText w:val="%1.%2.%3.%4.%5.%6"/>
      <w:lvlJc w:val="left"/>
      <w:pPr>
        <w:tabs>
          <w:tab w:val="num" w:pos="851"/>
        </w:tabs>
        <w:ind w:left="851" w:hanging="851"/>
      </w:pPr>
      <w:rPr>
        <w:rFonts w:hint="default"/>
      </w:rPr>
    </w:lvl>
    <w:lvl w:ilvl="6">
      <w:start w:val="1"/>
      <w:numFmt w:val="decimal"/>
      <w:lvlText w:val="%1.%2.%3.%4.%5.%6.%7"/>
      <w:lvlJc w:val="left"/>
      <w:pPr>
        <w:tabs>
          <w:tab w:val="num" w:pos="851"/>
        </w:tabs>
        <w:ind w:left="851" w:hanging="851"/>
      </w:pPr>
      <w:rPr>
        <w:rFonts w:hint="default"/>
      </w:rPr>
    </w:lvl>
    <w:lvl w:ilvl="7">
      <w:start w:val="1"/>
      <w:numFmt w:val="decimal"/>
      <w:lvlText w:val="%1.%2.%3.%4.%5.%6.%7.%8"/>
      <w:lvlJc w:val="left"/>
      <w:pPr>
        <w:tabs>
          <w:tab w:val="num" w:pos="851"/>
        </w:tabs>
        <w:ind w:left="851" w:hanging="851"/>
      </w:pPr>
      <w:rPr>
        <w:rFonts w:hint="default"/>
      </w:rPr>
    </w:lvl>
    <w:lvl w:ilvl="8">
      <w:start w:val="1"/>
      <w:numFmt w:val="decimal"/>
      <w:lvlText w:val="%1.%2.%3.%4.%5.%6.%7.%8.%9"/>
      <w:lvlJc w:val="left"/>
      <w:pPr>
        <w:tabs>
          <w:tab w:val="num" w:pos="851"/>
        </w:tabs>
        <w:ind w:left="851" w:hanging="851"/>
      </w:pPr>
      <w:rPr>
        <w:rFonts w:hint="default"/>
      </w:rPr>
    </w:lvl>
  </w:abstractNum>
  <w:abstractNum w:abstractNumId="46" w15:restartNumberingAfterBreak="0">
    <w:nsid w:val="7217347D"/>
    <w:multiLevelType w:val="hybridMultilevel"/>
    <w:tmpl w:val="BD7E3162"/>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46"/>
  </w:num>
  <w:num w:numId="2">
    <w:abstractNumId w:val="9"/>
  </w:num>
  <w:num w:numId="3">
    <w:abstractNumId w:val="7"/>
  </w:num>
  <w:num w:numId="4">
    <w:abstractNumId w:val="6"/>
  </w:num>
  <w:num w:numId="5">
    <w:abstractNumId w:val="5"/>
  </w:num>
  <w:num w:numId="6">
    <w:abstractNumId w:val="4"/>
  </w:num>
  <w:num w:numId="7">
    <w:abstractNumId w:val="44"/>
  </w:num>
  <w:num w:numId="8">
    <w:abstractNumId w:val="42"/>
  </w:num>
  <w:num w:numId="9">
    <w:abstractNumId w:val="8"/>
  </w:num>
  <w:num w:numId="10">
    <w:abstractNumId w:val="3"/>
  </w:num>
  <w:num w:numId="11">
    <w:abstractNumId w:val="2"/>
  </w:num>
  <w:num w:numId="12">
    <w:abstractNumId w:val="1"/>
  </w:num>
  <w:num w:numId="13">
    <w:abstractNumId w:val="0"/>
  </w:num>
  <w:num w:numId="14">
    <w:abstractNumId w:val="43"/>
  </w:num>
  <w:num w:numId="15">
    <w:abstractNumId w:val="41"/>
  </w:num>
  <w:num w:numId="16">
    <w:abstractNumId w:val="45"/>
  </w:num>
  <w:num w:numId="17">
    <w:abstractNumId w:val="11"/>
  </w:num>
  <w:num w:numId="18">
    <w:abstractNumId w:val="14"/>
  </w:num>
  <w:num w:numId="19">
    <w:abstractNumId w:val="22"/>
  </w:num>
  <w:num w:numId="20">
    <w:abstractNumId w:val="33"/>
  </w:num>
  <w:num w:numId="21">
    <w:abstractNumId w:val="16"/>
  </w:num>
  <w:num w:numId="22">
    <w:abstractNumId w:val="35"/>
  </w:num>
  <w:num w:numId="23">
    <w:abstractNumId w:val="20"/>
  </w:num>
  <w:num w:numId="24">
    <w:abstractNumId w:val="39"/>
  </w:num>
  <w:num w:numId="25">
    <w:abstractNumId w:val="21"/>
  </w:num>
  <w:num w:numId="26">
    <w:abstractNumId w:val="13"/>
  </w:num>
  <w:num w:numId="27">
    <w:abstractNumId w:val="29"/>
  </w:num>
  <w:num w:numId="28">
    <w:abstractNumId w:val="34"/>
  </w:num>
  <w:num w:numId="29">
    <w:abstractNumId w:val="40"/>
  </w:num>
  <w:num w:numId="30">
    <w:abstractNumId w:val="17"/>
  </w:num>
  <w:num w:numId="31">
    <w:abstractNumId w:val="37"/>
  </w:num>
  <w:num w:numId="32">
    <w:abstractNumId w:val="15"/>
  </w:num>
  <w:num w:numId="33">
    <w:abstractNumId w:val="18"/>
  </w:num>
  <w:num w:numId="34">
    <w:abstractNumId w:val="32"/>
  </w:num>
  <w:num w:numId="35">
    <w:abstractNumId w:val="31"/>
  </w:num>
  <w:num w:numId="36">
    <w:abstractNumId w:val="12"/>
  </w:num>
  <w:num w:numId="37">
    <w:abstractNumId w:val="27"/>
  </w:num>
  <w:num w:numId="38">
    <w:abstractNumId w:val="26"/>
  </w:num>
  <w:num w:numId="39">
    <w:abstractNumId w:val="28"/>
  </w:num>
  <w:num w:numId="40">
    <w:abstractNumId w:val="25"/>
  </w:num>
  <w:num w:numId="41">
    <w:abstractNumId w:val="24"/>
  </w:num>
  <w:num w:numId="42">
    <w:abstractNumId w:val="23"/>
  </w:num>
  <w:num w:numId="43">
    <w:abstractNumId w:val="10"/>
  </w:num>
  <w:num w:numId="44">
    <w:abstractNumId w:val="19"/>
  </w:num>
  <w:num w:numId="45">
    <w:abstractNumId w:val="36"/>
  </w:num>
  <w:num w:numId="46">
    <w:abstractNumId w:val="30"/>
  </w:num>
  <w:num w:numId="47">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90"/>
  <w:stylePaneFormatFilter w:val="5704" w:allStyles="0" w:customStyles="0" w:latentStyles="1" w:stylesInUse="0" w:headingStyles="0" w:numberingStyles="0" w:tableStyles="0" w:directFormattingOnRuns="1" w:directFormattingOnParagraphs="1" w:directFormattingOnNumbering="1" w:directFormattingOnTables="0" w:clearFormatting="1" w:top3HeadingStyles="0" w:visibleStyles="1" w:alternateStyleNames="0"/>
  <w:stylePaneSortMethod w:val="0000"/>
  <w:doNotTrackFormatting/>
  <w:defaultTabStop w:val="709"/>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1DAE"/>
    <w:rsid w:val="00000AD5"/>
    <w:rsid w:val="00004144"/>
    <w:rsid w:val="00004F03"/>
    <w:rsid w:val="000050AF"/>
    <w:rsid w:val="00006CEE"/>
    <w:rsid w:val="00010365"/>
    <w:rsid w:val="00011DAE"/>
    <w:rsid w:val="0001706E"/>
    <w:rsid w:val="00022543"/>
    <w:rsid w:val="00022ED8"/>
    <w:rsid w:val="00023CBF"/>
    <w:rsid w:val="0002728E"/>
    <w:rsid w:val="00031057"/>
    <w:rsid w:val="000372A6"/>
    <w:rsid w:val="00055A49"/>
    <w:rsid w:val="00064E0D"/>
    <w:rsid w:val="00073B32"/>
    <w:rsid w:val="00077864"/>
    <w:rsid w:val="00077E69"/>
    <w:rsid w:val="000846A6"/>
    <w:rsid w:val="00091365"/>
    <w:rsid w:val="000931EA"/>
    <w:rsid w:val="000A2B61"/>
    <w:rsid w:val="000A5D8D"/>
    <w:rsid w:val="000B53AA"/>
    <w:rsid w:val="000C1A88"/>
    <w:rsid w:val="000C3FBF"/>
    <w:rsid w:val="000C6ECB"/>
    <w:rsid w:val="000C767D"/>
    <w:rsid w:val="000D6203"/>
    <w:rsid w:val="000F32B8"/>
    <w:rsid w:val="000F3DAF"/>
    <w:rsid w:val="000F4A90"/>
    <w:rsid w:val="00104856"/>
    <w:rsid w:val="001154F1"/>
    <w:rsid w:val="00117941"/>
    <w:rsid w:val="001218DD"/>
    <w:rsid w:val="00122AF7"/>
    <w:rsid w:val="00124C40"/>
    <w:rsid w:val="0013447F"/>
    <w:rsid w:val="00141393"/>
    <w:rsid w:val="001439BA"/>
    <w:rsid w:val="0014487D"/>
    <w:rsid w:val="001465A3"/>
    <w:rsid w:val="00151D32"/>
    <w:rsid w:val="001549F2"/>
    <w:rsid w:val="001556F6"/>
    <w:rsid w:val="00155F18"/>
    <w:rsid w:val="00157A9E"/>
    <w:rsid w:val="00184DFA"/>
    <w:rsid w:val="00194DB5"/>
    <w:rsid w:val="001957B2"/>
    <w:rsid w:val="001A1DB1"/>
    <w:rsid w:val="001B0780"/>
    <w:rsid w:val="001C48A5"/>
    <w:rsid w:val="001D39A2"/>
    <w:rsid w:val="001E1BB8"/>
    <w:rsid w:val="001E26AA"/>
    <w:rsid w:val="001F3581"/>
    <w:rsid w:val="001F60D4"/>
    <w:rsid w:val="00200434"/>
    <w:rsid w:val="002010B6"/>
    <w:rsid w:val="00204D26"/>
    <w:rsid w:val="00216264"/>
    <w:rsid w:val="0022491B"/>
    <w:rsid w:val="00225638"/>
    <w:rsid w:val="00226D53"/>
    <w:rsid w:val="00233D0D"/>
    <w:rsid w:val="00237948"/>
    <w:rsid w:val="00240927"/>
    <w:rsid w:val="00244FD1"/>
    <w:rsid w:val="00245B31"/>
    <w:rsid w:val="00253274"/>
    <w:rsid w:val="002741BB"/>
    <w:rsid w:val="0027714A"/>
    <w:rsid w:val="00285283"/>
    <w:rsid w:val="00294FDB"/>
    <w:rsid w:val="0029756D"/>
    <w:rsid w:val="002B1243"/>
    <w:rsid w:val="002B2424"/>
    <w:rsid w:val="002B2834"/>
    <w:rsid w:val="002B757E"/>
    <w:rsid w:val="002C3DE4"/>
    <w:rsid w:val="002D2D7A"/>
    <w:rsid w:val="002D5382"/>
    <w:rsid w:val="002E1CCF"/>
    <w:rsid w:val="002F43A1"/>
    <w:rsid w:val="002F60A8"/>
    <w:rsid w:val="002F79C2"/>
    <w:rsid w:val="002F7B00"/>
    <w:rsid w:val="0030236B"/>
    <w:rsid w:val="00305E7E"/>
    <w:rsid w:val="003078CA"/>
    <w:rsid w:val="003178D7"/>
    <w:rsid w:val="003201A4"/>
    <w:rsid w:val="00325EDE"/>
    <w:rsid w:val="00330DE7"/>
    <w:rsid w:val="003411FD"/>
    <w:rsid w:val="00343D0B"/>
    <w:rsid w:val="00345094"/>
    <w:rsid w:val="00346988"/>
    <w:rsid w:val="0035463B"/>
    <w:rsid w:val="0036275C"/>
    <w:rsid w:val="00366907"/>
    <w:rsid w:val="003768C0"/>
    <w:rsid w:val="003813F1"/>
    <w:rsid w:val="00382444"/>
    <w:rsid w:val="003949CC"/>
    <w:rsid w:val="00395622"/>
    <w:rsid w:val="00396E52"/>
    <w:rsid w:val="003B05E6"/>
    <w:rsid w:val="003B1E57"/>
    <w:rsid w:val="003B4C80"/>
    <w:rsid w:val="003C6680"/>
    <w:rsid w:val="003D6245"/>
    <w:rsid w:val="003E1627"/>
    <w:rsid w:val="003F53C4"/>
    <w:rsid w:val="003F582B"/>
    <w:rsid w:val="0040287B"/>
    <w:rsid w:val="00407D3A"/>
    <w:rsid w:val="00420AB0"/>
    <w:rsid w:val="004213A8"/>
    <w:rsid w:val="00424A6D"/>
    <w:rsid w:val="004336C0"/>
    <w:rsid w:val="004444FB"/>
    <w:rsid w:val="00446066"/>
    <w:rsid w:val="00452CDA"/>
    <w:rsid w:val="00464BF8"/>
    <w:rsid w:val="00472089"/>
    <w:rsid w:val="004755BD"/>
    <w:rsid w:val="004802C5"/>
    <w:rsid w:val="00483FB3"/>
    <w:rsid w:val="00487A96"/>
    <w:rsid w:val="00495474"/>
    <w:rsid w:val="004D2DAB"/>
    <w:rsid w:val="004D5033"/>
    <w:rsid w:val="004D7CB1"/>
    <w:rsid w:val="004F5502"/>
    <w:rsid w:val="00503242"/>
    <w:rsid w:val="00504D7B"/>
    <w:rsid w:val="00507D67"/>
    <w:rsid w:val="00526AA5"/>
    <w:rsid w:val="005309FE"/>
    <w:rsid w:val="00530E4B"/>
    <w:rsid w:val="005316AC"/>
    <w:rsid w:val="00534D2D"/>
    <w:rsid w:val="00540575"/>
    <w:rsid w:val="00540F4D"/>
    <w:rsid w:val="00543BD3"/>
    <w:rsid w:val="005535E4"/>
    <w:rsid w:val="005937F2"/>
    <w:rsid w:val="00594E53"/>
    <w:rsid w:val="0059752F"/>
    <w:rsid w:val="00597660"/>
    <w:rsid w:val="005A472B"/>
    <w:rsid w:val="005A6439"/>
    <w:rsid w:val="005C459B"/>
    <w:rsid w:val="005D7D0D"/>
    <w:rsid w:val="005F7087"/>
    <w:rsid w:val="00600456"/>
    <w:rsid w:val="00600E5C"/>
    <w:rsid w:val="0061058F"/>
    <w:rsid w:val="00615D8F"/>
    <w:rsid w:val="00627DEA"/>
    <w:rsid w:val="0063029F"/>
    <w:rsid w:val="00632911"/>
    <w:rsid w:val="00633C68"/>
    <w:rsid w:val="00652F35"/>
    <w:rsid w:val="00657018"/>
    <w:rsid w:val="0066631C"/>
    <w:rsid w:val="00671116"/>
    <w:rsid w:val="00672ED8"/>
    <w:rsid w:val="00690DE5"/>
    <w:rsid w:val="006915BE"/>
    <w:rsid w:val="00695BB4"/>
    <w:rsid w:val="00695CCB"/>
    <w:rsid w:val="006B73AD"/>
    <w:rsid w:val="006C2C79"/>
    <w:rsid w:val="006D08D6"/>
    <w:rsid w:val="006D1B0D"/>
    <w:rsid w:val="006D342F"/>
    <w:rsid w:val="006D7329"/>
    <w:rsid w:val="006E041B"/>
    <w:rsid w:val="006F1DC0"/>
    <w:rsid w:val="00703722"/>
    <w:rsid w:val="00733F16"/>
    <w:rsid w:val="00735145"/>
    <w:rsid w:val="007423E6"/>
    <w:rsid w:val="00763A10"/>
    <w:rsid w:val="00766E72"/>
    <w:rsid w:val="00773E77"/>
    <w:rsid w:val="00776B16"/>
    <w:rsid w:val="00780906"/>
    <w:rsid w:val="007809D6"/>
    <w:rsid w:val="007852CD"/>
    <w:rsid w:val="007905A1"/>
    <w:rsid w:val="00794EA3"/>
    <w:rsid w:val="007A0E5C"/>
    <w:rsid w:val="007A1871"/>
    <w:rsid w:val="007A4D8F"/>
    <w:rsid w:val="007B3C5A"/>
    <w:rsid w:val="007E3CB0"/>
    <w:rsid w:val="007F19BC"/>
    <w:rsid w:val="007F53D7"/>
    <w:rsid w:val="008212E1"/>
    <w:rsid w:val="008213C9"/>
    <w:rsid w:val="00825143"/>
    <w:rsid w:val="00826D45"/>
    <w:rsid w:val="00837740"/>
    <w:rsid w:val="008457FD"/>
    <w:rsid w:val="00847C50"/>
    <w:rsid w:val="00851A4F"/>
    <w:rsid w:val="008537A5"/>
    <w:rsid w:val="00856E8A"/>
    <w:rsid w:val="00874BF5"/>
    <w:rsid w:val="00877164"/>
    <w:rsid w:val="00890EE0"/>
    <w:rsid w:val="00891031"/>
    <w:rsid w:val="008C0DED"/>
    <w:rsid w:val="008C14C3"/>
    <w:rsid w:val="008D563B"/>
    <w:rsid w:val="008E47EC"/>
    <w:rsid w:val="008E66DD"/>
    <w:rsid w:val="008F072E"/>
    <w:rsid w:val="008F5683"/>
    <w:rsid w:val="008F72B0"/>
    <w:rsid w:val="00900D86"/>
    <w:rsid w:val="00903597"/>
    <w:rsid w:val="00905AE4"/>
    <w:rsid w:val="00907B99"/>
    <w:rsid w:val="00912EA6"/>
    <w:rsid w:val="00921EF5"/>
    <w:rsid w:val="00924803"/>
    <w:rsid w:val="00933D77"/>
    <w:rsid w:val="00934D13"/>
    <w:rsid w:val="00951238"/>
    <w:rsid w:val="00957572"/>
    <w:rsid w:val="009667A5"/>
    <w:rsid w:val="00973880"/>
    <w:rsid w:val="00992B61"/>
    <w:rsid w:val="00994527"/>
    <w:rsid w:val="00997B10"/>
    <w:rsid w:val="00997C06"/>
    <w:rsid w:val="009A1EA9"/>
    <w:rsid w:val="009B23BC"/>
    <w:rsid w:val="009C4FBF"/>
    <w:rsid w:val="009C77DE"/>
    <w:rsid w:val="009D16ED"/>
    <w:rsid w:val="009D5A2A"/>
    <w:rsid w:val="009F2AFF"/>
    <w:rsid w:val="009F2E99"/>
    <w:rsid w:val="009F5178"/>
    <w:rsid w:val="00A000B3"/>
    <w:rsid w:val="00A0133C"/>
    <w:rsid w:val="00A0247B"/>
    <w:rsid w:val="00A11A9A"/>
    <w:rsid w:val="00A14DD3"/>
    <w:rsid w:val="00A157EB"/>
    <w:rsid w:val="00A1665F"/>
    <w:rsid w:val="00A201D0"/>
    <w:rsid w:val="00A24618"/>
    <w:rsid w:val="00A25738"/>
    <w:rsid w:val="00A2667B"/>
    <w:rsid w:val="00A2718A"/>
    <w:rsid w:val="00A3288C"/>
    <w:rsid w:val="00A36417"/>
    <w:rsid w:val="00A42285"/>
    <w:rsid w:val="00A65527"/>
    <w:rsid w:val="00A80B33"/>
    <w:rsid w:val="00A90021"/>
    <w:rsid w:val="00A94C45"/>
    <w:rsid w:val="00AA0402"/>
    <w:rsid w:val="00AA2FEF"/>
    <w:rsid w:val="00AA46F0"/>
    <w:rsid w:val="00AC5110"/>
    <w:rsid w:val="00AC5FD9"/>
    <w:rsid w:val="00AE0569"/>
    <w:rsid w:val="00B051DE"/>
    <w:rsid w:val="00B063DC"/>
    <w:rsid w:val="00B12D95"/>
    <w:rsid w:val="00B14A22"/>
    <w:rsid w:val="00B22FFB"/>
    <w:rsid w:val="00B26994"/>
    <w:rsid w:val="00B36112"/>
    <w:rsid w:val="00B40F27"/>
    <w:rsid w:val="00B437A3"/>
    <w:rsid w:val="00B47424"/>
    <w:rsid w:val="00B47489"/>
    <w:rsid w:val="00B5143C"/>
    <w:rsid w:val="00B516B7"/>
    <w:rsid w:val="00B5653D"/>
    <w:rsid w:val="00B61F1D"/>
    <w:rsid w:val="00B75010"/>
    <w:rsid w:val="00B75173"/>
    <w:rsid w:val="00B864C8"/>
    <w:rsid w:val="00B86BA3"/>
    <w:rsid w:val="00BA131C"/>
    <w:rsid w:val="00BB1098"/>
    <w:rsid w:val="00BB12B2"/>
    <w:rsid w:val="00BB1B8A"/>
    <w:rsid w:val="00BC1172"/>
    <w:rsid w:val="00BC3119"/>
    <w:rsid w:val="00BC57C2"/>
    <w:rsid w:val="00BC755A"/>
    <w:rsid w:val="00BD05A4"/>
    <w:rsid w:val="00BD4230"/>
    <w:rsid w:val="00BE6528"/>
    <w:rsid w:val="00BE7A40"/>
    <w:rsid w:val="00BF0354"/>
    <w:rsid w:val="00BF0731"/>
    <w:rsid w:val="00C1324C"/>
    <w:rsid w:val="00C13293"/>
    <w:rsid w:val="00C13866"/>
    <w:rsid w:val="00C27632"/>
    <w:rsid w:val="00C32053"/>
    <w:rsid w:val="00C36E06"/>
    <w:rsid w:val="00C40514"/>
    <w:rsid w:val="00C440D3"/>
    <w:rsid w:val="00C5013E"/>
    <w:rsid w:val="00C5795C"/>
    <w:rsid w:val="00C7786E"/>
    <w:rsid w:val="00C80ADF"/>
    <w:rsid w:val="00C97C2E"/>
    <w:rsid w:val="00CA1189"/>
    <w:rsid w:val="00CA26CE"/>
    <w:rsid w:val="00CA7E91"/>
    <w:rsid w:val="00CC22ED"/>
    <w:rsid w:val="00CC28ED"/>
    <w:rsid w:val="00CC2FDE"/>
    <w:rsid w:val="00CC6210"/>
    <w:rsid w:val="00CD6FF5"/>
    <w:rsid w:val="00CD7417"/>
    <w:rsid w:val="00CF47E1"/>
    <w:rsid w:val="00CF64C6"/>
    <w:rsid w:val="00D00C94"/>
    <w:rsid w:val="00D31DE2"/>
    <w:rsid w:val="00D42750"/>
    <w:rsid w:val="00D45CCD"/>
    <w:rsid w:val="00D46712"/>
    <w:rsid w:val="00D47AA6"/>
    <w:rsid w:val="00D6220A"/>
    <w:rsid w:val="00D646FB"/>
    <w:rsid w:val="00D67CF5"/>
    <w:rsid w:val="00D77014"/>
    <w:rsid w:val="00D92F5E"/>
    <w:rsid w:val="00D93C07"/>
    <w:rsid w:val="00D95FEA"/>
    <w:rsid w:val="00D977F5"/>
    <w:rsid w:val="00DA11E3"/>
    <w:rsid w:val="00DA46B2"/>
    <w:rsid w:val="00DA4AE2"/>
    <w:rsid w:val="00DB7B0B"/>
    <w:rsid w:val="00DC21BF"/>
    <w:rsid w:val="00DD0EB0"/>
    <w:rsid w:val="00DD19F1"/>
    <w:rsid w:val="00DD676B"/>
    <w:rsid w:val="00DE2DD7"/>
    <w:rsid w:val="00DE4A5C"/>
    <w:rsid w:val="00DF043D"/>
    <w:rsid w:val="00DF5713"/>
    <w:rsid w:val="00E02088"/>
    <w:rsid w:val="00E03FC9"/>
    <w:rsid w:val="00E054D4"/>
    <w:rsid w:val="00E22C76"/>
    <w:rsid w:val="00E247E1"/>
    <w:rsid w:val="00E25091"/>
    <w:rsid w:val="00E27C63"/>
    <w:rsid w:val="00E37E41"/>
    <w:rsid w:val="00E4546C"/>
    <w:rsid w:val="00E52612"/>
    <w:rsid w:val="00E629F9"/>
    <w:rsid w:val="00E67E55"/>
    <w:rsid w:val="00E767BA"/>
    <w:rsid w:val="00E8678E"/>
    <w:rsid w:val="00EA3C64"/>
    <w:rsid w:val="00EA3DFA"/>
    <w:rsid w:val="00EA59BA"/>
    <w:rsid w:val="00EB34B5"/>
    <w:rsid w:val="00EB4699"/>
    <w:rsid w:val="00EB62BE"/>
    <w:rsid w:val="00EC60D3"/>
    <w:rsid w:val="00EC7661"/>
    <w:rsid w:val="00EE05F9"/>
    <w:rsid w:val="00EE5A48"/>
    <w:rsid w:val="00F015A9"/>
    <w:rsid w:val="00F0205F"/>
    <w:rsid w:val="00F02873"/>
    <w:rsid w:val="00F03E5D"/>
    <w:rsid w:val="00F06DED"/>
    <w:rsid w:val="00F0792F"/>
    <w:rsid w:val="00F131F4"/>
    <w:rsid w:val="00F236F0"/>
    <w:rsid w:val="00F2470B"/>
    <w:rsid w:val="00F266D4"/>
    <w:rsid w:val="00F26FC3"/>
    <w:rsid w:val="00F3034E"/>
    <w:rsid w:val="00F32193"/>
    <w:rsid w:val="00F335D9"/>
    <w:rsid w:val="00F351E5"/>
    <w:rsid w:val="00F409F8"/>
    <w:rsid w:val="00F4552F"/>
    <w:rsid w:val="00F46B13"/>
    <w:rsid w:val="00F50984"/>
    <w:rsid w:val="00F5508E"/>
    <w:rsid w:val="00F62775"/>
    <w:rsid w:val="00F65908"/>
    <w:rsid w:val="00F71F6B"/>
    <w:rsid w:val="00F75ABC"/>
    <w:rsid w:val="00F9167A"/>
    <w:rsid w:val="00FA0B5A"/>
    <w:rsid w:val="00FA117E"/>
    <w:rsid w:val="00FA3943"/>
    <w:rsid w:val="00FB7D7D"/>
    <w:rsid w:val="00FC169C"/>
    <w:rsid w:val="00FC712D"/>
    <w:rsid w:val="00FD3B25"/>
    <w:rsid w:val="00FE156D"/>
    <w:rsid w:val="00FE537E"/>
    <w:rsid w:val="00FF23AF"/>
    <w:rsid w:val="00FF3630"/>
    <w:rsid w:val="00FF414D"/>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9283A97A-0C63-4E5D-816F-198CA62FBF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3"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A14DD3"/>
    <w:pPr>
      <w:spacing w:after="120" w:line="288" w:lineRule="auto"/>
    </w:pPr>
    <w:rPr>
      <w:rFonts w:ascii="Calibri" w:hAnsi="Calibri"/>
      <w:sz w:val="20"/>
      <w:szCs w:val="21"/>
    </w:rPr>
  </w:style>
  <w:style w:type="paragraph" w:styleId="berschrift1">
    <w:name w:val="heading 1"/>
    <w:basedOn w:val="Standard"/>
    <w:next w:val="Standard"/>
    <w:link w:val="berschrift1Zchn"/>
    <w:qFormat/>
    <w:rsid w:val="00973880"/>
    <w:pPr>
      <w:keepNext/>
      <w:keepLines/>
      <w:pageBreakBefore/>
      <w:numPr>
        <w:numId w:val="16"/>
      </w:numPr>
      <w:spacing w:after="480" w:line="240" w:lineRule="auto"/>
      <w:outlineLvl w:val="0"/>
    </w:pPr>
    <w:rPr>
      <w:rFonts w:eastAsiaTheme="majorEastAsia" w:cs="Segoe UI"/>
      <w:b/>
      <w:bCs/>
      <w:sz w:val="38"/>
      <w:szCs w:val="38"/>
    </w:rPr>
  </w:style>
  <w:style w:type="paragraph" w:styleId="berschrift2">
    <w:name w:val="heading 2"/>
    <w:basedOn w:val="Standard"/>
    <w:next w:val="Standard"/>
    <w:link w:val="berschrift2Zchn"/>
    <w:qFormat/>
    <w:rsid w:val="00540F4D"/>
    <w:pPr>
      <w:keepNext/>
      <w:numPr>
        <w:ilvl w:val="1"/>
        <w:numId w:val="16"/>
      </w:numPr>
      <w:spacing w:before="240" w:line="240" w:lineRule="auto"/>
      <w:outlineLvl w:val="1"/>
    </w:pPr>
    <w:rPr>
      <w:rFonts w:cs="Segoe UI"/>
      <w:b/>
      <w:bCs/>
      <w:sz w:val="32"/>
      <w:szCs w:val="26"/>
    </w:rPr>
  </w:style>
  <w:style w:type="paragraph" w:styleId="berschrift3">
    <w:name w:val="heading 3"/>
    <w:basedOn w:val="Standard"/>
    <w:next w:val="Standard"/>
    <w:link w:val="berschrift3Zchn"/>
    <w:qFormat/>
    <w:rsid w:val="00973880"/>
    <w:pPr>
      <w:keepNext/>
      <w:keepLines/>
      <w:numPr>
        <w:ilvl w:val="2"/>
        <w:numId w:val="16"/>
      </w:numPr>
      <w:spacing w:before="240" w:line="240" w:lineRule="auto"/>
      <w:outlineLvl w:val="2"/>
    </w:pPr>
    <w:rPr>
      <w:rFonts w:eastAsiaTheme="majorEastAsia" w:cs="Segoe UI"/>
      <w:b/>
      <w:bCs/>
      <w:szCs w:val="24"/>
    </w:rPr>
  </w:style>
  <w:style w:type="paragraph" w:styleId="berschrift4">
    <w:name w:val="heading 4"/>
    <w:basedOn w:val="Standard"/>
    <w:next w:val="Standard"/>
    <w:link w:val="berschrift4Zchn"/>
    <w:uiPriority w:val="9"/>
    <w:unhideWhenUsed/>
    <w:qFormat/>
    <w:rsid w:val="00973880"/>
    <w:pPr>
      <w:keepNext/>
      <w:keepLines/>
      <w:numPr>
        <w:ilvl w:val="3"/>
        <w:numId w:val="16"/>
      </w:numPr>
      <w:spacing w:before="240"/>
      <w:outlineLvl w:val="3"/>
    </w:pPr>
    <w:rPr>
      <w:rFonts w:eastAsiaTheme="majorEastAsia" w:cstheme="majorBidi"/>
      <w:b/>
      <w:iCs/>
      <w:color w:val="000000" w:themeColor="text1"/>
    </w:rPr>
  </w:style>
  <w:style w:type="paragraph" w:styleId="berschrift5">
    <w:name w:val="heading 5"/>
    <w:basedOn w:val="Standard"/>
    <w:next w:val="Standard"/>
    <w:link w:val="berschrift5Zchn"/>
    <w:uiPriority w:val="9"/>
    <w:unhideWhenUsed/>
    <w:rsid w:val="00973880"/>
    <w:pPr>
      <w:keepNext/>
      <w:keepLines/>
      <w:spacing w:before="40" w:after="0"/>
      <w:outlineLvl w:val="4"/>
    </w:pPr>
    <w:rPr>
      <w:rFonts w:asciiTheme="majorHAnsi" w:eastAsiaTheme="majorEastAsia" w:hAnsiTheme="majorHAnsi" w:cstheme="majorBidi"/>
      <w:color w:val="2E74B5" w:themeColor="accent1" w:themeShade="BF"/>
    </w:rPr>
  </w:style>
  <w:style w:type="paragraph" w:styleId="berschrift6">
    <w:name w:val="heading 6"/>
    <w:basedOn w:val="Standard"/>
    <w:next w:val="Standard"/>
    <w:link w:val="berschrift6Zchn"/>
    <w:uiPriority w:val="9"/>
    <w:semiHidden/>
    <w:unhideWhenUsed/>
    <w:qFormat/>
    <w:rsid w:val="00973880"/>
    <w:pPr>
      <w:keepNext/>
      <w:keepLines/>
      <w:spacing w:before="40" w:after="0"/>
      <w:outlineLvl w:val="5"/>
    </w:pPr>
    <w:rPr>
      <w:rFonts w:asciiTheme="majorHAnsi" w:eastAsiaTheme="majorEastAsia" w:hAnsiTheme="majorHAnsi" w:cstheme="majorBidi"/>
      <w:color w:val="1F4D78" w:themeColor="accent1" w:themeShade="7F"/>
    </w:rPr>
  </w:style>
  <w:style w:type="paragraph" w:styleId="berschrift7">
    <w:name w:val="heading 7"/>
    <w:basedOn w:val="Standard"/>
    <w:next w:val="Standard"/>
    <w:link w:val="berschrift7Zchn"/>
    <w:uiPriority w:val="9"/>
    <w:semiHidden/>
    <w:unhideWhenUsed/>
    <w:qFormat/>
    <w:rsid w:val="00973880"/>
    <w:pPr>
      <w:keepNext/>
      <w:keepLines/>
      <w:spacing w:before="40" w:after="0"/>
      <w:outlineLvl w:val="6"/>
    </w:pPr>
    <w:rPr>
      <w:rFonts w:asciiTheme="majorHAnsi" w:eastAsiaTheme="majorEastAsia" w:hAnsiTheme="majorHAnsi" w:cstheme="majorBidi"/>
      <w:i/>
      <w:iCs/>
      <w:color w:val="1F4D78" w:themeColor="accent1" w:themeShade="7F"/>
    </w:rPr>
  </w:style>
  <w:style w:type="paragraph" w:styleId="berschrift8">
    <w:name w:val="heading 8"/>
    <w:basedOn w:val="Standard"/>
    <w:next w:val="Standard"/>
    <w:link w:val="berschrift8Zchn"/>
    <w:uiPriority w:val="9"/>
    <w:semiHidden/>
    <w:unhideWhenUsed/>
    <w:qFormat/>
    <w:rsid w:val="00973880"/>
    <w:pPr>
      <w:keepNext/>
      <w:keepLines/>
      <w:spacing w:before="40" w:after="0"/>
      <w:outlineLvl w:val="7"/>
    </w:pPr>
    <w:rPr>
      <w:rFonts w:asciiTheme="majorHAnsi" w:eastAsiaTheme="majorEastAsia" w:hAnsiTheme="majorHAnsi" w:cstheme="majorBidi"/>
      <w:color w:val="272727" w:themeColor="text1" w:themeTint="D8"/>
      <w:sz w:val="21"/>
    </w:rPr>
  </w:style>
  <w:style w:type="paragraph" w:styleId="berschrift9">
    <w:name w:val="heading 9"/>
    <w:basedOn w:val="Standard"/>
    <w:next w:val="Standard"/>
    <w:link w:val="berschrift9Zchn"/>
    <w:uiPriority w:val="9"/>
    <w:semiHidden/>
    <w:unhideWhenUsed/>
    <w:qFormat/>
    <w:rsid w:val="00973880"/>
    <w:pPr>
      <w:keepNext/>
      <w:keepLines/>
      <w:spacing w:before="40" w:after="0"/>
      <w:outlineLvl w:val="8"/>
    </w:pPr>
    <w:rPr>
      <w:rFonts w:asciiTheme="majorHAnsi" w:eastAsiaTheme="majorEastAsia" w:hAnsiTheme="majorHAnsi" w:cstheme="majorBidi"/>
      <w:i/>
      <w:iCs/>
      <w:color w:val="272727" w:themeColor="text1" w:themeTint="D8"/>
      <w:sz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973880"/>
    <w:rPr>
      <w:rFonts w:ascii="Calibri" w:eastAsiaTheme="majorEastAsia" w:hAnsi="Calibri" w:cs="Segoe UI"/>
      <w:b/>
      <w:bCs/>
      <w:sz w:val="38"/>
      <w:szCs w:val="38"/>
    </w:rPr>
  </w:style>
  <w:style w:type="paragraph" w:styleId="Abbildungsverzeichnis">
    <w:name w:val="table of figures"/>
    <w:basedOn w:val="Standard"/>
    <w:next w:val="Standard"/>
    <w:uiPriority w:val="99"/>
    <w:unhideWhenUsed/>
    <w:rsid w:val="00973880"/>
    <w:pPr>
      <w:tabs>
        <w:tab w:val="right" w:leader="dot" w:pos="8493"/>
      </w:tabs>
      <w:spacing w:after="0"/>
      <w:ind w:left="284" w:right="284" w:hanging="284"/>
    </w:pPr>
    <w:rPr>
      <w:rFonts w:eastAsiaTheme="minorEastAsia"/>
      <w:noProof/>
      <w:szCs w:val="22"/>
      <w:lang w:eastAsia="de-DE"/>
    </w:rPr>
  </w:style>
  <w:style w:type="paragraph" w:styleId="Anrede">
    <w:name w:val="Salutation"/>
    <w:basedOn w:val="Standard"/>
    <w:next w:val="Standard"/>
    <w:link w:val="AnredeZchn"/>
    <w:uiPriority w:val="99"/>
    <w:semiHidden/>
    <w:unhideWhenUsed/>
    <w:rsid w:val="00973880"/>
  </w:style>
  <w:style w:type="character" w:customStyle="1" w:styleId="AnredeZchn">
    <w:name w:val="Anrede Zchn"/>
    <w:basedOn w:val="Absatz-Standardschriftart"/>
    <w:link w:val="Anrede"/>
    <w:uiPriority w:val="99"/>
    <w:semiHidden/>
    <w:rsid w:val="00973880"/>
    <w:rPr>
      <w:rFonts w:ascii="Calibri" w:hAnsi="Calibri"/>
      <w:sz w:val="20"/>
      <w:szCs w:val="21"/>
    </w:rPr>
  </w:style>
  <w:style w:type="paragraph" w:styleId="Aufzhlungszeichen">
    <w:name w:val="List Bullet"/>
    <w:basedOn w:val="Standard"/>
    <w:uiPriority w:val="99"/>
    <w:semiHidden/>
    <w:unhideWhenUsed/>
    <w:rsid w:val="00973880"/>
    <w:pPr>
      <w:numPr>
        <w:numId w:val="2"/>
      </w:numPr>
      <w:contextualSpacing/>
    </w:pPr>
  </w:style>
  <w:style w:type="paragraph" w:styleId="Aufzhlungszeichen2">
    <w:name w:val="List Bullet 2"/>
    <w:basedOn w:val="Standard"/>
    <w:uiPriority w:val="99"/>
    <w:semiHidden/>
    <w:unhideWhenUsed/>
    <w:rsid w:val="00973880"/>
    <w:pPr>
      <w:numPr>
        <w:numId w:val="3"/>
      </w:numPr>
      <w:tabs>
        <w:tab w:val="clear" w:pos="643"/>
        <w:tab w:val="num" w:pos="360"/>
      </w:tabs>
      <w:contextualSpacing/>
    </w:pPr>
  </w:style>
  <w:style w:type="paragraph" w:styleId="Aufzhlungszeichen3">
    <w:name w:val="List Bullet 3"/>
    <w:basedOn w:val="Standard"/>
    <w:uiPriority w:val="99"/>
    <w:semiHidden/>
    <w:unhideWhenUsed/>
    <w:rsid w:val="00973880"/>
    <w:pPr>
      <w:numPr>
        <w:numId w:val="4"/>
      </w:numPr>
      <w:tabs>
        <w:tab w:val="clear" w:pos="926"/>
        <w:tab w:val="num" w:pos="360"/>
      </w:tabs>
      <w:contextualSpacing/>
    </w:pPr>
  </w:style>
  <w:style w:type="paragraph" w:styleId="Aufzhlungszeichen4">
    <w:name w:val="List Bullet 4"/>
    <w:basedOn w:val="Standard"/>
    <w:uiPriority w:val="99"/>
    <w:semiHidden/>
    <w:unhideWhenUsed/>
    <w:rsid w:val="00973880"/>
    <w:pPr>
      <w:numPr>
        <w:numId w:val="5"/>
      </w:numPr>
      <w:contextualSpacing/>
    </w:pPr>
  </w:style>
  <w:style w:type="paragraph" w:styleId="Aufzhlungszeichen5">
    <w:name w:val="List Bullet 5"/>
    <w:basedOn w:val="Standard"/>
    <w:uiPriority w:val="99"/>
    <w:semiHidden/>
    <w:unhideWhenUsed/>
    <w:rsid w:val="00973880"/>
    <w:pPr>
      <w:numPr>
        <w:numId w:val="6"/>
      </w:numPr>
      <w:contextualSpacing/>
    </w:pPr>
  </w:style>
  <w:style w:type="paragraph" w:styleId="Beschriftung">
    <w:name w:val="caption"/>
    <w:basedOn w:val="Standard"/>
    <w:next w:val="Standard"/>
    <w:uiPriority w:val="35"/>
    <w:qFormat/>
    <w:rsid w:val="00973880"/>
    <w:pPr>
      <w:spacing w:before="240"/>
    </w:pPr>
    <w:rPr>
      <w:i/>
      <w:iCs/>
      <w:szCs w:val="20"/>
    </w:rPr>
  </w:style>
  <w:style w:type="paragraph" w:styleId="Blocktext">
    <w:name w:val="Block Text"/>
    <w:basedOn w:val="Standard"/>
    <w:uiPriority w:val="99"/>
    <w:semiHidden/>
    <w:unhideWhenUsed/>
    <w:rsid w:val="00973880"/>
    <w:pPr>
      <w:pBdr>
        <w:top w:val="single" w:sz="2" w:space="10" w:color="5B9BD5" w:themeColor="accent1" w:shadow="1" w:frame="1"/>
        <w:left w:val="single" w:sz="2" w:space="10" w:color="5B9BD5" w:themeColor="accent1" w:shadow="1" w:frame="1"/>
        <w:bottom w:val="single" w:sz="2" w:space="10" w:color="5B9BD5" w:themeColor="accent1" w:shadow="1" w:frame="1"/>
        <w:right w:val="single" w:sz="2" w:space="10" w:color="5B9BD5" w:themeColor="accent1" w:shadow="1" w:frame="1"/>
      </w:pBdr>
      <w:ind w:left="1152" w:right="1152"/>
    </w:pPr>
    <w:rPr>
      <w:rFonts w:eastAsiaTheme="minorEastAsia"/>
      <w:i/>
      <w:iCs/>
      <w:color w:val="5B9BD5" w:themeColor="accent1"/>
    </w:rPr>
  </w:style>
  <w:style w:type="character" w:customStyle="1" w:styleId="Code">
    <w:name w:val="Code"/>
    <w:basedOn w:val="Absatz-Standardschriftart"/>
    <w:uiPriority w:val="2"/>
    <w:qFormat/>
    <w:rsid w:val="00973880"/>
    <w:rPr>
      <w:rFonts w:ascii="Courier New" w:hAnsi="Courier New" w:cs="Courier New"/>
      <w:sz w:val="18"/>
      <w:szCs w:val="22"/>
    </w:rPr>
  </w:style>
  <w:style w:type="paragraph" w:styleId="Datum">
    <w:name w:val="Date"/>
    <w:basedOn w:val="Standard"/>
    <w:next w:val="Standard"/>
    <w:link w:val="DatumZchn"/>
    <w:uiPriority w:val="99"/>
    <w:semiHidden/>
    <w:unhideWhenUsed/>
    <w:rsid w:val="00973880"/>
  </w:style>
  <w:style w:type="character" w:customStyle="1" w:styleId="DatumZchn">
    <w:name w:val="Datum Zchn"/>
    <w:basedOn w:val="Absatz-Standardschriftart"/>
    <w:link w:val="Datum"/>
    <w:uiPriority w:val="99"/>
    <w:semiHidden/>
    <w:rsid w:val="00973880"/>
    <w:rPr>
      <w:rFonts w:ascii="Calibri" w:hAnsi="Calibri"/>
      <w:sz w:val="20"/>
      <w:szCs w:val="21"/>
    </w:rPr>
  </w:style>
  <w:style w:type="paragraph" w:styleId="Dokumentstruktur">
    <w:name w:val="Document Map"/>
    <w:basedOn w:val="Standard"/>
    <w:link w:val="DokumentstrukturZchn"/>
    <w:uiPriority w:val="99"/>
    <w:semiHidden/>
    <w:unhideWhenUsed/>
    <w:rsid w:val="00973880"/>
    <w:pPr>
      <w:spacing w:after="0"/>
    </w:pPr>
    <w:rPr>
      <w:rFonts w:ascii="Segoe UI" w:hAnsi="Segoe UI" w:cs="Segoe UI"/>
      <w:sz w:val="16"/>
      <w:szCs w:val="16"/>
    </w:rPr>
  </w:style>
  <w:style w:type="character" w:customStyle="1" w:styleId="DokumentstrukturZchn">
    <w:name w:val="Dokumentstruktur Zchn"/>
    <w:basedOn w:val="Absatz-Standardschriftart"/>
    <w:link w:val="Dokumentstruktur"/>
    <w:uiPriority w:val="99"/>
    <w:semiHidden/>
    <w:rsid w:val="00973880"/>
    <w:rPr>
      <w:rFonts w:ascii="Segoe UI" w:hAnsi="Segoe UI" w:cs="Segoe UI"/>
      <w:sz w:val="16"/>
      <w:szCs w:val="16"/>
    </w:rPr>
  </w:style>
  <w:style w:type="table" w:styleId="EinfacheTabelle2">
    <w:name w:val="Plain Table 2"/>
    <w:basedOn w:val="NormaleTabelle"/>
    <w:uiPriority w:val="42"/>
    <w:rsid w:val="00973880"/>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styleId="E-Mail-Signatur">
    <w:name w:val="E-mail Signature"/>
    <w:basedOn w:val="Standard"/>
    <w:link w:val="E-Mail-SignaturZchn"/>
    <w:uiPriority w:val="99"/>
    <w:semiHidden/>
    <w:unhideWhenUsed/>
    <w:rsid w:val="00973880"/>
    <w:pPr>
      <w:spacing w:after="0"/>
    </w:pPr>
  </w:style>
  <w:style w:type="character" w:customStyle="1" w:styleId="E-Mail-SignaturZchn">
    <w:name w:val="E-Mail-Signatur Zchn"/>
    <w:basedOn w:val="Absatz-Standardschriftart"/>
    <w:link w:val="E-Mail-Signatur"/>
    <w:uiPriority w:val="99"/>
    <w:semiHidden/>
    <w:rsid w:val="00973880"/>
    <w:rPr>
      <w:rFonts w:ascii="Calibri" w:hAnsi="Calibri"/>
      <w:sz w:val="20"/>
      <w:szCs w:val="21"/>
    </w:rPr>
  </w:style>
  <w:style w:type="paragraph" w:styleId="Endnotentext">
    <w:name w:val="endnote text"/>
    <w:basedOn w:val="Standard"/>
    <w:link w:val="EndnotentextZchn"/>
    <w:uiPriority w:val="99"/>
    <w:semiHidden/>
    <w:unhideWhenUsed/>
    <w:rsid w:val="00973880"/>
    <w:pPr>
      <w:spacing w:after="0"/>
    </w:pPr>
    <w:rPr>
      <w:szCs w:val="20"/>
    </w:rPr>
  </w:style>
  <w:style w:type="character" w:customStyle="1" w:styleId="EndnotentextZchn">
    <w:name w:val="Endnotentext Zchn"/>
    <w:basedOn w:val="Absatz-Standardschriftart"/>
    <w:link w:val="Endnotentext"/>
    <w:uiPriority w:val="99"/>
    <w:semiHidden/>
    <w:rsid w:val="00973880"/>
    <w:rPr>
      <w:rFonts w:ascii="Calibri" w:hAnsi="Calibri"/>
      <w:sz w:val="20"/>
      <w:szCs w:val="20"/>
    </w:rPr>
  </w:style>
  <w:style w:type="paragraph" w:styleId="Fu-Endnotenberschrift">
    <w:name w:val="Note Heading"/>
    <w:basedOn w:val="Standard"/>
    <w:next w:val="Standard"/>
    <w:link w:val="Fu-EndnotenberschriftZchn"/>
    <w:uiPriority w:val="99"/>
    <w:semiHidden/>
    <w:unhideWhenUsed/>
    <w:rsid w:val="00973880"/>
    <w:pPr>
      <w:spacing w:after="0"/>
    </w:pPr>
  </w:style>
  <w:style w:type="character" w:customStyle="1" w:styleId="Fu-EndnotenberschriftZchn">
    <w:name w:val="Fuß/-Endnotenüberschrift Zchn"/>
    <w:basedOn w:val="Absatz-Standardschriftart"/>
    <w:link w:val="Fu-Endnotenberschrift"/>
    <w:uiPriority w:val="99"/>
    <w:semiHidden/>
    <w:rsid w:val="00973880"/>
    <w:rPr>
      <w:rFonts w:ascii="Calibri" w:hAnsi="Calibri"/>
      <w:sz w:val="20"/>
      <w:szCs w:val="21"/>
    </w:rPr>
  </w:style>
  <w:style w:type="paragraph" w:styleId="Funotentext">
    <w:name w:val="footnote text"/>
    <w:basedOn w:val="Standard"/>
    <w:link w:val="FunotentextZchn"/>
    <w:uiPriority w:val="99"/>
    <w:rsid w:val="00973880"/>
    <w:pPr>
      <w:spacing w:after="0"/>
    </w:pPr>
    <w:rPr>
      <w:noProof/>
      <w:sz w:val="19"/>
      <w:szCs w:val="20"/>
    </w:rPr>
  </w:style>
  <w:style w:type="character" w:customStyle="1" w:styleId="FunotentextZchn">
    <w:name w:val="Fußnotentext Zchn"/>
    <w:basedOn w:val="Absatz-Standardschriftart"/>
    <w:link w:val="Funotentext"/>
    <w:uiPriority w:val="99"/>
    <w:rsid w:val="00973880"/>
    <w:rPr>
      <w:rFonts w:ascii="Calibri" w:hAnsi="Calibri"/>
      <w:noProof/>
      <w:sz w:val="19"/>
      <w:szCs w:val="20"/>
    </w:rPr>
  </w:style>
  <w:style w:type="character" w:styleId="Funotenzeichen">
    <w:name w:val="footnote reference"/>
    <w:basedOn w:val="Absatz-Standardschriftart"/>
    <w:uiPriority w:val="99"/>
    <w:semiHidden/>
    <w:unhideWhenUsed/>
    <w:rsid w:val="00973880"/>
    <w:rPr>
      <w:vertAlign w:val="superscript"/>
    </w:rPr>
  </w:style>
  <w:style w:type="paragraph" w:styleId="Fuzeile">
    <w:name w:val="footer"/>
    <w:basedOn w:val="Standard"/>
    <w:link w:val="FuzeileZchn"/>
    <w:uiPriority w:val="99"/>
    <w:unhideWhenUsed/>
    <w:rsid w:val="00973880"/>
    <w:pPr>
      <w:spacing w:after="0" w:line="240" w:lineRule="auto"/>
    </w:pPr>
    <w:rPr>
      <w:sz w:val="16"/>
    </w:rPr>
  </w:style>
  <w:style w:type="character" w:customStyle="1" w:styleId="FuzeileZchn">
    <w:name w:val="Fußzeile Zchn"/>
    <w:basedOn w:val="Absatz-Standardschriftart"/>
    <w:link w:val="Fuzeile"/>
    <w:uiPriority w:val="99"/>
    <w:rsid w:val="00973880"/>
    <w:rPr>
      <w:rFonts w:ascii="Calibri" w:hAnsi="Calibri"/>
      <w:sz w:val="16"/>
      <w:szCs w:val="21"/>
    </w:rPr>
  </w:style>
  <w:style w:type="paragraph" w:styleId="Gruformel">
    <w:name w:val="Closing"/>
    <w:basedOn w:val="Standard"/>
    <w:link w:val="GruformelZchn"/>
    <w:uiPriority w:val="99"/>
    <w:semiHidden/>
    <w:unhideWhenUsed/>
    <w:rsid w:val="00973880"/>
    <w:pPr>
      <w:spacing w:after="0"/>
      <w:ind w:left="4252"/>
    </w:pPr>
  </w:style>
  <w:style w:type="character" w:customStyle="1" w:styleId="GruformelZchn">
    <w:name w:val="Grußformel Zchn"/>
    <w:basedOn w:val="Absatz-Standardschriftart"/>
    <w:link w:val="Gruformel"/>
    <w:uiPriority w:val="99"/>
    <w:semiHidden/>
    <w:rsid w:val="00973880"/>
    <w:rPr>
      <w:rFonts w:ascii="Calibri" w:hAnsi="Calibri"/>
      <w:sz w:val="20"/>
      <w:szCs w:val="21"/>
    </w:rPr>
  </w:style>
  <w:style w:type="paragraph" w:styleId="HTMLAdresse">
    <w:name w:val="HTML Address"/>
    <w:basedOn w:val="Standard"/>
    <w:link w:val="HTMLAdresseZchn"/>
    <w:uiPriority w:val="99"/>
    <w:semiHidden/>
    <w:unhideWhenUsed/>
    <w:rsid w:val="00973880"/>
    <w:pPr>
      <w:spacing w:after="0"/>
    </w:pPr>
    <w:rPr>
      <w:i/>
      <w:iCs/>
    </w:rPr>
  </w:style>
  <w:style w:type="character" w:customStyle="1" w:styleId="HTMLAdresseZchn">
    <w:name w:val="HTML Adresse Zchn"/>
    <w:basedOn w:val="Absatz-Standardschriftart"/>
    <w:link w:val="HTMLAdresse"/>
    <w:uiPriority w:val="99"/>
    <w:semiHidden/>
    <w:rsid w:val="00973880"/>
    <w:rPr>
      <w:rFonts w:ascii="Calibri" w:hAnsi="Calibri"/>
      <w:i/>
      <w:iCs/>
      <w:sz w:val="20"/>
      <w:szCs w:val="21"/>
    </w:rPr>
  </w:style>
  <w:style w:type="paragraph" w:styleId="HTMLVorformatiert">
    <w:name w:val="HTML Preformatted"/>
    <w:basedOn w:val="Standard"/>
    <w:link w:val="HTMLVorformatiertZchn"/>
    <w:uiPriority w:val="99"/>
    <w:semiHidden/>
    <w:unhideWhenUsed/>
    <w:rsid w:val="00973880"/>
    <w:pPr>
      <w:spacing w:after="0"/>
    </w:pPr>
    <w:rPr>
      <w:rFonts w:ascii="Consolas" w:hAnsi="Consolas" w:cs="Consolas"/>
      <w:szCs w:val="20"/>
    </w:rPr>
  </w:style>
  <w:style w:type="character" w:customStyle="1" w:styleId="HTMLVorformatiertZchn">
    <w:name w:val="HTML Vorformatiert Zchn"/>
    <w:basedOn w:val="Absatz-Standardschriftart"/>
    <w:link w:val="HTMLVorformatiert"/>
    <w:uiPriority w:val="99"/>
    <w:semiHidden/>
    <w:rsid w:val="00973880"/>
    <w:rPr>
      <w:rFonts w:ascii="Consolas" w:hAnsi="Consolas" w:cs="Consolas"/>
      <w:sz w:val="20"/>
      <w:szCs w:val="20"/>
    </w:rPr>
  </w:style>
  <w:style w:type="character" w:styleId="Hyperlink">
    <w:name w:val="Hyperlink"/>
    <w:basedOn w:val="Absatz-Standardschriftart"/>
    <w:uiPriority w:val="99"/>
    <w:rsid w:val="00973880"/>
    <w:rPr>
      <w:rFonts w:asciiTheme="minorHAnsi" w:hAnsiTheme="minorHAnsi"/>
      <w:color w:val="auto"/>
      <w:u w:val="single"/>
    </w:rPr>
  </w:style>
  <w:style w:type="paragraph" w:styleId="Index1">
    <w:name w:val="index 1"/>
    <w:basedOn w:val="Standard"/>
    <w:next w:val="Standard"/>
    <w:autoRedefine/>
    <w:uiPriority w:val="99"/>
    <w:semiHidden/>
    <w:unhideWhenUsed/>
    <w:rsid w:val="00973880"/>
    <w:pPr>
      <w:spacing w:after="0"/>
      <w:ind w:left="220" w:hanging="220"/>
    </w:pPr>
  </w:style>
  <w:style w:type="paragraph" w:styleId="Index2">
    <w:name w:val="index 2"/>
    <w:basedOn w:val="Standard"/>
    <w:next w:val="Standard"/>
    <w:autoRedefine/>
    <w:uiPriority w:val="99"/>
    <w:semiHidden/>
    <w:unhideWhenUsed/>
    <w:rsid w:val="00973880"/>
    <w:pPr>
      <w:spacing w:after="0"/>
      <w:ind w:left="440" w:hanging="220"/>
    </w:pPr>
  </w:style>
  <w:style w:type="paragraph" w:styleId="Index3">
    <w:name w:val="index 3"/>
    <w:basedOn w:val="Standard"/>
    <w:next w:val="Standard"/>
    <w:autoRedefine/>
    <w:uiPriority w:val="99"/>
    <w:semiHidden/>
    <w:unhideWhenUsed/>
    <w:rsid w:val="00973880"/>
    <w:pPr>
      <w:spacing w:after="0"/>
      <w:ind w:left="660" w:hanging="220"/>
    </w:pPr>
  </w:style>
  <w:style w:type="paragraph" w:styleId="Index4">
    <w:name w:val="index 4"/>
    <w:basedOn w:val="Standard"/>
    <w:next w:val="Standard"/>
    <w:autoRedefine/>
    <w:uiPriority w:val="99"/>
    <w:semiHidden/>
    <w:unhideWhenUsed/>
    <w:rsid w:val="00973880"/>
    <w:pPr>
      <w:spacing w:after="0"/>
      <w:ind w:left="880" w:hanging="220"/>
    </w:pPr>
  </w:style>
  <w:style w:type="paragraph" w:styleId="Index5">
    <w:name w:val="index 5"/>
    <w:basedOn w:val="Standard"/>
    <w:next w:val="Standard"/>
    <w:autoRedefine/>
    <w:uiPriority w:val="99"/>
    <w:semiHidden/>
    <w:unhideWhenUsed/>
    <w:rsid w:val="00973880"/>
    <w:pPr>
      <w:spacing w:after="0"/>
      <w:ind w:left="1100" w:hanging="220"/>
    </w:pPr>
  </w:style>
  <w:style w:type="paragraph" w:styleId="Index6">
    <w:name w:val="index 6"/>
    <w:basedOn w:val="Standard"/>
    <w:next w:val="Standard"/>
    <w:autoRedefine/>
    <w:uiPriority w:val="99"/>
    <w:semiHidden/>
    <w:unhideWhenUsed/>
    <w:rsid w:val="00973880"/>
    <w:pPr>
      <w:spacing w:after="0"/>
      <w:ind w:left="1320" w:hanging="220"/>
    </w:pPr>
  </w:style>
  <w:style w:type="paragraph" w:styleId="Index7">
    <w:name w:val="index 7"/>
    <w:basedOn w:val="Standard"/>
    <w:next w:val="Standard"/>
    <w:autoRedefine/>
    <w:uiPriority w:val="99"/>
    <w:semiHidden/>
    <w:unhideWhenUsed/>
    <w:rsid w:val="00973880"/>
    <w:pPr>
      <w:spacing w:after="0"/>
      <w:ind w:left="1540" w:hanging="220"/>
    </w:pPr>
  </w:style>
  <w:style w:type="paragraph" w:styleId="Index8">
    <w:name w:val="index 8"/>
    <w:basedOn w:val="Standard"/>
    <w:next w:val="Standard"/>
    <w:autoRedefine/>
    <w:uiPriority w:val="99"/>
    <w:semiHidden/>
    <w:unhideWhenUsed/>
    <w:rsid w:val="00973880"/>
    <w:pPr>
      <w:spacing w:after="0"/>
      <w:ind w:left="1760" w:hanging="220"/>
    </w:pPr>
  </w:style>
  <w:style w:type="paragraph" w:styleId="Index9">
    <w:name w:val="index 9"/>
    <w:basedOn w:val="Standard"/>
    <w:next w:val="Standard"/>
    <w:autoRedefine/>
    <w:uiPriority w:val="99"/>
    <w:semiHidden/>
    <w:unhideWhenUsed/>
    <w:rsid w:val="00973880"/>
    <w:pPr>
      <w:spacing w:after="0"/>
      <w:ind w:left="1980" w:hanging="220"/>
    </w:pPr>
  </w:style>
  <w:style w:type="paragraph" w:styleId="Indexberschrift">
    <w:name w:val="index heading"/>
    <w:basedOn w:val="Standard"/>
    <w:next w:val="Index1"/>
    <w:uiPriority w:val="99"/>
    <w:semiHidden/>
    <w:unhideWhenUsed/>
    <w:rsid w:val="00973880"/>
    <w:rPr>
      <w:rFonts w:asciiTheme="majorHAnsi" w:eastAsiaTheme="majorEastAsia" w:hAnsiTheme="majorHAnsi" w:cstheme="majorBidi"/>
      <w:b/>
      <w:bCs/>
    </w:rPr>
  </w:style>
  <w:style w:type="paragraph" w:styleId="Inhaltsverzeichnisberschrift">
    <w:name w:val="TOC Heading"/>
    <w:basedOn w:val="berschrift1"/>
    <w:next w:val="Standard"/>
    <w:uiPriority w:val="39"/>
    <w:unhideWhenUsed/>
    <w:qFormat/>
    <w:rsid w:val="00973880"/>
    <w:pPr>
      <w:pageBreakBefore w:val="0"/>
      <w:numPr>
        <w:numId w:val="0"/>
      </w:numPr>
      <w:spacing w:before="240" w:after="0" w:line="288" w:lineRule="auto"/>
      <w:outlineLvl w:val="9"/>
    </w:pPr>
    <w:rPr>
      <w:rFonts w:asciiTheme="majorHAnsi" w:hAnsiTheme="majorHAnsi" w:cstheme="majorBidi"/>
      <w:b w:val="0"/>
      <w:color w:val="2E74B5" w:themeColor="accent1" w:themeShade="BF"/>
      <w:sz w:val="32"/>
      <w:szCs w:val="32"/>
    </w:rPr>
  </w:style>
  <w:style w:type="paragraph" w:styleId="IntensivesZitat">
    <w:name w:val="Intense Quote"/>
    <w:basedOn w:val="Standard"/>
    <w:next w:val="Standard"/>
    <w:link w:val="IntensivesZitatZchn"/>
    <w:uiPriority w:val="30"/>
    <w:qFormat/>
    <w:rsid w:val="00973880"/>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ivesZitatZchn">
    <w:name w:val="Intensives Zitat Zchn"/>
    <w:basedOn w:val="Absatz-Standardschriftart"/>
    <w:link w:val="IntensivesZitat"/>
    <w:uiPriority w:val="30"/>
    <w:rsid w:val="00973880"/>
    <w:rPr>
      <w:rFonts w:ascii="Calibri" w:hAnsi="Calibri"/>
      <w:i/>
      <w:iCs/>
      <w:color w:val="5B9BD5" w:themeColor="accent1"/>
      <w:sz w:val="20"/>
      <w:szCs w:val="21"/>
    </w:rPr>
  </w:style>
  <w:style w:type="table" w:customStyle="1" w:styleId="IQTIGgrn">
    <w:name w:val="IQTIG_grün"/>
    <w:basedOn w:val="NormaleTabelle"/>
    <w:uiPriority w:val="99"/>
    <w:rsid w:val="00973880"/>
    <w:pPr>
      <w:spacing w:after="0" w:line="288" w:lineRule="auto"/>
    </w:p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left w:w="0" w:type="dxa"/>
        <w:right w:w="0" w:type="dxa"/>
      </w:tblCellMar>
    </w:tblPr>
    <w:tblStylePr w:type="firstRow">
      <w:pPr>
        <w:wordWrap/>
        <w:spacing w:beforeLines="0" w:before="0" w:beforeAutospacing="0" w:afterLines="0" w:after="0" w:afterAutospacing="0" w:line="240" w:lineRule="auto"/>
        <w:ind w:leftChars="0" w:left="0" w:rightChars="0" w:right="0"/>
        <w:contextualSpacing w:val="0"/>
        <w:jc w:val="left"/>
      </w:pPr>
      <w:rPr>
        <w:rFonts w:asciiTheme="minorHAnsi" w:hAnsiTheme="minorHAnsi"/>
        <w:b w:val="0"/>
        <w:color w:val="FFFFFF" w:themeColor="background1"/>
        <w:sz w:val="22"/>
      </w:rPr>
      <w:tblPr/>
      <w:tcPr>
        <w:shd w:val="clear" w:color="auto" w:fill="005051"/>
      </w:tcPr>
    </w:tblStylePr>
    <w:tblStylePr w:type="band1Horz">
      <w:tblPr/>
      <w:tcPr>
        <w:shd w:val="clear" w:color="auto" w:fill="FFFFFF" w:themeFill="background1"/>
      </w:tcPr>
    </w:tblStylePr>
    <w:tblStylePr w:type="band2Horz">
      <w:tblPr/>
      <w:tcPr>
        <w:shd w:val="clear" w:color="auto" w:fill="E7E6E6" w:themeFill="background2"/>
      </w:tcPr>
    </w:tblStylePr>
  </w:style>
  <w:style w:type="table" w:customStyle="1" w:styleId="IQTIGStandard">
    <w:name w:val="IQTIG_Standard"/>
    <w:basedOn w:val="NormaleTabelle"/>
    <w:uiPriority w:val="97"/>
    <w:rsid w:val="00973880"/>
    <w:pPr>
      <w:spacing w:after="0" w:line="240" w:lineRule="auto"/>
    </w:pPr>
    <w:tblPr>
      <w:tblStyleRowBandSize w:val="1"/>
      <w:tblBorders>
        <w:top w:val="single" w:sz="8" w:space="0" w:color="005051"/>
        <w:bottom w:val="single" w:sz="8" w:space="0" w:color="005051"/>
        <w:insideH w:val="single" w:sz="4" w:space="0" w:color="BFBFBF" w:themeColor="background1" w:themeShade="BF"/>
        <w:insideV w:val="single" w:sz="4" w:space="0" w:color="BFBFBF" w:themeColor="background1" w:themeShade="BF"/>
      </w:tblBorders>
      <w:tblCellMar>
        <w:left w:w="0" w:type="dxa"/>
        <w:right w:w="0" w:type="dxa"/>
      </w:tblCellMar>
    </w:tblPr>
    <w:tblStylePr w:type="firstRow">
      <w:rPr>
        <w:rFonts w:asciiTheme="minorHAnsi" w:hAnsiTheme="minorHAnsi"/>
        <w:b w:val="0"/>
        <w:color w:val="auto"/>
        <w:sz w:val="22"/>
      </w:rPr>
      <w:tblPr/>
      <w:tcPr>
        <w:tcBorders>
          <w:top w:val="single" w:sz="8" w:space="0" w:color="005051"/>
          <w:left w:val="nil"/>
          <w:bottom w:val="single" w:sz="8" w:space="0" w:color="005051"/>
          <w:right w:val="nil"/>
          <w:insideH w:val="nil"/>
          <w:insideV w:val="single" w:sz="4" w:space="0" w:color="BFBFBF" w:themeColor="background1" w:themeShade="BF"/>
          <w:tl2br w:val="nil"/>
          <w:tr2bl w:val="nil"/>
        </w:tcBorders>
        <w:shd w:val="clear" w:color="auto" w:fill="E7E6E6" w:themeFill="background2"/>
      </w:tcPr>
    </w:tblStylePr>
    <w:tblStylePr w:type="band1Horz">
      <w:tblPr/>
      <w:tcPr>
        <w:shd w:val="clear" w:color="auto" w:fill="FFFFFF" w:themeFill="background1"/>
      </w:tcPr>
    </w:tblStylePr>
    <w:tblStylePr w:type="band2Horz">
      <w:tblPr/>
      <w:tcPr>
        <w:shd w:val="clear" w:color="auto" w:fill="E7E6E6" w:themeFill="background2"/>
      </w:tcPr>
    </w:tblStylePr>
  </w:style>
  <w:style w:type="table" w:customStyle="1" w:styleId="IQTIGStandarderste-Spalte">
    <w:name w:val="IQTIG_Standard_erste-Spalte"/>
    <w:basedOn w:val="IQTIGStandard"/>
    <w:uiPriority w:val="98"/>
    <w:rsid w:val="00973880"/>
    <w:tblPr/>
    <w:tblStylePr w:type="firstRow">
      <w:rPr>
        <w:rFonts w:asciiTheme="minorHAnsi" w:hAnsiTheme="minorHAnsi"/>
        <w:b w:val="0"/>
        <w:color w:val="auto"/>
        <w:sz w:val="22"/>
      </w:rPr>
      <w:tblPr/>
      <w:tcPr>
        <w:tcBorders>
          <w:top w:val="single" w:sz="8" w:space="0" w:color="005051"/>
          <w:left w:val="nil"/>
          <w:bottom w:val="single" w:sz="8" w:space="0" w:color="005051"/>
          <w:right w:val="nil"/>
          <w:insideH w:val="nil"/>
          <w:insideV w:val="single" w:sz="4" w:space="0" w:color="BFBFBF" w:themeColor="background1" w:themeShade="BF"/>
          <w:tl2br w:val="nil"/>
          <w:tr2bl w:val="nil"/>
        </w:tcBorders>
        <w:shd w:val="clear" w:color="auto" w:fill="E7E6E6" w:themeFill="background2"/>
      </w:tcPr>
    </w:tblStylePr>
    <w:tblStylePr w:type="firstCol">
      <w:tblPr/>
      <w:tcPr>
        <w:shd w:val="clear" w:color="auto" w:fill="E7E6E6" w:themeFill="background2"/>
      </w:tcPr>
    </w:tblStylePr>
    <w:tblStylePr w:type="band1Horz">
      <w:tblPr/>
      <w:tcPr>
        <w:shd w:val="clear" w:color="auto" w:fill="FFFFFF" w:themeFill="background1"/>
      </w:tcPr>
    </w:tblStylePr>
    <w:tblStylePr w:type="band2Horz">
      <w:tblPr/>
      <w:tcPr>
        <w:shd w:val="clear" w:color="auto" w:fill="E7E6E6" w:themeFill="background2"/>
      </w:tcPr>
    </w:tblStylePr>
  </w:style>
  <w:style w:type="paragraph" w:styleId="KeinLeerraum">
    <w:name w:val="No Spacing"/>
    <w:uiPriority w:val="1"/>
    <w:qFormat/>
    <w:rsid w:val="00973880"/>
    <w:pPr>
      <w:spacing w:after="0" w:line="240" w:lineRule="auto"/>
    </w:pPr>
    <w:rPr>
      <w:szCs w:val="21"/>
    </w:rPr>
  </w:style>
  <w:style w:type="paragraph" w:styleId="Kommentartext">
    <w:name w:val="annotation text"/>
    <w:basedOn w:val="Standard"/>
    <w:link w:val="KommentartextZchn"/>
    <w:uiPriority w:val="99"/>
    <w:semiHidden/>
    <w:unhideWhenUsed/>
    <w:rsid w:val="00973880"/>
    <w:rPr>
      <w:szCs w:val="20"/>
    </w:rPr>
  </w:style>
  <w:style w:type="character" w:customStyle="1" w:styleId="KommentartextZchn">
    <w:name w:val="Kommentartext Zchn"/>
    <w:basedOn w:val="Absatz-Standardschriftart"/>
    <w:link w:val="Kommentartext"/>
    <w:uiPriority w:val="99"/>
    <w:semiHidden/>
    <w:rsid w:val="00973880"/>
    <w:rPr>
      <w:rFonts w:ascii="Calibri" w:hAnsi="Calibri"/>
      <w:sz w:val="20"/>
      <w:szCs w:val="20"/>
    </w:rPr>
  </w:style>
  <w:style w:type="paragraph" w:styleId="Kommentarthema">
    <w:name w:val="annotation subject"/>
    <w:basedOn w:val="Kommentartext"/>
    <w:next w:val="Kommentartext"/>
    <w:link w:val="KommentarthemaZchn"/>
    <w:uiPriority w:val="99"/>
    <w:semiHidden/>
    <w:unhideWhenUsed/>
    <w:rsid w:val="00973880"/>
    <w:rPr>
      <w:b/>
      <w:bCs/>
    </w:rPr>
  </w:style>
  <w:style w:type="character" w:customStyle="1" w:styleId="KommentarthemaZchn">
    <w:name w:val="Kommentarthema Zchn"/>
    <w:basedOn w:val="KommentartextZchn"/>
    <w:link w:val="Kommentarthema"/>
    <w:uiPriority w:val="99"/>
    <w:semiHidden/>
    <w:rsid w:val="00973880"/>
    <w:rPr>
      <w:rFonts w:ascii="Calibri" w:hAnsi="Calibri"/>
      <w:b/>
      <w:bCs/>
      <w:sz w:val="20"/>
      <w:szCs w:val="20"/>
    </w:rPr>
  </w:style>
  <w:style w:type="character" w:styleId="Kommentarzeichen">
    <w:name w:val="annotation reference"/>
    <w:basedOn w:val="Absatz-Standardschriftart"/>
    <w:uiPriority w:val="99"/>
    <w:semiHidden/>
    <w:unhideWhenUsed/>
    <w:rsid w:val="00973880"/>
    <w:rPr>
      <w:sz w:val="16"/>
      <w:szCs w:val="16"/>
    </w:rPr>
  </w:style>
  <w:style w:type="paragraph" w:styleId="Kopfzeile">
    <w:name w:val="header"/>
    <w:basedOn w:val="Standard"/>
    <w:link w:val="KopfzeileZchn"/>
    <w:uiPriority w:val="99"/>
    <w:unhideWhenUsed/>
    <w:rsid w:val="00973880"/>
    <w:pPr>
      <w:spacing w:line="240" w:lineRule="auto"/>
      <w:contextualSpacing/>
    </w:pPr>
    <w:rPr>
      <w:i/>
      <w:sz w:val="16"/>
      <w:szCs w:val="16"/>
    </w:rPr>
  </w:style>
  <w:style w:type="character" w:customStyle="1" w:styleId="KopfzeileZchn">
    <w:name w:val="Kopfzeile Zchn"/>
    <w:basedOn w:val="Absatz-Standardschriftart"/>
    <w:link w:val="Kopfzeile"/>
    <w:uiPriority w:val="99"/>
    <w:rsid w:val="00973880"/>
    <w:rPr>
      <w:rFonts w:ascii="Calibri" w:hAnsi="Calibri"/>
      <w:i/>
      <w:sz w:val="16"/>
      <w:szCs w:val="16"/>
    </w:rPr>
  </w:style>
  <w:style w:type="paragraph" w:styleId="Liste">
    <w:name w:val="List"/>
    <w:basedOn w:val="Standard"/>
    <w:uiPriority w:val="99"/>
    <w:semiHidden/>
    <w:unhideWhenUsed/>
    <w:rsid w:val="00973880"/>
    <w:pPr>
      <w:ind w:left="283" w:hanging="283"/>
      <w:contextualSpacing/>
    </w:pPr>
  </w:style>
  <w:style w:type="paragraph" w:styleId="Listenabsatz">
    <w:name w:val="List Paragraph"/>
    <w:basedOn w:val="Standard"/>
    <w:uiPriority w:val="34"/>
    <w:qFormat/>
    <w:rsid w:val="00973880"/>
    <w:pPr>
      <w:ind w:left="720"/>
      <w:contextualSpacing/>
    </w:pPr>
  </w:style>
  <w:style w:type="paragraph" w:customStyle="1" w:styleId="ListeEbene1">
    <w:name w:val="Liste (Ebene 1)"/>
    <w:basedOn w:val="Listenabsatz"/>
    <w:uiPriority w:val="1"/>
    <w:qFormat/>
    <w:rsid w:val="00973880"/>
    <w:pPr>
      <w:numPr>
        <w:numId w:val="8"/>
      </w:numPr>
    </w:pPr>
  </w:style>
  <w:style w:type="paragraph" w:customStyle="1" w:styleId="ListeEbene2">
    <w:name w:val="Liste (Ebene 2)"/>
    <w:basedOn w:val="ListeEbene1"/>
    <w:uiPriority w:val="1"/>
    <w:qFormat/>
    <w:rsid w:val="00973880"/>
    <w:pPr>
      <w:numPr>
        <w:ilvl w:val="1"/>
      </w:numPr>
    </w:pPr>
  </w:style>
  <w:style w:type="paragraph" w:customStyle="1" w:styleId="ListeNummerEbene1">
    <w:name w:val="Liste (Nummer Ebene 1)"/>
    <w:basedOn w:val="Listenabsatz"/>
    <w:uiPriority w:val="1"/>
    <w:qFormat/>
    <w:rsid w:val="00973880"/>
    <w:pPr>
      <w:numPr>
        <w:numId w:val="7"/>
      </w:numPr>
    </w:pPr>
  </w:style>
  <w:style w:type="paragraph" w:customStyle="1" w:styleId="ListeNummerEbene2">
    <w:name w:val="Liste (Nummer Ebene 2)"/>
    <w:basedOn w:val="ListeNummerEbene1"/>
    <w:uiPriority w:val="1"/>
    <w:qFormat/>
    <w:rsid w:val="00973880"/>
    <w:pPr>
      <w:numPr>
        <w:ilvl w:val="1"/>
      </w:numPr>
    </w:pPr>
  </w:style>
  <w:style w:type="paragraph" w:styleId="Liste2">
    <w:name w:val="List 2"/>
    <w:basedOn w:val="Standard"/>
    <w:uiPriority w:val="99"/>
    <w:semiHidden/>
    <w:unhideWhenUsed/>
    <w:rsid w:val="00973880"/>
    <w:pPr>
      <w:ind w:left="566" w:hanging="283"/>
      <w:contextualSpacing/>
    </w:pPr>
  </w:style>
  <w:style w:type="paragraph" w:styleId="Liste3">
    <w:name w:val="List 3"/>
    <w:basedOn w:val="Standard"/>
    <w:uiPriority w:val="99"/>
    <w:semiHidden/>
    <w:unhideWhenUsed/>
    <w:rsid w:val="00973880"/>
    <w:pPr>
      <w:ind w:left="849" w:hanging="283"/>
      <w:contextualSpacing/>
    </w:pPr>
  </w:style>
  <w:style w:type="paragraph" w:styleId="Liste4">
    <w:name w:val="List 4"/>
    <w:basedOn w:val="Standard"/>
    <w:uiPriority w:val="99"/>
    <w:semiHidden/>
    <w:unhideWhenUsed/>
    <w:rsid w:val="00973880"/>
    <w:pPr>
      <w:ind w:left="1132" w:hanging="283"/>
      <w:contextualSpacing/>
    </w:pPr>
  </w:style>
  <w:style w:type="paragraph" w:styleId="Liste5">
    <w:name w:val="List 5"/>
    <w:basedOn w:val="Standard"/>
    <w:uiPriority w:val="99"/>
    <w:semiHidden/>
    <w:unhideWhenUsed/>
    <w:rsid w:val="00973880"/>
    <w:pPr>
      <w:ind w:left="1415" w:hanging="283"/>
      <w:contextualSpacing/>
    </w:pPr>
  </w:style>
  <w:style w:type="numbering" w:customStyle="1" w:styleId="ListeIQTIGNummer">
    <w:name w:val="Liste_IQTIG_Nummer"/>
    <w:uiPriority w:val="99"/>
    <w:rsid w:val="00973880"/>
    <w:pPr>
      <w:numPr>
        <w:numId w:val="7"/>
      </w:numPr>
    </w:pPr>
  </w:style>
  <w:style w:type="numbering" w:customStyle="1" w:styleId="ListeIQTIGPunkte">
    <w:name w:val="Liste_IQTIG_Punkte"/>
    <w:uiPriority w:val="99"/>
    <w:rsid w:val="00973880"/>
    <w:pPr>
      <w:numPr>
        <w:numId w:val="8"/>
      </w:numPr>
    </w:pPr>
  </w:style>
  <w:style w:type="paragraph" w:styleId="Listenfortsetzung">
    <w:name w:val="List Continue"/>
    <w:basedOn w:val="Standard"/>
    <w:uiPriority w:val="99"/>
    <w:semiHidden/>
    <w:unhideWhenUsed/>
    <w:rsid w:val="00973880"/>
    <w:pPr>
      <w:ind w:left="283"/>
      <w:contextualSpacing/>
    </w:pPr>
  </w:style>
  <w:style w:type="paragraph" w:styleId="Listenfortsetzung2">
    <w:name w:val="List Continue 2"/>
    <w:basedOn w:val="Standard"/>
    <w:uiPriority w:val="99"/>
    <w:semiHidden/>
    <w:unhideWhenUsed/>
    <w:rsid w:val="00973880"/>
    <w:pPr>
      <w:ind w:left="566"/>
      <w:contextualSpacing/>
    </w:pPr>
  </w:style>
  <w:style w:type="paragraph" w:styleId="Listenfortsetzung3">
    <w:name w:val="List Continue 3"/>
    <w:basedOn w:val="Standard"/>
    <w:uiPriority w:val="99"/>
    <w:semiHidden/>
    <w:unhideWhenUsed/>
    <w:rsid w:val="00973880"/>
    <w:pPr>
      <w:ind w:left="849"/>
      <w:contextualSpacing/>
    </w:pPr>
  </w:style>
  <w:style w:type="paragraph" w:styleId="Listenfortsetzung4">
    <w:name w:val="List Continue 4"/>
    <w:basedOn w:val="Standard"/>
    <w:uiPriority w:val="99"/>
    <w:semiHidden/>
    <w:unhideWhenUsed/>
    <w:rsid w:val="00973880"/>
    <w:pPr>
      <w:ind w:left="1132"/>
      <w:contextualSpacing/>
    </w:pPr>
  </w:style>
  <w:style w:type="paragraph" w:styleId="Listenfortsetzung5">
    <w:name w:val="List Continue 5"/>
    <w:basedOn w:val="Standard"/>
    <w:uiPriority w:val="99"/>
    <w:semiHidden/>
    <w:unhideWhenUsed/>
    <w:rsid w:val="00973880"/>
    <w:pPr>
      <w:ind w:left="1415"/>
      <w:contextualSpacing/>
    </w:pPr>
  </w:style>
  <w:style w:type="paragraph" w:styleId="Listennummer">
    <w:name w:val="List Number"/>
    <w:basedOn w:val="Standard"/>
    <w:uiPriority w:val="99"/>
    <w:semiHidden/>
    <w:unhideWhenUsed/>
    <w:rsid w:val="00973880"/>
    <w:pPr>
      <w:numPr>
        <w:numId w:val="9"/>
      </w:numPr>
      <w:contextualSpacing/>
    </w:pPr>
  </w:style>
  <w:style w:type="paragraph" w:styleId="Listennummer2">
    <w:name w:val="List Number 2"/>
    <w:basedOn w:val="Standard"/>
    <w:uiPriority w:val="99"/>
    <w:semiHidden/>
    <w:unhideWhenUsed/>
    <w:rsid w:val="00973880"/>
    <w:pPr>
      <w:numPr>
        <w:numId w:val="10"/>
      </w:numPr>
      <w:contextualSpacing/>
    </w:pPr>
  </w:style>
  <w:style w:type="paragraph" w:styleId="Listennummer3">
    <w:name w:val="List Number 3"/>
    <w:basedOn w:val="Standard"/>
    <w:uiPriority w:val="99"/>
    <w:semiHidden/>
    <w:unhideWhenUsed/>
    <w:rsid w:val="00973880"/>
    <w:pPr>
      <w:numPr>
        <w:numId w:val="11"/>
      </w:numPr>
      <w:contextualSpacing/>
    </w:pPr>
  </w:style>
  <w:style w:type="paragraph" w:styleId="Listennummer4">
    <w:name w:val="List Number 4"/>
    <w:basedOn w:val="Standard"/>
    <w:uiPriority w:val="99"/>
    <w:semiHidden/>
    <w:unhideWhenUsed/>
    <w:rsid w:val="00973880"/>
    <w:pPr>
      <w:numPr>
        <w:numId w:val="12"/>
      </w:numPr>
      <w:contextualSpacing/>
    </w:pPr>
  </w:style>
  <w:style w:type="paragraph" w:styleId="Listennummer5">
    <w:name w:val="List Number 5"/>
    <w:basedOn w:val="Standard"/>
    <w:uiPriority w:val="99"/>
    <w:semiHidden/>
    <w:unhideWhenUsed/>
    <w:rsid w:val="00973880"/>
    <w:pPr>
      <w:numPr>
        <w:numId w:val="13"/>
      </w:numPr>
      <w:contextualSpacing/>
    </w:pPr>
  </w:style>
  <w:style w:type="paragraph" w:customStyle="1" w:styleId="Literatur">
    <w:name w:val="Literatur"/>
    <w:basedOn w:val="Standard"/>
    <w:uiPriority w:val="2"/>
    <w:qFormat/>
    <w:rsid w:val="00540F4D"/>
    <w:pPr>
      <w:spacing w:line="240" w:lineRule="auto"/>
      <w:ind w:left="284" w:hanging="284"/>
    </w:pPr>
  </w:style>
  <w:style w:type="paragraph" w:styleId="Literaturverzeichnis">
    <w:name w:val="Bibliography"/>
    <w:basedOn w:val="Standard"/>
    <w:next w:val="Standard"/>
    <w:uiPriority w:val="37"/>
    <w:semiHidden/>
    <w:unhideWhenUsed/>
    <w:rsid w:val="00973880"/>
  </w:style>
  <w:style w:type="paragraph" w:customStyle="1" w:styleId="Logo">
    <w:name w:val="Logo"/>
    <w:basedOn w:val="Standard"/>
    <w:next w:val="Standard"/>
    <w:semiHidden/>
    <w:qFormat/>
    <w:rsid w:val="00973880"/>
    <w:pPr>
      <w:pBdr>
        <w:top w:val="single" w:sz="4" w:space="30" w:color="auto"/>
      </w:pBdr>
    </w:pPr>
    <w:rPr>
      <w:noProof/>
      <w:lang w:eastAsia="de-DE"/>
    </w:rPr>
  </w:style>
  <w:style w:type="paragraph" w:styleId="Makrotext">
    <w:name w:val="macro"/>
    <w:link w:val="MakrotextZchn"/>
    <w:uiPriority w:val="99"/>
    <w:semiHidden/>
    <w:unhideWhenUsed/>
    <w:rsid w:val="00973880"/>
    <w:pPr>
      <w:tabs>
        <w:tab w:val="left" w:pos="480"/>
        <w:tab w:val="left" w:pos="960"/>
        <w:tab w:val="left" w:pos="1440"/>
        <w:tab w:val="left" w:pos="1920"/>
        <w:tab w:val="left" w:pos="2400"/>
        <w:tab w:val="left" w:pos="2880"/>
        <w:tab w:val="left" w:pos="3360"/>
        <w:tab w:val="left" w:pos="3840"/>
        <w:tab w:val="left" w:pos="4320"/>
      </w:tabs>
      <w:spacing w:after="0" w:line="288" w:lineRule="auto"/>
    </w:pPr>
    <w:rPr>
      <w:rFonts w:ascii="Consolas" w:hAnsi="Consolas" w:cs="Consolas"/>
      <w:sz w:val="20"/>
      <w:szCs w:val="20"/>
    </w:rPr>
  </w:style>
  <w:style w:type="character" w:customStyle="1" w:styleId="MakrotextZchn">
    <w:name w:val="Makrotext Zchn"/>
    <w:basedOn w:val="Absatz-Standardschriftart"/>
    <w:link w:val="Makrotext"/>
    <w:uiPriority w:val="99"/>
    <w:semiHidden/>
    <w:rsid w:val="00973880"/>
    <w:rPr>
      <w:rFonts w:ascii="Consolas" w:hAnsi="Consolas" w:cs="Consolas"/>
      <w:sz w:val="20"/>
      <w:szCs w:val="20"/>
    </w:rPr>
  </w:style>
  <w:style w:type="paragraph" w:styleId="Nachrichtenkopf">
    <w:name w:val="Message Header"/>
    <w:basedOn w:val="Standard"/>
    <w:link w:val="NachrichtenkopfZchn"/>
    <w:uiPriority w:val="99"/>
    <w:semiHidden/>
    <w:unhideWhenUsed/>
    <w:rsid w:val="00973880"/>
    <w:pPr>
      <w:pBdr>
        <w:top w:val="single" w:sz="6" w:space="1" w:color="auto"/>
        <w:left w:val="single" w:sz="6" w:space="1" w:color="auto"/>
        <w:bottom w:val="single" w:sz="6" w:space="1" w:color="auto"/>
        <w:right w:val="single" w:sz="6" w:space="1" w:color="auto"/>
      </w:pBdr>
      <w:shd w:val="pct20" w:color="auto" w:fill="auto"/>
      <w:spacing w:after="0"/>
      <w:ind w:left="1134" w:hanging="1134"/>
    </w:pPr>
    <w:rPr>
      <w:rFonts w:asciiTheme="majorHAnsi" w:eastAsiaTheme="majorEastAsia" w:hAnsiTheme="majorHAnsi" w:cstheme="majorBidi"/>
      <w:sz w:val="24"/>
      <w:szCs w:val="24"/>
    </w:rPr>
  </w:style>
  <w:style w:type="character" w:customStyle="1" w:styleId="NachrichtenkopfZchn">
    <w:name w:val="Nachrichtenkopf Zchn"/>
    <w:basedOn w:val="Absatz-Standardschriftart"/>
    <w:link w:val="Nachrichtenkopf"/>
    <w:uiPriority w:val="99"/>
    <w:semiHidden/>
    <w:rsid w:val="00973880"/>
    <w:rPr>
      <w:rFonts w:asciiTheme="majorHAnsi" w:eastAsiaTheme="majorEastAsia" w:hAnsiTheme="majorHAnsi" w:cstheme="majorBidi"/>
      <w:sz w:val="24"/>
      <w:szCs w:val="24"/>
      <w:shd w:val="pct20" w:color="auto" w:fill="auto"/>
    </w:rPr>
  </w:style>
  <w:style w:type="paragraph" w:styleId="NurText">
    <w:name w:val="Plain Text"/>
    <w:basedOn w:val="Standard"/>
    <w:link w:val="NurTextZchn"/>
    <w:uiPriority w:val="99"/>
    <w:semiHidden/>
    <w:unhideWhenUsed/>
    <w:rsid w:val="00973880"/>
    <w:pPr>
      <w:spacing w:after="0"/>
    </w:pPr>
    <w:rPr>
      <w:rFonts w:ascii="Consolas" w:hAnsi="Consolas" w:cs="Consolas"/>
      <w:sz w:val="21"/>
    </w:rPr>
  </w:style>
  <w:style w:type="character" w:customStyle="1" w:styleId="NurTextZchn">
    <w:name w:val="Nur Text Zchn"/>
    <w:basedOn w:val="Absatz-Standardschriftart"/>
    <w:link w:val="NurText"/>
    <w:uiPriority w:val="99"/>
    <w:semiHidden/>
    <w:rsid w:val="00973880"/>
    <w:rPr>
      <w:rFonts w:ascii="Consolas" w:hAnsi="Consolas" w:cs="Consolas"/>
      <w:sz w:val="21"/>
      <w:szCs w:val="21"/>
    </w:rPr>
  </w:style>
  <w:style w:type="character" w:styleId="Platzhaltertext">
    <w:name w:val="Placeholder Text"/>
    <w:basedOn w:val="Absatz-Standardschriftart"/>
    <w:uiPriority w:val="99"/>
    <w:semiHidden/>
    <w:rsid w:val="00973880"/>
    <w:rPr>
      <w:color w:val="808080"/>
    </w:rPr>
  </w:style>
  <w:style w:type="paragraph" w:styleId="Rechtsgrundlagenverzeichnis">
    <w:name w:val="table of authorities"/>
    <w:basedOn w:val="Standard"/>
    <w:next w:val="Standard"/>
    <w:uiPriority w:val="99"/>
    <w:semiHidden/>
    <w:unhideWhenUsed/>
    <w:rsid w:val="00973880"/>
    <w:pPr>
      <w:spacing w:after="0"/>
      <w:ind w:left="220" w:hanging="220"/>
    </w:pPr>
  </w:style>
  <w:style w:type="paragraph" w:styleId="RGV-berschrift">
    <w:name w:val="toa heading"/>
    <w:basedOn w:val="Standard"/>
    <w:next w:val="Standard"/>
    <w:uiPriority w:val="99"/>
    <w:semiHidden/>
    <w:unhideWhenUsed/>
    <w:rsid w:val="00973880"/>
    <w:pPr>
      <w:spacing w:before="120"/>
    </w:pPr>
    <w:rPr>
      <w:rFonts w:asciiTheme="majorHAnsi" w:eastAsiaTheme="majorEastAsia" w:hAnsiTheme="majorHAnsi" w:cstheme="majorBidi"/>
      <w:b/>
      <w:bCs/>
      <w:sz w:val="24"/>
      <w:szCs w:val="24"/>
    </w:rPr>
  </w:style>
  <w:style w:type="paragraph" w:styleId="Sprechblasentext">
    <w:name w:val="Balloon Text"/>
    <w:basedOn w:val="Standard"/>
    <w:link w:val="SprechblasentextZchn"/>
    <w:uiPriority w:val="99"/>
    <w:semiHidden/>
    <w:unhideWhenUsed/>
    <w:rsid w:val="00973880"/>
    <w:pPr>
      <w:spacing w:after="0"/>
    </w:pPr>
    <w:rPr>
      <w:rFonts w:ascii="Segoe UI" w:hAnsi="Segoe UI" w:cs="Segoe UI"/>
      <w:szCs w:val="18"/>
    </w:rPr>
  </w:style>
  <w:style w:type="character" w:customStyle="1" w:styleId="SprechblasentextZchn">
    <w:name w:val="Sprechblasentext Zchn"/>
    <w:basedOn w:val="Absatz-Standardschriftart"/>
    <w:link w:val="Sprechblasentext"/>
    <w:uiPriority w:val="99"/>
    <w:semiHidden/>
    <w:rsid w:val="00973880"/>
    <w:rPr>
      <w:rFonts w:ascii="Segoe UI" w:hAnsi="Segoe UI" w:cs="Segoe UI"/>
      <w:sz w:val="20"/>
      <w:szCs w:val="18"/>
    </w:rPr>
  </w:style>
  <w:style w:type="paragraph" w:customStyle="1" w:styleId="Standardkleiner">
    <w:name w:val="Standard (kleiner)"/>
    <w:basedOn w:val="Standard"/>
    <w:uiPriority w:val="2"/>
    <w:qFormat/>
    <w:rsid w:val="00973880"/>
    <w:pPr>
      <w:spacing w:before="120"/>
    </w:pPr>
    <w:rPr>
      <w:sz w:val="18"/>
      <w:szCs w:val="18"/>
    </w:rPr>
  </w:style>
  <w:style w:type="paragraph" w:customStyle="1" w:styleId="Standardlinksbndig">
    <w:name w:val="Standard (linksbündig)"/>
    <w:basedOn w:val="Standard"/>
    <w:uiPriority w:val="2"/>
    <w:qFormat/>
    <w:rsid w:val="00973880"/>
  </w:style>
  <w:style w:type="paragraph" w:customStyle="1" w:styleId="StandardohneAbstand">
    <w:name w:val="Standard (ohne Abstand)"/>
    <w:basedOn w:val="Standard"/>
    <w:uiPriority w:val="1"/>
    <w:qFormat/>
    <w:rsid w:val="00973880"/>
    <w:pPr>
      <w:spacing w:after="0"/>
    </w:pPr>
  </w:style>
  <w:style w:type="paragraph" w:customStyle="1" w:styleId="Standardvor12pt">
    <w:name w:val="Standard (vor 12 pt)"/>
    <w:basedOn w:val="Standard"/>
    <w:next w:val="Standard"/>
    <w:qFormat/>
    <w:rsid w:val="00973880"/>
    <w:pPr>
      <w:spacing w:before="240"/>
    </w:pPr>
  </w:style>
  <w:style w:type="paragraph" w:styleId="StandardWeb">
    <w:name w:val="Normal (Web)"/>
    <w:basedOn w:val="Standard"/>
    <w:uiPriority w:val="99"/>
    <w:semiHidden/>
    <w:unhideWhenUsed/>
    <w:rsid w:val="00973880"/>
    <w:rPr>
      <w:rFonts w:ascii="Times New Roman" w:hAnsi="Times New Roman" w:cs="Times New Roman"/>
      <w:sz w:val="24"/>
      <w:szCs w:val="24"/>
    </w:rPr>
  </w:style>
  <w:style w:type="paragraph" w:customStyle="1" w:styleId="StandardImpressum">
    <w:name w:val="Standard_Impressum"/>
    <w:basedOn w:val="Standard"/>
    <w:link w:val="StandardImpressumZchn"/>
    <w:uiPriority w:val="2"/>
    <w:qFormat/>
    <w:rsid w:val="00973880"/>
    <w:pPr>
      <w:tabs>
        <w:tab w:val="left" w:pos="794"/>
      </w:tabs>
      <w:spacing w:after="240" w:line="240" w:lineRule="auto"/>
    </w:pPr>
  </w:style>
  <w:style w:type="paragraph" w:styleId="Standardeinzug">
    <w:name w:val="Normal Indent"/>
    <w:basedOn w:val="Standard"/>
    <w:uiPriority w:val="99"/>
    <w:semiHidden/>
    <w:unhideWhenUsed/>
    <w:rsid w:val="00973880"/>
    <w:pPr>
      <w:ind w:left="708"/>
    </w:pPr>
  </w:style>
  <w:style w:type="paragraph" w:customStyle="1" w:styleId="Tabellenkopf">
    <w:name w:val="Tabellenkopf"/>
    <w:basedOn w:val="Tabellentext"/>
    <w:qFormat/>
    <w:rsid w:val="00F015A9"/>
    <w:rPr>
      <w:b/>
    </w:rPr>
  </w:style>
  <w:style w:type="paragraph" w:customStyle="1" w:styleId="Tabellenkopfrechtsbndig">
    <w:name w:val="Tabellenkopf_rechtsbündig"/>
    <w:basedOn w:val="Tabellenkopf"/>
    <w:uiPriority w:val="1"/>
    <w:qFormat/>
    <w:rsid w:val="00973880"/>
    <w:pPr>
      <w:jc w:val="right"/>
    </w:pPr>
  </w:style>
  <w:style w:type="paragraph" w:customStyle="1" w:styleId="TabellenlisteEbene1">
    <w:name w:val="Tabellenliste Ebene 1"/>
    <w:basedOn w:val="Listenabsatz"/>
    <w:uiPriority w:val="1"/>
    <w:qFormat/>
    <w:rsid w:val="00973880"/>
    <w:pPr>
      <w:numPr>
        <w:numId w:val="15"/>
      </w:numPr>
      <w:spacing w:before="80" w:after="80"/>
      <w:ind w:right="113"/>
      <w:contextualSpacing w:val="0"/>
    </w:pPr>
  </w:style>
  <w:style w:type="paragraph" w:customStyle="1" w:styleId="TabellenlisteEbene2">
    <w:name w:val="Tabellenliste Ebene 2"/>
    <w:basedOn w:val="TabellenlisteEbene1"/>
    <w:uiPriority w:val="1"/>
    <w:qFormat/>
    <w:rsid w:val="00973880"/>
    <w:pPr>
      <w:numPr>
        <w:ilvl w:val="1"/>
      </w:numPr>
    </w:pPr>
  </w:style>
  <w:style w:type="paragraph" w:customStyle="1" w:styleId="TabellenlisteNummerEbene1">
    <w:name w:val="Tabellenliste Nummer Ebene 1"/>
    <w:basedOn w:val="Listenabsatz"/>
    <w:uiPriority w:val="1"/>
    <w:qFormat/>
    <w:rsid w:val="00973880"/>
    <w:pPr>
      <w:numPr>
        <w:numId w:val="14"/>
      </w:numPr>
      <w:spacing w:before="80" w:after="80"/>
      <w:ind w:right="113"/>
      <w:contextualSpacing w:val="0"/>
    </w:pPr>
  </w:style>
  <w:style w:type="paragraph" w:customStyle="1" w:styleId="TabellenlisteNummerEbene2">
    <w:name w:val="Tabellenliste Nummer Ebene 2"/>
    <w:basedOn w:val="TabellenlisteNummerEbene1"/>
    <w:uiPriority w:val="1"/>
    <w:qFormat/>
    <w:rsid w:val="00973880"/>
    <w:pPr>
      <w:numPr>
        <w:ilvl w:val="1"/>
      </w:numPr>
    </w:pPr>
  </w:style>
  <w:style w:type="numbering" w:customStyle="1" w:styleId="TabellenlisteIQTIGNummer">
    <w:name w:val="Tabellenliste_IQTIG_Nummer"/>
    <w:uiPriority w:val="99"/>
    <w:rsid w:val="00973880"/>
    <w:pPr>
      <w:numPr>
        <w:numId w:val="14"/>
      </w:numPr>
    </w:pPr>
  </w:style>
  <w:style w:type="numbering" w:customStyle="1" w:styleId="TabellenlisteIQTIGPunkte">
    <w:name w:val="Tabellenliste_IQTIG_Punkte"/>
    <w:uiPriority w:val="99"/>
    <w:rsid w:val="00973880"/>
    <w:pPr>
      <w:numPr>
        <w:numId w:val="15"/>
      </w:numPr>
    </w:pPr>
  </w:style>
  <w:style w:type="table" w:styleId="Tabellenraster">
    <w:name w:val="Table Grid"/>
    <w:basedOn w:val="NormaleTabelle"/>
    <w:uiPriority w:val="39"/>
    <w:rsid w:val="009738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ellentext">
    <w:name w:val="Tabellentext"/>
    <w:basedOn w:val="Standard"/>
    <w:qFormat/>
    <w:rsid w:val="00973880"/>
    <w:pPr>
      <w:spacing w:before="80" w:after="80" w:line="240" w:lineRule="auto"/>
      <w:ind w:left="113" w:right="113"/>
    </w:pPr>
    <w:rPr>
      <w:sz w:val="18"/>
    </w:rPr>
  </w:style>
  <w:style w:type="paragraph" w:customStyle="1" w:styleId="Tabellentextrechtsbndig">
    <w:name w:val="Tabellentext_rechtsbündig"/>
    <w:basedOn w:val="Tabellentext"/>
    <w:uiPriority w:val="1"/>
    <w:qFormat/>
    <w:rsid w:val="00973880"/>
    <w:pPr>
      <w:jc w:val="right"/>
    </w:pPr>
  </w:style>
  <w:style w:type="paragraph" w:styleId="Textkrper">
    <w:name w:val="Body Text"/>
    <w:basedOn w:val="Standard"/>
    <w:link w:val="TextkrperZchn"/>
    <w:uiPriority w:val="99"/>
    <w:semiHidden/>
    <w:unhideWhenUsed/>
    <w:rsid w:val="00973880"/>
  </w:style>
  <w:style w:type="character" w:customStyle="1" w:styleId="TextkrperZchn">
    <w:name w:val="Textkörper Zchn"/>
    <w:basedOn w:val="Absatz-Standardschriftart"/>
    <w:link w:val="Textkrper"/>
    <w:uiPriority w:val="99"/>
    <w:semiHidden/>
    <w:rsid w:val="00973880"/>
    <w:rPr>
      <w:rFonts w:ascii="Calibri" w:hAnsi="Calibri"/>
      <w:sz w:val="20"/>
      <w:szCs w:val="21"/>
    </w:rPr>
  </w:style>
  <w:style w:type="paragraph" w:styleId="Textkrper2">
    <w:name w:val="Body Text 2"/>
    <w:basedOn w:val="Standard"/>
    <w:link w:val="Textkrper2Zchn"/>
    <w:uiPriority w:val="99"/>
    <w:semiHidden/>
    <w:unhideWhenUsed/>
    <w:rsid w:val="00973880"/>
    <w:pPr>
      <w:spacing w:line="480" w:lineRule="auto"/>
    </w:pPr>
  </w:style>
  <w:style w:type="character" w:customStyle="1" w:styleId="Textkrper2Zchn">
    <w:name w:val="Textkörper 2 Zchn"/>
    <w:basedOn w:val="Absatz-Standardschriftart"/>
    <w:link w:val="Textkrper2"/>
    <w:uiPriority w:val="99"/>
    <w:semiHidden/>
    <w:rsid w:val="00973880"/>
    <w:rPr>
      <w:rFonts w:ascii="Calibri" w:hAnsi="Calibri"/>
      <w:sz w:val="20"/>
      <w:szCs w:val="21"/>
    </w:rPr>
  </w:style>
  <w:style w:type="paragraph" w:styleId="Textkrper3">
    <w:name w:val="Body Text 3"/>
    <w:basedOn w:val="Standard"/>
    <w:link w:val="Textkrper3Zchn"/>
    <w:uiPriority w:val="99"/>
    <w:semiHidden/>
    <w:unhideWhenUsed/>
    <w:rsid w:val="00973880"/>
    <w:rPr>
      <w:sz w:val="16"/>
      <w:szCs w:val="16"/>
    </w:rPr>
  </w:style>
  <w:style w:type="character" w:customStyle="1" w:styleId="Textkrper3Zchn">
    <w:name w:val="Textkörper 3 Zchn"/>
    <w:basedOn w:val="Absatz-Standardschriftart"/>
    <w:link w:val="Textkrper3"/>
    <w:uiPriority w:val="99"/>
    <w:semiHidden/>
    <w:rsid w:val="00973880"/>
    <w:rPr>
      <w:rFonts w:ascii="Calibri" w:hAnsi="Calibri"/>
      <w:sz w:val="16"/>
      <w:szCs w:val="16"/>
    </w:rPr>
  </w:style>
  <w:style w:type="paragraph" w:styleId="Textkrper-Einzug2">
    <w:name w:val="Body Text Indent 2"/>
    <w:basedOn w:val="Standard"/>
    <w:link w:val="Textkrper-Einzug2Zchn"/>
    <w:uiPriority w:val="99"/>
    <w:semiHidden/>
    <w:unhideWhenUsed/>
    <w:rsid w:val="00973880"/>
    <w:pPr>
      <w:spacing w:line="480" w:lineRule="auto"/>
      <w:ind w:left="283"/>
    </w:pPr>
  </w:style>
  <w:style w:type="character" w:customStyle="1" w:styleId="Textkrper-Einzug2Zchn">
    <w:name w:val="Textkörper-Einzug 2 Zchn"/>
    <w:basedOn w:val="Absatz-Standardschriftart"/>
    <w:link w:val="Textkrper-Einzug2"/>
    <w:uiPriority w:val="99"/>
    <w:semiHidden/>
    <w:rsid w:val="00973880"/>
    <w:rPr>
      <w:rFonts w:ascii="Calibri" w:hAnsi="Calibri"/>
      <w:sz w:val="20"/>
      <w:szCs w:val="21"/>
    </w:rPr>
  </w:style>
  <w:style w:type="paragraph" w:styleId="Textkrper-Einzug3">
    <w:name w:val="Body Text Indent 3"/>
    <w:basedOn w:val="Standard"/>
    <w:link w:val="Textkrper-Einzug3Zchn"/>
    <w:uiPriority w:val="99"/>
    <w:semiHidden/>
    <w:unhideWhenUsed/>
    <w:rsid w:val="00973880"/>
    <w:pPr>
      <w:ind w:left="283"/>
    </w:pPr>
    <w:rPr>
      <w:sz w:val="16"/>
      <w:szCs w:val="16"/>
    </w:rPr>
  </w:style>
  <w:style w:type="character" w:customStyle="1" w:styleId="Textkrper-Einzug3Zchn">
    <w:name w:val="Textkörper-Einzug 3 Zchn"/>
    <w:basedOn w:val="Absatz-Standardschriftart"/>
    <w:link w:val="Textkrper-Einzug3"/>
    <w:uiPriority w:val="99"/>
    <w:semiHidden/>
    <w:rsid w:val="00973880"/>
    <w:rPr>
      <w:rFonts w:ascii="Calibri" w:hAnsi="Calibri"/>
      <w:sz w:val="16"/>
      <w:szCs w:val="16"/>
    </w:rPr>
  </w:style>
  <w:style w:type="paragraph" w:styleId="Textkrper-Erstzeileneinzug">
    <w:name w:val="Body Text First Indent"/>
    <w:basedOn w:val="Textkrper"/>
    <w:link w:val="Textkrper-ErstzeileneinzugZchn"/>
    <w:uiPriority w:val="99"/>
    <w:semiHidden/>
    <w:unhideWhenUsed/>
    <w:rsid w:val="00973880"/>
    <w:pPr>
      <w:ind w:firstLine="360"/>
    </w:pPr>
  </w:style>
  <w:style w:type="character" w:customStyle="1" w:styleId="Textkrper-ErstzeileneinzugZchn">
    <w:name w:val="Textkörper-Erstzeileneinzug Zchn"/>
    <w:basedOn w:val="TextkrperZchn"/>
    <w:link w:val="Textkrper-Erstzeileneinzug"/>
    <w:uiPriority w:val="99"/>
    <w:semiHidden/>
    <w:rsid w:val="00973880"/>
    <w:rPr>
      <w:rFonts w:ascii="Calibri" w:hAnsi="Calibri"/>
      <w:sz w:val="20"/>
      <w:szCs w:val="21"/>
    </w:rPr>
  </w:style>
  <w:style w:type="paragraph" w:styleId="Textkrper-Zeileneinzug">
    <w:name w:val="Body Text Indent"/>
    <w:basedOn w:val="Standard"/>
    <w:link w:val="Textkrper-ZeileneinzugZchn"/>
    <w:uiPriority w:val="99"/>
    <w:semiHidden/>
    <w:unhideWhenUsed/>
    <w:rsid w:val="00973880"/>
    <w:pPr>
      <w:ind w:left="283"/>
    </w:pPr>
  </w:style>
  <w:style w:type="character" w:customStyle="1" w:styleId="Textkrper-ZeileneinzugZchn">
    <w:name w:val="Textkörper-Zeileneinzug Zchn"/>
    <w:basedOn w:val="Absatz-Standardschriftart"/>
    <w:link w:val="Textkrper-Zeileneinzug"/>
    <w:uiPriority w:val="99"/>
    <w:semiHidden/>
    <w:rsid w:val="00973880"/>
    <w:rPr>
      <w:rFonts w:ascii="Calibri" w:hAnsi="Calibri"/>
      <w:sz w:val="20"/>
      <w:szCs w:val="21"/>
    </w:rPr>
  </w:style>
  <w:style w:type="paragraph" w:styleId="Textkrper-Erstzeileneinzug2">
    <w:name w:val="Body Text First Indent 2"/>
    <w:basedOn w:val="Textkrper-Zeileneinzug"/>
    <w:link w:val="Textkrper-Erstzeileneinzug2Zchn"/>
    <w:uiPriority w:val="99"/>
    <w:semiHidden/>
    <w:unhideWhenUsed/>
    <w:rsid w:val="00973880"/>
    <w:pPr>
      <w:ind w:left="360" w:firstLine="360"/>
    </w:pPr>
  </w:style>
  <w:style w:type="character" w:customStyle="1" w:styleId="Textkrper-Erstzeileneinzug2Zchn">
    <w:name w:val="Textkörper-Erstzeileneinzug 2 Zchn"/>
    <w:basedOn w:val="Textkrper-ZeileneinzugZchn"/>
    <w:link w:val="Textkrper-Erstzeileneinzug2"/>
    <w:uiPriority w:val="99"/>
    <w:semiHidden/>
    <w:rsid w:val="00973880"/>
    <w:rPr>
      <w:rFonts w:ascii="Calibri" w:hAnsi="Calibri"/>
      <w:sz w:val="20"/>
      <w:szCs w:val="21"/>
    </w:rPr>
  </w:style>
  <w:style w:type="paragraph" w:styleId="Titel">
    <w:name w:val="Title"/>
    <w:basedOn w:val="Standard"/>
    <w:next w:val="Standard"/>
    <w:link w:val="TitelZchn"/>
    <w:uiPriority w:val="3"/>
    <w:qFormat/>
    <w:rsid w:val="00973880"/>
    <w:pPr>
      <w:spacing w:after="360"/>
    </w:pPr>
    <w:rPr>
      <w:rFonts w:eastAsiaTheme="majorEastAsia" w:cstheme="majorBidi"/>
      <w:b/>
      <w:noProof/>
      <w:kern w:val="28"/>
      <w:sz w:val="48"/>
      <w:szCs w:val="48"/>
      <w:lang w:eastAsia="de-DE"/>
    </w:rPr>
  </w:style>
  <w:style w:type="character" w:customStyle="1" w:styleId="TitelZchn">
    <w:name w:val="Titel Zchn"/>
    <w:basedOn w:val="Absatz-Standardschriftart"/>
    <w:link w:val="Titel"/>
    <w:uiPriority w:val="3"/>
    <w:rsid w:val="00973880"/>
    <w:rPr>
      <w:rFonts w:ascii="Calibri" w:eastAsiaTheme="majorEastAsia" w:hAnsi="Calibri" w:cstheme="majorBidi"/>
      <w:b/>
      <w:noProof/>
      <w:kern w:val="28"/>
      <w:sz w:val="48"/>
      <w:szCs w:val="48"/>
      <w:lang w:eastAsia="de-DE"/>
    </w:rPr>
  </w:style>
  <w:style w:type="paragraph" w:customStyle="1" w:styleId="Titel-Subberschrift">
    <w:name w:val="Titel-Subüberschrift"/>
    <w:basedOn w:val="Standard"/>
    <w:next w:val="Standard"/>
    <w:uiPriority w:val="2"/>
    <w:qFormat/>
    <w:rsid w:val="00973880"/>
    <w:pPr>
      <w:framePr w:w="9072" w:h="1701" w:hSpace="142" w:wrap="notBeside" w:hAnchor="margin" w:x="1" w:yAlign="bottom" w:anchorLock="1"/>
      <w:spacing w:after="600" w:line="240" w:lineRule="auto"/>
      <w:jc w:val="right"/>
    </w:pPr>
    <w:rPr>
      <w:rFonts w:cs="Segoe UI Semibold"/>
      <w:sz w:val="30"/>
      <w:szCs w:val="30"/>
    </w:rPr>
  </w:style>
  <w:style w:type="paragraph" w:customStyle="1" w:styleId="TitelseiteAuftrag">
    <w:name w:val="Titelseite: Auftrag"/>
    <w:basedOn w:val="Titel-Subberschrift"/>
    <w:next w:val="Standard"/>
    <w:uiPriority w:val="2"/>
    <w:qFormat/>
    <w:rsid w:val="00973880"/>
    <w:pPr>
      <w:framePr w:wrap="notBeside"/>
    </w:pPr>
    <w:rPr>
      <w:sz w:val="22"/>
      <w:szCs w:val="22"/>
    </w:rPr>
  </w:style>
  <w:style w:type="paragraph" w:customStyle="1" w:styleId="TitelseiteStand">
    <w:name w:val="Titelseite: Stand"/>
    <w:basedOn w:val="Standard"/>
    <w:link w:val="TitelseiteStandZchn"/>
    <w:uiPriority w:val="2"/>
    <w:qFormat/>
    <w:rsid w:val="00973880"/>
    <w:pPr>
      <w:framePr w:w="9072" w:h="1701" w:hSpace="142" w:wrap="notBeside" w:hAnchor="margin" w:x="1" w:yAlign="bottom" w:anchorLock="1"/>
      <w:spacing w:after="1200" w:line="240" w:lineRule="auto"/>
      <w:jc w:val="right"/>
    </w:pPr>
  </w:style>
  <w:style w:type="paragraph" w:customStyle="1" w:styleId="Titel-berschrift">
    <w:name w:val="Titel-Überschrift"/>
    <w:basedOn w:val="Standard"/>
    <w:next w:val="Titel-Subberschrift"/>
    <w:uiPriority w:val="2"/>
    <w:qFormat/>
    <w:rsid w:val="00973880"/>
    <w:pPr>
      <w:framePr w:w="9072" w:h="1701" w:hSpace="142" w:wrap="notBeside" w:hAnchor="margin" w:x="1" w:yAlign="bottom" w:anchorLock="1"/>
      <w:spacing w:after="600" w:line="240" w:lineRule="auto"/>
      <w:jc w:val="right"/>
    </w:pPr>
    <w:rPr>
      <w:rFonts w:cs="Utsaah"/>
      <w:b/>
      <w:bCs/>
      <w:color w:val="005051"/>
      <w:sz w:val="48"/>
      <w:szCs w:val="48"/>
    </w:rPr>
  </w:style>
  <w:style w:type="paragraph" w:customStyle="1" w:styleId="berschriftAbsatz">
    <w:name w:val="Überschrift (Absatz)"/>
    <w:basedOn w:val="Standard"/>
    <w:next w:val="Standard"/>
    <w:qFormat/>
    <w:rsid w:val="00973880"/>
    <w:pPr>
      <w:keepNext/>
      <w:spacing w:after="0"/>
    </w:pPr>
    <w:rPr>
      <w:b/>
    </w:rPr>
  </w:style>
  <w:style w:type="paragraph" w:customStyle="1" w:styleId="berschriftAbschnitt">
    <w:name w:val="Überschrift (Abschnitt)"/>
    <w:basedOn w:val="Titel-berschrift"/>
    <w:next w:val="Standard"/>
    <w:uiPriority w:val="2"/>
    <w:qFormat/>
    <w:rsid w:val="00973880"/>
    <w:pPr>
      <w:pageBreakBefore/>
      <w:framePr w:w="0" w:hRule="auto" w:hSpace="0" w:wrap="auto" w:hAnchor="text" w:xAlign="left" w:yAlign="inline" w:anchorLock="0"/>
      <w:tabs>
        <w:tab w:val="left" w:pos="851"/>
      </w:tabs>
      <w:spacing w:after="300" w:line="640" w:lineRule="atLeast"/>
      <w:ind w:left="851" w:hanging="851"/>
      <w:jc w:val="left"/>
      <w:outlineLvl w:val="0"/>
    </w:pPr>
    <w:rPr>
      <w:rFonts w:asciiTheme="majorHAnsi" w:eastAsiaTheme="majorEastAsia" w:hAnsiTheme="majorHAnsi" w:cstheme="majorBidi"/>
      <w:noProof/>
      <w:color w:val="auto"/>
      <w:kern w:val="19"/>
      <w:szCs w:val="28"/>
    </w:rPr>
  </w:style>
  <w:style w:type="paragraph" w:customStyle="1" w:styleId="berschriftTitelei">
    <w:name w:val="Überschrift (Titelei)"/>
    <w:next w:val="Standard"/>
    <w:uiPriority w:val="2"/>
    <w:qFormat/>
    <w:rsid w:val="00973880"/>
    <w:pPr>
      <w:keepNext/>
      <w:keepLines/>
      <w:pageBreakBefore/>
      <w:spacing w:after="480" w:line="480" w:lineRule="atLeast"/>
      <w:outlineLvl w:val="0"/>
    </w:pPr>
    <w:rPr>
      <w:rFonts w:eastAsiaTheme="majorEastAsia" w:cs="Segoe UI"/>
      <w:b/>
      <w:sz w:val="38"/>
      <w:szCs w:val="38"/>
    </w:rPr>
  </w:style>
  <w:style w:type="paragraph" w:customStyle="1" w:styleId="berschriftzwischen">
    <w:name w:val="Überschrift (zwischen)"/>
    <w:next w:val="Standard"/>
    <w:qFormat/>
    <w:rsid w:val="00973880"/>
    <w:pPr>
      <w:keepNext/>
      <w:spacing w:before="240" w:after="120" w:line="288" w:lineRule="auto"/>
    </w:pPr>
    <w:rPr>
      <w:rFonts w:eastAsiaTheme="majorEastAsia" w:cs="Segoe UI"/>
      <w:b/>
      <w:bCs/>
      <w:szCs w:val="24"/>
    </w:rPr>
  </w:style>
  <w:style w:type="paragraph" w:customStyle="1" w:styleId="berschrift1ohneGliederung">
    <w:name w:val="Überschrift 1 (ohne Gliederung)"/>
    <w:basedOn w:val="berschrift1"/>
    <w:next w:val="Standard"/>
    <w:link w:val="berschrift1ohneGliederungZchn"/>
    <w:uiPriority w:val="2"/>
    <w:qFormat/>
    <w:rsid w:val="00540F4D"/>
    <w:pPr>
      <w:numPr>
        <w:numId w:val="0"/>
      </w:numPr>
    </w:pPr>
  </w:style>
  <w:style w:type="character" w:customStyle="1" w:styleId="berschrift2Zchn">
    <w:name w:val="Überschrift 2 Zchn"/>
    <w:basedOn w:val="Absatz-Standardschriftart"/>
    <w:link w:val="berschrift2"/>
    <w:rsid w:val="00540F4D"/>
    <w:rPr>
      <w:rFonts w:ascii="Calibri" w:hAnsi="Calibri" w:cs="Segoe UI"/>
      <w:b/>
      <w:bCs/>
      <w:sz w:val="32"/>
      <w:szCs w:val="26"/>
    </w:rPr>
  </w:style>
  <w:style w:type="paragraph" w:customStyle="1" w:styleId="berschrift2ohneGliederung">
    <w:name w:val="Überschrift 2 (ohne Gliederung)"/>
    <w:basedOn w:val="berschrift2"/>
    <w:next w:val="Standard"/>
    <w:uiPriority w:val="2"/>
    <w:qFormat/>
    <w:rsid w:val="00B437A3"/>
    <w:pPr>
      <w:numPr>
        <w:ilvl w:val="0"/>
        <w:numId w:val="0"/>
      </w:numPr>
    </w:pPr>
  </w:style>
  <w:style w:type="character" w:customStyle="1" w:styleId="berschrift3Zchn">
    <w:name w:val="Überschrift 3 Zchn"/>
    <w:basedOn w:val="Absatz-Standardschriftart"/>
    <w:link w:val="berschrift3"/>
    <w:rsid w:val="00973880"/>
    <w:rPr>
      <w:rFonts w:ascii="Calibri" w:eastAsiaTheme="majorEastAsia" w:hAnsi="Calibri" w:cs="Segoe UI"/>
      <w:b/>
      <w:bCs/>
      <w:sz w:val="20"/>
      <w:szCs w:val="24"/>
    </w:rPr>
  </w:style>
  <w:style w:type="paragraph" w:customStyle="1" w:styleId="berschrift3ohneGliederung">
    <w:name w:val="Überschrift 3 (ohne Gliederung)"/>
    <w:basedOn w:val="berschrift3"/>
    <w:next w:val="Standard"/>
    <w:uiPriority w:val="2"/>
    <w:qFormat/>
    <w:rsid w:val="00973880"/>
    <w:pPr>
      <w:numPr>
        <w:ilvl w:val="0"/>
        <w:numId w:val="0"/>
      </w:numPr>
    </w:pPr>
  </w:style>
  <w:style w:type="character" w:customStyle="1" w:styleId="berschrift4Zchn">
    <w:name w:val="Überschrift 4 Zchn"/>
    <w:basedOn w:val="Absatz-Standardschriftart"/>
    <w:link w:val="berschrift4"/>
    <w:uiPriority w:val="9"/>
    <w:rsid w:val="00973880"/>
    <w:rPr>
      <w:rFonts w:ascii="Calibri" w:eastAsiaTheme="majorEastAsia" w:hAnsi="Calibri" w:cstheme="majorBidi"/>
      <w:b/>
      <w:iCs/>
      <w:color w:val="000000" w:themeColor="text1"/>
      <w:sz w:val="20"/>
      <w:szCs w:val="21"/>
    </w:rPr>
  </w:style>
  <w:style w:type="character" w:customStyle="1" w:styleId="berschrift5Zchn">
    <w:name w:val="Überschrift 5 Zchn"/>
    <w:basedOn w:val="Absatz-Standardschriftart"/>
    <w:link w:val="berschrift5"/>
    <w:uiPriority w:val="9"/>
    <w:rsid w:val="00973880"/>
    <w:rPr>
      <w:rFonts w:asciiTheme="majorHAnsi" w:eastAsiaTheme="majorEastAsia" w:hAnsiTheme="majorHAnsi" w:cstheme="majorBidi"/>
      <w:color w:val="2E74B5" w:themeColor="accent1" w:themeShade="BF"/>
      <w:sz w:val="20"/>
      <w:szCs w:val="21"/>
    </w:rPr>
  </w:style>
  <w:style w:type="character" w:customStyle="1" w:styleId="berschrift6Zchn">
    <w:name w:val="Überschrift 6 Zchn"/>
    <w:basedOn w:val="Absatz-Standardschriftart"/>
    <w:link w:val="berschrift6"/>
    <w:uiPriority w:val="9"/>
    <w:semiHidden/>
    <w:rsid w:val="00973880"/>
    <w:rPr>
      <w:rFonts w:asciiTheme="majorHAnsi" w:eastAsiaTheme="majorEastAsia" w:hAnsiTheme="majorHAnsi" w:cstheme="majorBidi"/>
      <w:color w:val="1F4D78" w:themeColor="accent1" w:themeShade="7F"/>
      <w:sz w:val="20"/>
      <w:szCs w:val="21"/>
    </w:rPr>
  </w:style>
  <w:style w:type="character" w:customStyle="1" w:styleId="berschrift7Zchn">
    <w:name w:val="Überschrift 7 Zchn"/>
    <w:basedOn w:val="Absatz-Standardschriftart"/>
    <w:link w:val="berschrift7"/>
    <w:uiPriority w:val="9"/>
    <w:semiHidden/>
    <w:rsid w:val="00973880"/>
    <w:rPr>
      <w:rFonts w:asciiTheme="majorHAnsi" w:eastAsiaTheme="majorEastAsia" w:hAnsiTheme="majorHAnsi" w:cstheme="majorBidi"/>
      <w:i/>
      <w:iCs/>
      <w:color w:val="1F4D78" w:themeColor="accent1" w:themeShade="7F"/>
      <w:sz w:val="20"/>
      <w:szCs w:val="21"/>
    </w:rPr>
  </w:style>
  <w:style w:type="character" w:customStyle="1" w:styleId="berschrift8Zchn">
    <w:name w:val="Überschrift 8 Zchn"/>
    <w:basedOn w:val="Absatz-Standardschriftart"/>
    <w:link w:val="berschrift8"/>
    <w:uiPriority w:val="9"/>
    <w:semiHidden/>
    <w:rsid w:val="00973880"/>
    <w:rPr>
      <w:rFonts w:asciiTheme="majorHAnsi" w:eastAsiaTheme="majorEastAsia" w:hAnsiTheme="majorHAnsi" w:cstheme="majorBidi"/>
      <w:color w:val="272727" w:themeColor="text1" w:themeTint="D8"/>
      <w:sz w:val="21"/>
      <w:szCs w:val="21"/>
    </w:rPr>
  </w:style>
  <w:style w:type="character" w:customStyle="1" w:styleId="berschrift9Zchn">
    <w:name w:val="Überschrift 9 Zchn"/>
    <w:basedOn w:val="Absatz-Standardschriftart"/>
    <w:link w:val="berschrift9"/>
    <w:uiPriority w:val="9"/>
    <w:semiHidden/>
    <w:rsid w:val="00973880"/>
    <w:rPr>
      <w:rFonts w:asciiTheme="majorHAnsi" w:eastAsiaTheme="majorEastAsia" w:hAnsiTheme="majorHAnsi" w:cstheme="majorBidi"/>
      <w:i/>
      <w:iCs/>
      <w:color w:val="272727" w:themeColor="text1" w:themeTint="D8"/>
      <w:sz w:val="21"/>
      <w:szCs w:val="21"/>
    </w:rPr>
  </w:style>
  <w:style w:type="numbering" w:customStyle="1" w:styleId="berschriften">
    <w:name w:val="Überschriften"/>
    <w:uiPriority w:val="99"/>
    <w:rsid w:val="00973880"/>
    <w:pPr>
      <w:numPr>
        <w:numId w:val="16"/>
      </w:numPr>
    </w:pPr>
  </w:style>
  <w:style w:type="paragraph" w:styleId="Umschlagabsenderadresse">
    <w:name w:val="envelope return"/>
    <w:basedOn w:val="Standard"/>
    <w:uiPriority w:val="99"/>
    <w:semiHidden/>
    <w:unhideWhenUsed/>
    <w:rsid w:val="00973880"/>
    <w:pPr>
      <w:spacing w:after="0"/>
    </w:pPr>
    <w:rPr>
      <w:rFonts w:asciiTheme="majorHAnsi" w:eastAsiaTheme="majorEastAsia" w:hAnsiTheme="majorHAnsi" w:cstheme="majorBidi"/>
      <w:szCs w:val="20"/>
    </w:rPr>
  </w:style>
  <w:style w:type="paragraph" w:styleId="Umschlagadresse">
    <w:name w:val="envelope address"/>
    <w:basedOn w:val="Standard"/>
    <w:uiPriority w:val="99"/>
    <w:semiHidden/>
    <w:unhideWhenUsed/>
    <w:rsid w:val="00973880"/>
    <w:pPr>
      <w:framePr w:w="4320" w:h="2160" w:hRule="exact" w:hSpace="141" w:wrap="auto" w:hAnchor="page" w:xAlign="center" w:yAlign="bottom"/>
      <w:spacing w:after="0"/>
      <w:ind w:left="1"/>
    </w:pPr>
    <w:rPr>
      <w:rFonts w:asciiTheme="majorHAnsi" w:eastAsiaTheme="majorEastAsia" w:hAnsiTheme="majorHAnsi" w:cstheme="majorBidi"/>
      <w:sz w:val="24"/>
      <w:szCs w:val="24"/>
    </w:rPr>
  </w:style>
  <w:style w:type="paragraph" w:styleId="Unterschrift">
    <w:name w:val="Signature"/>
    <w:basedOn w:val="Standard"/>
    <w:link w:val="UnterschriftZchn"/>
    <w:uiPriority w:val="99"/>
    <w:semiHidden/>
    <w:unhideWhenUsed/>
    <w:rsid w:val="00973880"/>
    <w:pPr>
      <w:spacing w:after="0"/>
      <w:ind w:left="4252"/>
    </w:pPr>
  </w:style>
  <w:style w:type="character" w:customStyle="1" w:styleId="UnterschriftZchn">
    <w:name w:val="Unterschrift Zchn"/>
    <w:basedOn w:val="Absatz-Standardschriftart"/>
    <w:link w:val="Unterschrift"/>
    <w:uiPriority w:val="99"/>
    <w:semiHidden/>
    <w:rsid w:val="00973880"/>
    <w:rPr>
      <w:rFonts w:ascii="Calibri" w:hAnsi="Calibri"/>
      <w:sz w:val="20"/>
      <w:szCs w:val="21"/>
    </w:rPr>
  </w:style>
  <w:style w:type="paragraph" w:styleId="Untertitel">
    <w:name w:val="Subtitle"/>
    <w:basedOn w:val="Standard"/>
    <w:next w:val="Standard"/>
    <w:link w:val="UntertitelZchn"/>
    <w:uiPriority w:val="11"/>
    <w:qFormat/>
    <w:rsid w:val="00973880"/>
    <w:pPr>
      <w:numPr>
        <w:ilvl w:val="1"/>
      </w:numPr>
      <w:spacing w:after="160"/>
    </w:pPr>
    <w:rPr>
      <w:rFonts w:eastAsiaTheme="minorEastAsia"/>
      <w:color w:val="5A5A5A" w:themeColor="text1" w:themeTint="A5"/>
      <w:spacing w:val="15"/>
      <w:szCs w:val="22"/>
    </w:rPr>
  </w:style>
  <w:style w:type="character" w:customStyle="1" w:styleId="UntertitelZchn">
    <w:name w:val="Untertitel Zchn"/>
    <w:basedOn w:val="Absatz-Standardschriftart"/>
    <w:link w:val="Untertitel"/>
    <w:uiPriority w:val="11"/>
    <w:rsid w:val="00973880"/>
    <w:rPr>
      <w:rFonts w:ascii="Calibri" w:eastAsiaTheme="minorEastAsia" w:hAnsi="Calibri"/>
      <w:color w:val="5A5A5A" w:themeColor="text1" w:themeTint="A5"/>
      <w:spacing w:val="15"/>
      <w:sz w:val="20"/>
    </w:rPr>
  </w:style>
  <w:style w:type="paragraph" w:styleId="Verzeichnis1">
    <w:name w:val="toc 1"/>
    <w:basedOn w:val="Standard"/>
    <w:next w:val="Standard"/>
    <w:autoRedefine/>
    <w:uiPriority w:val="39"/>
    <w:unhideWhenUsed/>
    <w:rsid w:val="00973880"/>
    <w:pPr>
      <w:tabs>
        <w:tab w:val="left" w:pos="426"/>
        <w:tab w:val="right" w:leader="dot" w:pos="9061"/>
      </w:tabs>
      <w:spacing w:after="100"/>
      <w:ind w:left="425" w:right="284" w:hanging="425"/>
    </w:pPr>
    <w:rPr>
      <w:rFonts w:asciiTheme="minorHAnsi" w:eastAsiaTheme="minorEastAsia" w:hAnsiTheme="minorHAnsi"/>
      <w:noProof/>
      <w:szCs w:val="22"/>
      <w:lang w:eastAsia="de-DE"/>
    </w:rPr>
  </w:style>
  <w:style w:type="paragraph" w:styleId="Verzeichnis2">
    <w:name w:val="toc 2"/>
    <w:basedOn w:val="Standard"/>
    <w:next w:val="Standard"/>
    <w:autoRedefine/>
    <w:uiPriority w:val="39"/>
    <w:unhideWhenUsed/>
    <w:rsid w:val="00973880"/>
    <w:pPr>
      <w:tabs>
        <w:tab w:val="left" w:pos="993"/>
        <w:tab w:val="right" w:leader="dot" w:pos="9061"/>
      </w:tabs>
      <w:spacing w:after="100"/>
      <w:ind w:left="992" w:right="284" w:hanging="567"/>
    </w:pPr>
    <w:rPr>
      <w:rFonts w:eastAsiaTheme="minorEastAsia"/>
      <w:noProof/>
      <w:szCs w:val="22"/>
      <w:lang w:eastAsia="de-DE"/>
    </w:rPr>
  </w:style>
  <w:style w:type="paragraph" w:styleId="Verzeichnis3">
    <w:name w:val="toc 3"/>
    <w:basedOn w:val="Standard"/>
    <w:next w:val="Standard"/>
    <w:autoRedefine/>
    <w:uiPriority w:val="39"/>
    <w:unhideWhenUsed/>
    <w:rsid w:val="00973880"/>
    <w:pPr>
      <w:tabs>
        <w:tab w:val="left" w:pos="1701"/>
        <w:tab w:val="right" w:leader="dot" w:pos="9061"/>
      </w:tabs>
      <w:spacing w:after="100"/>
      <w:ind w:left="1701" w:right="284" w:hanging="708"/>
    </w:pPr>
    <w:rPr>
      <w:rFonts w:eastAsiaTheme="minorEastAsia"/>
      <w:noProof/>
      <w:szCs w:val="22"/>
      <w:lang w:eastAsia="de-DE"/>
    </w:rPr>
  </w:style>
  <w:style w:type="paragraph" w:styleId="Verzeichnis4">
    <w:name w:val="toc 4"/>
    <w:basedOn w:val="Standard"/>
    <w:next w:val="Standard"/>
    <w:autoRedefine/>
    <w:uiPriority w:val="39"/>
    <w:unhideWhenUsed/>
    <w:rsid w:val="00973880"/>
    <w:pPr>
      <w:tabs>
        <w:tab w:val="left" w:pos="1843"/>
        <w:tab w:val="right" w:leader="dot" w:pos="9061"/>
      </w:tabs>
      <w:spacing w:after="100"/>
      <w:ind w:left="1843" w:hanging="850"/>
    </w:pPr>
  </w:style>
  <w:style w:type="paragraph" w:styleId="Verzeichnis5">
    <w:name w:val="toc 5"/>
    <w:basedOn w:val="Standard"/>
    <w:next w:val="Standard"/>
    <w:autoRedefine/>
    <w:uiPriority w:val="39"/>
    <w:semiHidden/>
    <w:unhideWhenUsed/>
    <w:rsid w:val="00973880"/>
    <w:pPr>
      <w:spacing w:after="100"/>
      <w:ind w:left="880"/>
    </w:pPr>
  </w:style>
  <w:style w:type="paragraph" w:styleId="Verzeichnis6">
    <w:name w:val="toc 6"/>
    <w:basedOn w:val="Standard"/>
    <w:next w:val="Standard"/>
    <w:autoRedefine/>
    <w:uiPriority w:val="39"/>
    <w:semiHidden/>
    <w:unhideWhenUsed/>
    <w:rsid w:val="00973880"/>
    <w:pPr>
      <w:spacing w:after="100"/>
      <w:ind w:left="1100"/>
    </w:pPr>
  </w:style>
  <w:style w:type="paragraph" w:styleId="Verzeichnis7">
    <w:name w:val="toc 7"/>
    <w:basedOn w:val="Standard"/>
    <w:next w:val="Standard"/>
    <w:autoRedefine/>
    <w:uiPriority w:val="39"/>
    <w:semiHidden/>
    <w:unhideWhenUsed/>
    <w:rsid w:val="00973880"/>
    <w:pPr>
      <w:spacing w:after="100"/>
      <w:ind w:left="1320"/>
    </w:pPr>
  </w:style>
  <w:style w:type="paragraph" w:styleId="Verzeichnis8">
    <w:name w:val="toc 8"/>
    <w:basedOn w:val="Standard"/>
    <w:next w:val="Standard"/>
    <w:autoRedefine/>
    <w:uiPriority w:val="39"/>
    <w:semiHidden/>
    <w:unhideWhenUsed/>
    <w:rsid w:val="00973880"/>
    <w:pPr>
      <w:spacing w:after="100"/>
      <w:ind w:left="1540"/>
    </w:pPr>
  </w:style>
  <w:style w:type="paragraph" w:styleId="Verzeichnis9">
    <w:name w:val="toc 9"/>
    <w:basedOn w:val="Standard"/>
    <w:next w:val="Standard"/>
    <w:autoRedefine/>
    <w:uiPriority w:val="39"/>
    <w:semiHidden/>
    <w:unhideWhenUsed/>
    <w:rsid w:val="00973880"/>
    <w:pPr>
      <w:spacing w:after="100"/>
      <w:ind w:left="1760"/>
    </w:pPr>
  </w:style>
  <w:style w:type="paragraph" w:styleId="Zitat">
    <w:name w:val="Quote"/>
    <w:basedOn w:val="Standard"/>
    <w:next w:val="Standard"/>
    <w:link w:val="ZitatZchn"/>
    <w:uiPriority w:val="29"/>
    <w:qFormat/>
    <w:rsid w:val="00973880"/>
    <w:pPr>
      <w:ind w:left="851" w:right="851"/>
    </w:pPr>
    <w:rPr>
      <w:i/>
      <w:iCs/>
    </w:rPr>
  </w:style>
  <w:style w:type="character" w:customStyle="1" w:styleId="ZitatZchn">
    <w:name w:val="Zitat Zchn"/>
    <w:basedOn w:val="Absatz-Standardschriftart"/>
    <w:link w:val="Zitat"/>
    <w:uiPriority w:val="29"/>
    <w:rsid w:val="00973880"/>
    <w:rPr>
      <w:rFonts w:ascii="Calibri" w:hAnsi="Calibri"/>
      <w:i/>
      <w:iCs/>
      <w:sz w:val="20"/>
      <w:szCs w:val="21"/>
    </w:rPr>
  </w:style>
  <w:style w:type="paragraph" w:customStyle="1" w:styleId="TitelseiteStandOhneAbstand">
    <w:name w:val="Titelseite: StandOhneAbstand"/>
    <w:basedOn w:val="TitelseiteStand"/>
    <w:link w:val="TitelseiteStandOhneAbstandZchn"/>
    <w:qFormat/>
    <w:rsid w:val="00973880"/>
    <w:pPr>
      <w:framePr w:wrap="notBeside"/>
      <w:spacing w:after="0"/>
    </w:pPr>
  </w:style>
  <w:style w:type="character" w:customStyle="1" w:styleId="TitelseiteStandZchn">
    <w:name w:val="Titelseite: Stand Zchn"/>
    <w:basedOn w:val="Absatz-Standardschriftart"/>
    <w:link w:val="TitelseiteStand"/>
    <w:uiPriority w:val="2"/>
    <w:rsid w:val="00973880"/>
    <w:rPr>
      <w:rFonts w:ascii="Calibri" w:hAnsi="Calibri"/>
      <w:sz w:val="20"/>
      <w:szCs w:val="21"/>
    </w:rPr>
  </w:style>
  <w:style w:type="character" w:customStyle="1" w:styleId="TitelseiteStandOhneAbstandZchn">
    <w:name w:val="Titelseite: StandOhneAbstand Zchn"/>
    <w:basedOn w:val="Absatz-Standardschriftart"/>
    <w:link w:val="TitelseiteStandOhneAbstand"/>
    <w:rsid w:val="00973880"/>
    <w:rPr>
      <w:rFonts w:ascii="Calibri" w:hAnsi="Calibri"/>
      <w:sz w:val="20"/>
      <w:szCs w:val="21"/>
    </w:rPr>
  </w:style>
  <w:style w:type="paragraph" w:customStyle="1" w:styleId="TitelseiteIndikator">
    <w:name w:val="Titelseite: Indikator"/>
    <w:basedOn w:val="TitelseiteStand"/>
    <w:qFormat/>
    <w:rsid w:val="00973880"/>
    <w:pPr>
      <w:framePr w:wrap="notBeside"/>
    </w:pPr>
  </w:style>
  <w:style w:type="character" w:customStyle="1" w:styleId="berschrift1ohneGliederungZchn">
    <w:name w:val="Überschrift 1 (ohne Gliederung) Zchn"/>
    <w:basedOn w:val="berschrift1Zchn"/>
    <w:link w:val="berschrift1ohneGliederung"/>
    <w:uiPriority w:val="2"/>
    <w:rsid w:val="00540F4D"/>
    <w:rPr>
      <w:rFonts w:ascii="Calibri" w:eastAsiaTheme="majorEastAsia" w:hAnsi="Calibri" w:cs="Segoe UI"/>
      <w:b/>
      <w:bCs/>
      <w:sz w:val="38"/>
      <w:szCs w:val="38"/>
    </w:rPr>
  </w:style>
  <w:style w:type="character" w:styleId="Fett">
    <w:name w:val="Strong"/>
    <w:basedOn w:val="Absatz-Standardschriftart"/>
    <w:uiPriority w:val="22"/>
    <w:qFormat/>
    <w:rsid w:val="00973880"/>
    <w:rPr>
      <w:b/>
      <w:bCs/>
    </w:rPr>
  </w:style>
  <w:style w:type="table" w:customStyle="1" w:styleId="IQTIGStandarderste-Spalte-ohne-Kopf">
    <w:name w:val="IQTIG_Standard_erste-Spalte-ohne-Kopf"/>
    <w:basedOn w:val="IQTIGStandarderste-Spalte"/>
    <w:uiPriority w:val="99"/>
    <w:rsid w:val="00973880"/>
    <w:rPr>
      <w:color w:val="000000" w:themeColor="text1"/>
    </w:rPr>
    <w:tblPr/>
    <w:tblStylePr w:type="firstRow">
      <w:rPr>
        <w:rFonts w:asciiTheme="minorHAnsi" w:hAnsiTheme="minorHAnsi"/>
        <w:b w:val="0"/>
        <w:color w:val="auto"/>
        <w:sz w:val="22"/>
      </w:rPr>
      <w:tblPr/>
      <w:tcPr>
        <w:tcBorders>
          <w:top w:val="single" w:sz="8" w:space="0" w:color="005051"/>
          <w:left w:val="nil"/>
          <w:bottom w:val="single" w:sz="8" w:space="0" w:color="005051"/>
          <w:right w:val="nil"/>
          <w:insideH w:val="nil"/>
          <w:insideV w:val="single" w:sz="4" w:space="0" w:color="BFBFBF" w:themeColor="background1" w:themeShade="BF"/>
          <w:tl2br w:val="nil"/>
          <w:tr2bl w:val="nil"/>
        </w:tcBorders>
        <w:shd w:val="clear" w:color="auto" w:fill="E7E6E6" w:themeFill="background2"/>
      </w:tcPr>
    </w:tblStylePr>
    <w:tblStylePr w:type="firstCol">
      <w:tblPr/>
      <w:tcPr>
        <w:shd w:val="clear" w:color="auto" w:fill="E7E6E6" w:themeFill="background2"/>
      </w:tcPr>
    </w:tblStylePr>
    <w:tblStylePr w:type="band1Horz">
      <w:tblPr/>
      <w:tcPr>
        <w:shd w:val="clear" w:color="auto" w:fill="FFFFFF" w:themeFill="background1"/>
      </w:tcPr>
    </w:tblStylePr>
    <w:tblStylePr w:type="band2Horz">
      <w:tblPr/>
      <w:tcPr>
        <w:shd w:val="clear" w:color="auto" w:fill="E7E6E6" w:themeFill="background2"/>
      </w:tcPr>
    </w:tblStylePr>
  </w:style>
  <w:style w:type="table" w:styleId="EinfacheTabelle1">
    <w:name w:val="Plain Table 1"/>
    <w:basedOn w:val="NormaleTabelle"/>
    <w:uiPriority w:val="41"/>
    <w:rsid w:val="00973880"/>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AbsatzberschriftnurinNavigation">
    <w:name w:val="Absatzüberschrift (nur in Navigation)"/>
    <w:basedOn w:val="berschrift4"/>
    <w:next w:val="Standard"/>
    <w:link w:val="AbsatzberschriftnurinNavigationZchn"/>
    <w:qFormat/>
    <w:rsid w:val="00973880"/>
    <w:pPr>
      <w:numPr>
        <w:ilvl w:val="0"/>
        <w:numId w:val="0"/>
      </w:numPr>
    </w:pPr>
    <w:rPr>
      <w:rFonts w:cs="Segoe UI"/>
      <w:bCs/>
      <w:sz w:val="22"/>
      <w:szCs w:val="24"/>
    </w:rPr>
  </w:style>
  <w:style w:type="character" w:customStyle="1" w:styleId="AbsatzberschriftnurinNavigationZchn">
    <w:name w:val="Absatzüberschrift (nur in Navigation) Zchn"/>
    <w:basedOn w:val="Absatz-Standardschriftart"/>
    <w:link w:val="AbsatzberschriftnurinNavigation"/>
    <w:rsid w:val="00973880"/>
    <w:rPr>
      <w:rFonts w:ascii="Calibri" w:eastAsiaTheme="majorEastAsia" w:hAnsi="Calibri" w:cs="Segoe UI"/>
      <w:b/>
      <w:bCs/>
      <w:iCs/>
      <w:color w:val="000000" w:themeColor="text1"/>
      <w:szCs w:val="24"/>
    </w:rPr>
  </w:style>
  <w:style w:type="paragraph" w:customStyle="1" w:styleId="IQTIG-Hyperlinlk">
    <w:name w:val="IQTIG-Hyperlinlk"/>
    <w:basedOn w:val="Standard"/>
    <w:link w:val="IQTIG-HyperlinlkZchn"/>
    <w:qFormat/>
    <w:rsid w:val="002B1243"/>
    <w:rPr>
      <w:u w:val="single"/>
    </w:rPr>
  </w:style>
  <w:style w:type="character" w:customStyle="1" w:styleId="StandardImpressumZchn">
    <w:name w:val="Standard_Impressum Zchn"/>
    <w:basedOn w:val="Absatz-Standardschriftart"/>
    <w:link w:val="StandardImpressum"/>
    <w:uiPriority w:val="2"/>
    <w:rsid w:val="002B1243"/>
    <w:rPr>
      <w:rFonts w:ascii="Calibri" w:hAnsi="Calibri"/>
      <w:sz w:val="20"/>
      <w:szCs w:val="21"/>
    </w:rPr>
  </w:style>
  <w:style w:type="character" w:customStyle="1" w:styleId="IQTIG-HyperlinlkZchn">
    <w:name w:val="IQTIG-Hyperlinlk Zchn"/>
    <w:basedOn w:val="StandardImpressumZchn"/>
    <w:link w:val="IQTIG-Hyperlinlk"/>
    <w:rsid w:val="002B1243"/>
    <w:rPr>
      <w:rFonts w:ascii="Calibri" w:hAnsi="Calibri"/>
      <w:sz w:val="20"/>
      <w:szCs w:val="21"/>
      <w:u w:val="single"/>
    </w:rPr>
  </w:style>
  <w:style w:type="paragraph" w:customStyle="1" w:styleId="CodeOhneSilbentrennung">
    <w:name w:val="Code_Ohne_Silbentrennung"/>
    <w:basedOn w:val="Tabellentext"/>
    <w:qFormat/>
    <w:rsid w:val="00FA3943"/>
    <w:pPr>
      <w:suppressAutoHyphens/>
    </w:pPr>
    <w:rPr>
      <w:rFonts w:ascii="Courier New" w:hAnsi="Courier New"/>
    </w:rPr>
  </w:style>
  <w:style w:type="paragraph" w:customStyle="1" w:styleId="Absatzberschriftebene2nurinNavigation">
    <w:name w:val="Absatzüberschrift ebene 2 (nur in Navigation)"/>
    <w:basedOn w:val="berschrift2"/>
    <w:link w:val="Absatzberschriftebene2nurinNavigationZchn"/>
    <w:qFormat/>
    <w:rsid w:val="00C36E06"/>
    <w:pPr>
      <w:numPr>
        <w:ilvl w:val="0"/>
        <w:numId w:val="0"/>
      </w:numPr>
    </w:pPr>
    <w:rPr>
      <w:rFonts w:eastAsiaTheme="majorEastAsia"/>
      <w:color w:val="000000" w:themeColor="text1"/>
      <w:sz w:val="22"/>
    </w:rPr>
  </w:style>
  <w:style w:type="character" w:customStyle="1" w:styleId="Absatzberschriftebene2nurinNavigationZchn">
    <w:name w:val="Absatzüberschrift ebene 2 (nur in Navigation) Zchn"/>
    <w:basedOn w:val="AbsatzberschriftnurinNavigationZchn"/>
    <w:link w:val="Absatzberschriftebene2nurinNavigation"/>
    <w:rsid w:val="00C36E06"/>
    <w:rPr>
      <w:rFonts w:ascii="Calibri" w:eastAsiaTheme="majorEastAsia" w:hAnsi="Calibri" w:cs="Segoe UI"/>
      <w:b/>
      <w:bCs/>
      <w:iCs w:val="0"/>
      <w:color w:val="000000" w:themeColor="text1"/>
      <w:szCs w:val="26"/>
    </w:rPr>
  </w:style>
  <w:style w:type="paragraph" w:customStyle="1" w:styleId="Absatzberschriftebene3nurinNavigation">
    <w:name w:val="Absatzüberschrift ebene 3 (nur in Navigation)"/>
    <w:basedOn w:val="berschrift3"/>
    <w:link w:val="Absatzberschriftebene3nurinNavigationZchn"/>
    <w:qFormat/>
    <w:rsid w:val="003B1E57"/>
    <w:pPr>
      <w:numPr>
        <w:ilvl w:val="0"/>
        <w:numId w:val="0"/>
      </w:numPr>
    </w:pPr>
    <w:rPr>
      <w:color w:val="000000" w:themeColor="text1"/>
      <w:sz w:val="22"/>
    </w:rPr>
  </w:style>
  <w:style w:type="character" w:customStyle="1" w:styleId="Absatzberschriftebene3nurinNavigationZchn">
    <w:name w:val="Absatzüberschrift ebene 3 (nur in Navigation) Zchn"/>
    <w:basedOn w:val="Absatzberschriftebene2nurinNavigationZchn"/>
    <w:link w:val="Absatzberschriftebene3nurinNavigation"/>
    <w:rsid w:val="003B1E57"/>
    <w:rPr>
      <w:rFonts w:ascii="Calibri" w:eastAsiaTheme="majorEastAsia" w:hAnsi="Calibri" w:cs="Segoe UI"/>
      <w:b/>
      <w:bCs/>
      <w:iCs w:val="0"/>
      <w:color w:val="000000" w:themeColor="text1"/>
      <w:szCs w:val="24"/>
    </w:rPr>
  </w:style>
  <w:style w:type="paragraph" w:customStyle="1" w:styleId="StandardImpressumkeineSilbentrennung">
    <w:name w:val="Standard_Impressum + keine Silbentrennung"/>
    <w:basedOn w:val="StandardImpressum"/>
    <w:link w:val="StandardImpressumkeineSilbentrennungZchn"/>
    <w:qFormat/>
    <w:rsid w:val="00A14DD3"/>
    <w:pPr>
      <w:suppressAutoHyphens/>
    </w:pPr>
  </w:style>
  <w:style w:type="character" w:customStyle="1" w:styleId="StandardImpressumkeineSilbentrennungZchn">
    <w:name w:val="Standard_Impressum + keine Silbentrennung Zchn"/>
    <w:basedOn w:val="StandardImpressumZchn"/>
    <w:link w:val="StandardImpressumkeineSilbentrennung"/>
    <w:rsid w:val="00A14DD3"/>
    <w:rPr>
      <w:rFonts w:ascii="Calibri" w:hAnsi="Calibri"/>
      <w:sz w:val="2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36430390">
      <w:bodyDiv w:val="1"/>
      <w:marLeft w:val="0"/>
      <w:marRight w:val="0"/>
      <w:marTop w:val="0"/>
      <w:marBottom w:val="0"/>
      <w:divBdr>
        <w:top w:val="none" w:sz="0" w:space="0" w:color="auto"/>
        <w:left w:val="none" w:sz="0" w:space="0" w:color="auto"/>
        <w:bottom w:val="none" w:sz="0" w:space="0" w:color="auto"/>
        <w:right w:val="none" w:sz="0" w:space="0" w:color="auto"/>
      </w:divBdr>
    </w:div>
    <w:div w:id="1668166344">
      <w:bodyDiv w:val="1"/>
      <w:marLeft w:val="0"/>
      <w:marRight w:val="0"/>
      <w:marTop w:val="0"/>
      <w:marBottom w:val="0"/>
      <w:divBdr>
        <w:top w:val="none" w:sz="0" w:space="0" w:color="auto"/>
        <w:left w:val="none" w:sz="0" w:space="0" w:color="auto"/>
        <w:bottom w:val="none" w:sz="0" w:space="0" w:color="auto"/>
        <w:right w:val="none" w:sz="0" w:space="0" w:color="auto"/>
      </w:divBdr>
    </w:div>
    <w:div w:id="20693805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footer" Target="footer8.xml"/><Relationship Id="rId117" Type="http://schemas.openxmlformats.org/officeDocument/2006/relationships/header" Target="header54.xml"/><Relationship Id="rId21" Type="http://schemas.openxmlformats.org/officeDocument/2006/relationships/header" Target="header6.xml"/><Relationship Id="rId42" Type="http://schemas.openxmlformats.org/officeDocument/2006/relationships/header" Target="header17.xml"/><Relationship Id="rId47" Type="http://schemas.openxmlformats.org/officeDocument/2006/relationships/header" Target="header19.xml"/><Relationship Id="rId63" Type="http://schemas.openxmlformats.org/officeDocument/2006/relationships/header" Target="header27.xml"/><Relationship Id="rId68" Type="http://schemas.openxmlformats.org/officeDocument/2006/relationships/footer" Target="footer29.xml"/><Relationship Id="rId84" Type="http://schemas.openxmlformats.org/officeDocument/2006/relationships/header" Target="header38.xml"/><Relationship Id="rId89" Type="http://schemas.openxmlformats.org/officeDocument/2006/relationships/header" Target="header40.xml"/><Relationship Id="rId112" Type="http://schemas.openxmlformats.org/officeDocument/2006/relationships/footer" Target="footer51.xml"/><Relationship Id="rId133" Type="http://schemas.openxmlformats.org/officeDocument/2006/relationships/footer" Target="footer61.xml"/><Relationship Id="rId138" Type="http://schemas.openxmlformats.org/officeDocument/2006/relationships/header" Target="header65.xml"/><Relationship Id="rId154" Type="http://schemas.openxmlformats.org/officeDocument/2006/relationships/footer" Target="footer72.xml"/><Relationship Id="rId159" Type="http://schemas.openxmlformats.org/officeDocument/2006/relationships/header" Target="header75.xml"/><Relationship Id="rId16" Type="http://schemas.openxmlformats.org/officeDocument/2006/relationships/footer" Target="footer3.xml"/><Relationship Id="rId107" Type="http://schemas.openxmlformats.org/officeDocument/2006/relationships/header" Target="header49.xml"/><Relationship Id="rId11" Type="http://schemas.openxmlformats.org/officeDocument/2006/relationships/header" Target="header1.xml"/><Relationship Id="rId32" Type="http://schemas.openxmlformats.org/officeDocument/2006/relationships/footer" Target="footer11.xml"/><Relationship Id="rId37" Type="http://schemas.openxmlformats.org/officeDocument/2006/relationships/footer" Target="footer13.xml"/><Relationship Id="rId53" Type="http://schemas.openxmlformats.org/officeDocument/2006/relationships/header" Target="header22.xml"/><Relationship Id="rId58" Type="http://schemas.openxmlformats.org/officeDocument/2006/relationships/footer" Target="footer24.xml"/><Relationship Id="rId74" Type="http://schemas.openxmlformats.org/officeDocument/2006/relationships/footer" Target="footer32.xml"/><Relationship Id="rId79" Type="http://schemas.openxmlformats.org/officeDocument/2006/relationships/footer" Target="footer34.xml"/><Relationship Id="rId102" Type="http://schemas.openxmlformats.org/officeDocument/2006/relationships/header" Target="header47.xml"/><Relationship Id="rId123" Type="http://schemas.openxmlformats.org/officeDocument/2006/relationships/header" Target="header57.xml"/><Relationship Id="rId128" Type="http://schemas.openxmlformats.org/officeDocument/2006/relationships/footer" Target="footer59.xml"/><Relationship Id="rId144" Type="http://schemas.openxmlformats.org/officeDocument/2006/relationships/header" Target="header68.xml"/><Relationship Id="rId149" Type="http://schemas.openxmlformats.org/officeDocument/2006/relationships/header" Target="header70.xml"/><Relationship Id="rId5" Type="http://schemas.openxmlformats.org/officeDocument/2006/relationships/settings" Target="settings.xml"/><Relationship Id="rId90" Type="http://schemas.openxmlformats.org/officeDocument/2006/relationships/header" Target="header41.xml"/><Relationship Id="rId95" Type="http://schemas.openxmlformats.org/officeDocument/2006/relationships/header" Target="header43.xml"/><Relationship Id="rId160" Type="http://schemas.openxmlformats.org/officeDocument/2006/relationships/footer" Target="footer75.xml"/><Relationship Id="rId22" Type="http://schemas.openxmlformats.org/officeDocument/2006/relationships/footer" Target="footer6.xml"/><Relationship Id="rId27" Type="http://schemas.openxmlformats.org/officeDocument/2006/relationships/header" Target="header9.xml"/><Relationship Id="rId43" Type="http://schemas.openxmlformats.org/officeDocument/2006/relationships/footer" Target="footer16.xml"/><Relationship Id="rId48" Type="http://schemas.openxmlformats.org/officeDocument/2006/relationships/header" Target="header20.xml"/><Relationship Id="rId64" Type="http://schemas.openxmlformats.org/officeDocument/2006/relationships/footer" Target="footer27.xml"/><Relationship Id="rId69" Type="http://schemas.openxmlformats.org/officeDocument/2006/relationships/header" Target="header30.xml"/><Relationship Id="rId113" Type="http://schemas.openxmlformats.org/officeDocument/2006/relationships/header" Target="header52.xml"/><Relationship Id="rId118" Type="http://schemas.openxmlformats.org/officeDocument/2006/relationships/footer" Target="footer54.xml"/><Relationship Id="rId134" Type="http://schemas.openxmlformats.org/officeDocument/2006/relationships/footer" Target="footer62.xml"/><Relationship Id="rId139" Type="http://schemas.openxmlformats.org/officeDocument/2006/relationships/footer" Target="footer64.xml"/><Relationship Id="rId80" Type="http://schemas.openxmlformats.org/officeDocument/2006/relationships/footer" Target="footer35.xml"/><Relationship Id="rId85" Type="http://schemas.openxmlformats.org/officeDocument/2006/relationships/footer" Target="footer37.xml"/><Relationship Id="rId150" Type="http://schemas.openxmlformats.org/officeDocument/2006/relationships/header" Target="header71.xml"/><Relationship Id="rId155" Type="http://schemas.openxmlformats.org/officeDocument/2006/relationships/header" Target="header73.xml"/><Relationship Id="rId12" Type="http://schemas.openxmlformats.org/officeDocument/2006/relationships/header" Target="header2.xml"/><Relationship Id="rId17" Type="http://schemas.openxmlformats.org/officeDocument/2006/relationships/header" Target="header4.xml"/><Relationship Id="rId33" Type="http://schemas.openxmlformats.org/officeDocument/2006/relationships/header" Target="header12.xml"/><Relationship Id="rId38" Type="http://schemas.openxmlformats.org/officeDocument/2006/relationships/footer" Target="footer14.xml"/><Relationship Id="rId59" Type="http://schemas.openxmlformats.org/officeDocument/2006/relationships/header" Target="header25.xml"/><Relationship Id="rId103" Type="http://schemas.openxmlformats.org/officeDocument/2006/relationships/footer" Target="footer46.xml"/><Relationship Id="rId108" Type="http://schemas.openxmlformats.org/officeDocument/2006/relationships/header" Target="header50.xml"/><Relationship Id="rId124" Type="http://schemas.openxmlformats.org/officeDocument/2006/relationships/footer" Target="footer57.xml"/><Relationship Id="rId129" Type="http://schemas.openxmlformats.org/officeDocument/2006/relationships/header" Target="header60.xml"/><Relationship Id="rId20" Type="http://schemas.openxmlformats.org/officeDocument/2006/relationships/footer" Target="footer5.xml"/><Relationship Id="rId41" Type="http://schemas.openxmlformats.org/officeDocument/2006/relationships/header" Target="header16.xml"/><Relationship Id="rId54" Type="http://schemas.openxmlformats.org/officeDocument/2006/relationships/header" Target="header23.xml"/><Relationship Id="rId62" Type="http://schemas.openxmlformats.org/officeDocument/2006/relationships/footer" Target="footer26.xml"/><Relationship Id="rId70" Type="http://schemas.openxmlformats.org/officeDocument/2006/relationships/footer" Target="footer30.xml"/><Relationship Id="rId75" Type="http://schemas.openxmlformats.org/officeDocument/2006/relationships/header" Target="header33.xml"/><Relationship Id="rId83" Type="http://schemas.openxmlformats.org/officeDocument/2006/relationships/header" Target="header37.xml"/><Relationship Id="rId88" Type="http://schemas.openxmlformats.org/officeDocument/2006/relationships/footer" Target="footer39.xml"/><Relationship Id="rId91" Type="http://schemas.openxmlformats.org/officeDocument/2006/relationships/footer" Target="footer40.xml"/><Relationship Id="rId96" Type="http://schemas.openxmlformats.org/officeDocument/2006/relationships/header" Target="header44.xml"/><Relationship Id="rId111" Type="http://schemas.openxmlformats.org/officeDocument/2006/relationships/header" Target="header51.xml"/><Relationship Id="rId132" Type="http://schemas.openxmlformats.org/officeDocument/2006/relationships/header" Target="header62.xml"/><Relationship Id="rId140" Type="http://schemas.openxmlformats.org/officeDocument/2006/relationships/footer" Target="footer65.xml"/><Relationship Id="rId145" Type="http://schemas.openxmlformats.org/officeDocument/2006/relationships/footer" Target="footer67.xml"/><Relationship Id="rId153" Type="http://schemas.openxmlformats.org/officeDocument/2006/relationships/header" Target="header72.xml"/><Relationship Id="rId16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eader" Target="header7.xml"/><Relationship Id="rId28" Type="http://schemas.openxmlformats.org/officeDocument/2006/relationships/footer" Target="footer9.xml"/><Relationship Id="rId36" Type="http://schemas.openxmlformats.org/officeDocument/2006/relationships/header" Target="header14.xml"/><Relationship Id="rId49" Type="http://schemas.openxmlformats.org/officeDocument/2006/relationships/footer" Target="footer19.xml"/><Relationship Id="rId57" Type="http://schemas.openxmlformats.org/officeDocument/2006/relationships/header" Target="header24.xml"/><Relationship Id="rId106" Type="http://schemas.openxmlformats.org/officeDocument/2006/relationships/footer" Target="footer48.xml"/><Relationship Id="rId114" Type="http://schemas.openxmlformats.org/officeDocument/2006/relationships/header" Target="header53.xml"/><Relationship Id="rId119" Type="http://schemas.openxmlformats.org/officeDocument/2006/relationships/header" Target="header55.xml"/><Relationship Id="rId127" Type="http://schemas.openxmlformats.org/officeDocument/2006/relationships/footer" Target="footer58.xml"/><Relationship Id="rId10" Type="http://schemas.openxmlformats.org/officeDocument/2006/relationships/hyperlink" Target="mailto:verfahrenssupport@iqtig.org" TargetMode="External"/><Relationship Id="rId31" Type="http://schemas.openxmlformats.org/officeDocument/2006/relationships/footer" Target="footer10.xml"/><Relationship Id="rId44" Type="http://schemas.openxmlformats.org/officeDocument/2006/relationships/footer" Target="footer17.xml"/><Relationship Id="rId52" Type="http://schemas.openxmlformats.org/officeDocument/2006/relationships/footer" Target="footer21.xml"/><Relationship Id="rId60" Type="http://schemas.openxmlformats.org/officeDocument/2006/relationships/header" Target="header26.xml"/><Relationship Id="rId65" Type="http://schemas.openxmlformats.org/officeDocument/2006/relationships/header" Target="header28.xml"/><Relationship Id="rId73" Type="http://schemas.openxmlformats.org/officeDocument/2006/relationships/footer" Target="footer31.xml"/><Relationship Id="rId78" Type="http://schemas.openxmlformats.org/officeDocument/2006/relationships/header" Target="header35.xml"/><Relationship Id="rId81" Type="http://schemas.openxmlformats.org/officeDocument/2006/relationships/header" Target="header36.xml"/><Relationship Id="rId86" Type="http://schemas.openxmlformats.org/officeDocument/2006/relationships/footer" Target="footer38.xml"/><Relationship Id="rId94" Type="http://schemas.openxmlformats.org/officeDocument/2006/relationships/footer" Target="footer42.xml"/><Relationship Id="rId99" Type="http://schemas.openxmlformats.org/officeDocument/2006/relationships/header" Target="header45.xml"/><Relationship Id="rId101" Type="http://schemas.openxmlformats.org/officeDocument/2006/relationships/header" Target="header46.xml"/><Relationship Id="rId122" Type="http://schemas.openxmlformats.org/officeDocument/2006/relationships/footer" Target="footer56.xml"/><Relationship Id="rId130" Type="http://schemas.openxmlformats.org/officeDocument/2006/relationships/footer" Target="footer60.xml"/><Relationship Id="rId135" Type="http://schemas.openxmlformats.org/officeDocument/2006/relationships/header" Target="header63.xml"/><Relationship Id="rId143" Type="http://schemas.openxmlformats.org/officeDocument/2006/relationships/header" Target="header67.xml"/><Relationship Id="rId148" Type="http://schemas.openxmlformats.org/officeDocument/2006/relationships/footer" Target="footer69.xml"/><Relationship Id="rId151" Type="http://schemas.openxmlformats.org/officeDocument/2006/relationships/footer" Target="footer70.xml"/><Relationship Id="rId156" Type="http://schemas.openxmlformats.org/officeDocument/2006/relationships/header" Target="header74.xml"/><Relationship Id="rId4" Type="http://schemas.openxmlformats.org/officeDocument/2006/relationships/styles" Target="styles.xml"/><Relationship Id="rId9" Type="http://schemas.openxmlformats.org/officeDocument/2006/relationships/image" Target="media/image1.emf"/><Relationship Id="rId13" Type="http://schemas.openxmlformats.org/officeDocument/2006/relationships/footer" Target="footer1.xml"/><Relationship Id="rId18" Type="http://schemas.openxmlformats.org/officeDocument/2006/relationships/header" Target="header5.xml"/><Relationship Id="rId39" Type="http://schemas.openxmlformats.org/officeDocument/2006/relationships/header" Target="header15.xml"/><Relationship Id="rId109" Type="http://schemas.openxmlformats.org/officeDocument/2006/relationships/footer" Target="footer49.xml"/><Relationship Id="rId34" Type="http://schemas.openxmlformats.org/officeDocument/2006/relationships/footer" Target="footer12.xml"/><Relationship Id="rId50" Type="http://schemas.openxmlformats.org/officeDocument/2006/relationships/footer" Target="footer20.xml"/><Relationship Id="rId55" Type="http://schemas.openxmlformats.org/officeDocument/2006/relationships/footer" Target="footer22.xml"/><Relationship Id="rId76" Type="http://schemas.openxmlformats.org/officeDocument/2006/relationships/footer" Target="footer33.xml"/><Relationship Id="rId97" Type="http://schemas.openxmlformats.org/officeDocument/2006/relationships/footer" Target="footer43.xml"/><Relationship Id="rId104" Type="http://schemas.openxmlformats.org/officeDocument/2006/relationships/footer" Target="footer47.xml"/><Relationship Id="rId120" Type="http://schemas.openxmlformats.org/officeDocument/2006/relationships/header" Target="header56.xml"/><Relationship Id="rId125" Type="http://schemas.openxmlformats.org/officeDocument/2006/relationships/header" Target="header58.xml"/><Relationship Id="rId141" Type="http://schemas.openxmlformats.org/officeDocument/2006/relationships/header" Target="header66.xml"/><Relationship Id="rId146" Type="http://schemas.openxmlformats.org/officeDocument/2006/relationships/footer" Target="footer68.xml"/><Relationship Id="rId7" Type="http://schemas.openxmlformats.org/officeDocument/2006/relationships/footnotes" Target="footnotes.xml"/><Relationship Id="rId71" Type="http://schemas.openxmlformats.org/officeDocument/2006/relationships/header" Target="header31.xml"/><Relationship Id="rId92" Type="http://schemas.openxmlformats.org/officeDocument/2006/relationships/footer" Target="footer41.xml"/><Relationship Id="rId162" Type="http://schemas.openxmlformats.org/officeDocument/2006/relationships/theme" Target="theme/theme1.xml"/><Relationship Id="rId2" Type="http://schemas.openxmlformats.org/officeDocument/2006/relationships/customXml" Target="../customXml/item2.xml"/><Relationship Id="rId29" Type="http://schemas.openxmlformats.org/officeDocument/2006/relationships/header" Target="header10.xml"/><Relationship Id="rId24" Type="http://schemas.openxmlformats.org/officeDocument/2006/relationships/header" Target="header8.xml"/><Relationship Id="rId40" Type="http://schemas.openxmlformats.org/officeDocument/2006/relationships/footer" Target="footer15.xml"/><Relationship Id="rId45" Type="http://schemas.openxmlformats.org/officeDocument/2006/relationships/header" Target="header18.xml"/><Relationship Id="rId66" Type="http://schemas.openxmlformats.org/officeDocument/2006/relationships/header" Target="header29.xml"/><Relationship Id="rId87" Type="http://schemas.openxmlformats.org/officeDocument/2006/relationships/header" Target="header39.xml"/><Relationship Id="rId110" Type="http://schemas.openxmlformats.org/officeDocument/2006/relationships/footer" Target="footer50.xml"/><Relationship Id="rId115" Type="http://schemas.openxmlformats.org/officeDocument/2006/relationships/footer" Target="footer52.xml"/><Relationship Id="rId131" Type="http://schemas.openxmlformats.org/officeDocument/2006/relationships/header" Target="header61.xml"/><Relationship Id="rId136" Type="http://schemas.openxmlformats.org/officeDocument/2006/relationships/footer" Target="footer63.xml"/><Relationship Id="rId157" Type="http://schemas.openxmlformats.org/officeDocument/2006/relationships/footer" Target="footer73.xml"/><Relationship Id="rId61" Type="http://schemas.openxmlformats.org/officeDocument/2006/relationships/footer" Target="footer25.xml"/><Relationship Id="rId82" Type="http://schemas.openxmlformats.org/officeDocument/2006/relationships/footer" Target="footer36.xml"/><Relationship Id="rId152" Type="http://schemas.openxmlformats.org/officeDocument/2006/relationships/footer" Target="footer71.xml"/><Relationship Id="rId19" Type="http://schemas.openxmlformats.org/officeDocument/2006/relationships/footer" Target="footer4.xml"/><Relationship Id="rId14" Type="http://schemas.openxmlformats.org/officeDocument/2006/relationships/footer" Target="footer2.xml"/><Relationship Id="rId30" Type="http://schemas.openxmlformats.org/officeDocument/2006/relationships/header" Target="header11.xml"/><Relationship Id="rId35" Type="http://schemas.openxmlformats.org/officeDocument/2006/relationships/header" Target="header13.xml"/><Relationship Id="rId56" Type="http://schemas.openxmlformats.org/officeDocument/2006/relationships/footer" Target="footer23.xml"/><Relationship Id="rId77" Type="http://schemas.openxmlformats.org/officeDocument/2006/relationships/header" Target="header34.xml"/><Relationship Id="rId100" Type="http://schemas.openxmlformats.org/officeDocument/2006/relationships/footer" Target="footer45.xml"/><Relationship Id="rId105" Type="http://schemas.openxmlformats.org/officeDocument/2006/relationships/header" Target="header48.xml"/><Relationship Id="rId126" Type="http://schemas.openxmlformats.org/officeDocument/2006/relationships/header" Target="header59.xml"/><Relationship Id="rId147" Type="http://schemas.openxmlformats.org/officeDocument/2006/relationships/header" Target="header69.xml"/><Relationship Id="rId8" Type="http://schemas.openxmlformats.org/officeDocument/2006/relationships/endnotes" Target="endnotes.xml"/><Relationship Id="rId51" Type="http://schemas.openxmlformats.org/officeDocument/2006/relationships/header" Target="header21.xml"/><Relationship Id="rId72" Type="http://schemas.openxmlformats.org/officeDocument/2006/relationships/header" Target="header32.xml"/><Relationship Id="rId93" Type="http://schemas.openxmlformats.org/officeDocument/2006/relationships/header" Target="header42.xml"/><Relationship Id="rId98" Type="http://schemas.openxmlformats.org/officeDocument/2006/relationships/footer" Target="footer44.xml"/><Relationship Id="rId121" Type="http://schemas.openxmlformats.org/officeDocument/2006/relationships/footer" Target="footer55.xml"/><Relationship Id="rId142" Type="http://schemas.openxmlformats.org/officeDocument/2006/relationships/footer" Target="footer66.xml"/><Relationship Id="rId3" Type="http://schemas.openxmlformats.org/officeDocument/2006/relationships/numbering" Target="numbering.xml"/><Relationship Id="rId25" Type="http://schemas.openxmlformats.org/officeDocument/2006/relationships/footer" Target="footer7.xml"/><Relationship Id="rId46" Type="http://schemas.openxmlformats.org/officeDocument/2006/relationships/footer" Target="footer18.xml"/><Relationship Id="rId67" Type="http://schemas.openxmlformats.org/officeDocument/2006/relationships/footer" Target="footer28.xml"/><Relationship Id="rId116" Type="http://schemas.openxmlformats.org/officeDocument/2006/relationships/footer" Target="footer53.xml"/><Relationship Id="rId137" Type="http://schemas.openxmlformats.org/officeDocument/2006/relationships/header" Target="header64.xml"/><Relationship Id="rId158" Type="http://schemas.openxmlformats.org/officeDocument/2006/relationships/footer" Target="footer7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w="http://schemas.openxmlformats.org/wordprocessingml/2006/main"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xvml="urn:schemas-microsoft-com:office:exce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SelectedStyle="\APASixthEditionOfficeOnline.xsl" StyleName="APA"/>
</file>

<file path=customXml/item2.xml><?xml version="1.0" encoding="utf-8"?>
<b:Sources xmlns:w="http://schemas.openxmlformats.org/wordprocessingml/2006/main"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xvml="urn:schemas-microsoft-com:office:exce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SelectedStyle="\APASixthEditionOfficeOnline.xsl" StyleName="APA"/>
</file>

<file path=customXml/itemProps1.xml><?xml version="1.0" encoding="utf-8"?>
<ds:datastoreItem xmlns:ds="http://schemas.openxmlformats.org/officeDocument/2006/customXml" ds:itemID="{F9458C64-9C6F-487E-9B93-C7C40EC98452}">
  <ds:schemaRefs>
    <ds:schemaRef ds:uri="http://schemas.openxmlformats.org/wordprocessingml/2006/main"/>
    <ds:schemaRef ds:uri="http://schemas.microsoft.com/office/word/2010/wordml"/>
    <ds:schemaRef ds:uri="http://schemas.openxmlformats.org/officeDocument/2006/relationships"/>
    <ds:schemaRef ds:uri="http://schemas.openxmlformats.org/drawingml/2006/wordprocessingDrawing"/>
    <ds:schemaRef ds:uri="http://schemas.openxmlformats.org/drawingml/2006/main"/>
    <ds:schemaRef ds:uri="http://schemas.microsoft.com/office/word/2010/wordprocessingDrawing"/>
    <ds:schemaRef ds:uri="http://schemas.openxmlformats.org/officeDocument/2006/math"/>
    <ds:schemaRef ds:uri="http://schemas.microsoft.com/office/word/2012/wordml"/>
    <ds:schemaRef ds:uri="http://schemas.openxmlformats.org/markup-compatibility/2006"/>
    <ds:schemaRef ds:uri="http://schemas.microsoft.com/office/drawing/2010/main"/>
    <ds:schemaRef ds:uri="http://schemas.openxmlformats.org/schemaLibrary/2006/main"/>
    <ds:schemaRef ds:uri="http://schemas.microsoft.com/office/word/2006/wordml"/>
    <ds:schemaRef ds:uri="http://schemas.openxmlformats.org/drawingml/2006/chart"/>
    <ds:schemaRef ds:uri="http://schemas.openxmlformats.org/drawingml/2006/chartDrawing"/>
    <ds:schemaRef ds:uri="http://schemas.microsoft.com/office/drawing/2007/8/2/chart"/>
    <ds:schemaRef ds:uri="http://schemas.openxmlformats.org/drawingml/2006/diagram"/>
    <ds:schemaRef ds:uri="http://schemas.openxmlformats.org/drawingml/2006/picture"/>
    <ds:schemaRef ds:uri="http://schemas.openxmlformats.org/drawingml/2006/spreadsheetDrawing"/>
    <ds:schemaRef ds:uri="http://schemas.microsoft.com/office/drawing/2008/diagram"/>
    <ds:schemaRef ds:uri="urn:schemas-microsoft-com:vml"/>
    <ds:schemaRef ds:uri="urn:schemas-microsoft-com:office:office"/>
    <ds:schemaRef ds:uri="urn:schemas-microsoft-com:office:excel"/>
    <ds:schemaRef ds:uri="urn:schemas-microsoft-com:office:word"/>
    <ds:schemaRef ds:uri="urn:schemas-microsoft-com:office:powerpoint"/>
    <ds:schemaRef ds:uri="http://schemas.microsoft.com/office/2006/coverPageProps"/>
    <ds:schemaRef ds:uri="http://opendope.org/xpaths"/>
    <ds:schemaRef ds:uri="http://opendope.org/conditions"/>
    <ds:schemaRef ds:uri="http://opendope.org/questions"/>
    <ds:schemaRef ds:uri="http://opendope.org/answers"/>
    <ds:schemaRef ds:uri="http://opendope.org/components"/>
    <ds:schemaRef ds:uri="http://opendope.org/SmartArt/DataHierarchy"/>
    <ds:schemaRef ds:uri="http://schemas.openxmlformats.org/officeDocument/2006/bibliography"/>
    <ds:schemaRef ds:uri="http://schemas.microsoft.com/ink/2010/main"/>
    <ds:schemaRef ds:uri="http://schemas.microsoft.com/office/drawing/2010/chartDrawing"/>
    <ds:schemaRef ds:uri="http://schemas.microsoft.com/office/drawing/2012/chart"/>
    <ds:schemaRef ds:uri="http://schemas.microsoft.com/office/drawing/2012/chartStyle"/>
    <ds:schemaRef ds:uri="http://www.w3.org/1998/Math/MathML"/>
    <ds:schemaRef ds:uri="http://www.w3.org/2003/InkML"/>
    <ds:schemaRef ds:uri="http://schemas.microsoft.com/office/drawing/2013/main/command"/>
    <ds:schemaRef ds:uri="http://schemas.microsoft.com/office/drawing/2014/chartex"/>
    <ds:schemaRef ds:uri="http://schemas.microsoft.com/office/drawing/2014/chart"/>
    <ds:schemaRef ds:uri="http://schemas.microsoft.com/office/drawing/2016/11/diagram"/>
    <ds:schemaRef ds:uri="http://schemas.microsoft.com/office/drawing/2017/03/chart"/>
    <ds:schemaRef ds:uri="http://schemas.microsoft.com/office/drawing/2017/model3d"/>
    <ds:schemaRef ds:uri="http://schemas.microsoft.com/office/drawing/2018/animation"/>
    <ds:schemaRef ds:uri="http://schemas.microsoft.com/office/drawing/2018/animation/model3d"/>
    <ds:schemaRef ds:uri="http://schemas.microsoft.com/office/powerpoint/2014/inkAction"/>
    <ds:schemaRef ds:uri="http://schemas.microsoft.com/office/thememl/2012/main"/>
    <ds:schemaRef ds:uri="http://schemas.microsoft.com/office/word/2010/wordprocessingShape"/>
    <ds:schemaRef ds:uri="http://schemas.microsoft.com/office/word/2010/wordprocessingCanvas"/>
    <ds:schemaRef ds:uri="http://schemas.microsoft.com/office/word/2010/wordprocessingGroup"/>
    <ds:schemaRef ds:uri="http://schemas.microsoft.com/office/word/2015/wordml/symex"/>
    <ds:schemaRef ds:uri="http://schemas.microsoft.com/office/word/2016/wordml/cid"/>
    <ds:schemaRef ds:uri="http://schemas.microsoft.com/office/webextensions/taskpanes/2010/11"/>
    <ds:schemaRef ds:uri="http://schemas.microsoft.com/office/webextensions/webextension/2010/11"/>
    <ds:schemaRef ds:uri="http://schemas.openxmlformats.org/drawingml/2006/compatibility"/>
    <ds:schemaRef ds:uri="http://schemas.openxmlformats.org/drawingml/2006/lockedCanvas"/>
    <ds:schemaRef ds:uri="http://schemas.microsoft.com/office/drawing/2010/diagram"/>
    <ds:schemaRef ds:uri="http://schemas.microsoft.com/office/drawing/2012/main"/>
    <ds:schemaRef ds:uri="http://schemas.microsoft.com/office/drawing/2010/picture"/>
    <ds:schemaRef ds:uri="http://schemas.microsoft.com/office/drawing/2014/chart/ac"/>
    <ds:schemaRef ds:uri="http://schemas.microsoft.com/office/drawing/2014/main"/>
    <ds:schemaRef ds:uri="http://schemas.microsoft.com/office/drawing/2016/11/main"/>
    <ds:schemaRef ds:uri="http://schemas.microsoft.com/office/drawing/2016/12/diagram"/>
    <ds:schemaRef ds:uri="http://schemas.microsoft.com/office/drawing/2016/SVG/main"/>
    <ds:schemaRef ds:uri="http://schemas.microsoft.com/office/drawing/2017/decorative"/>
    <ds:schemaRef ds:uri="http://schemas.microsoft.com/office/drawing/2018/hyperlinkcolor"/>
    <ds:schemaRef ds:uri="http://schemas.microsoft.com/office/word/2012/wordprocessingDrawing"/>
  </ds:schemaRefs>
</ds:datastoreItem>
</file>

<file path=customXml/itemProps2.xml><?xml version="1.0" encoding="utf-8"?>
<ds:datastoreItem xmlns:ds="http://schemas.openxmlformats.org/officeDocument/2006/customXml" ds:itemID="{24777D23-7BF7-45E2-88AB-2CC023E0E019}">
  <ds:schemaRefs>
    <ds:schemaRef ds:uri="http://schemas.openxmlformats.org/wordprocessingml/2006/main"/>
    <ds:schemaRef ds:uri="http://schemas.microsoft.com/office/word/2010/wordml"/>
    <ds:schemaRef ds:uri="http://schemas.openxmlformats.org/officeDocument/2006/relationships"/>
    <ds:schemaRef ds:uri="http://schemas.openxmlformats.org/drawingml/2006/wordprocessingDrawing"/>
    <ds:schemaRef ds:uri="http://schemas.openxmlformats.org/drawingml/2006/main"/>
    <ds:schemaRef ds:uri="http://schemas.microsoft.com/office/word/2010/wordprocessingDrawing"/>
    <ds:schemaRef ds:uri="http://schemas.openxmlformats.org/officeDocument/2006/math"/>
    <ds:schemaRef ds:uri="http://schemas.microsoft.com/office/word/2012/wordml"/>
    <ds:schemaRef ds:uri="http://schemas.openxmlformats.org/markup-compatibility/2006"/>
    <ds:schemaRef ds:uri="http://schemas.microsoft.com/office/drawing/2010/main"/>
    <ds:schemaRef ds:uri="http://schemas.openxmlformats.org/schemaLibrary/2006/main"/>
    <ds:schemaRef ds:uri="http://schemas.microsoft.com/office/word/2006/wordml"/>
    <ds:schemaRef ds:uri="http://schemas.openxmlformats.org/drawingml/2006/chart"/>
    <ds:schemaRef ds:uri="http://schemas.openxmlformats.org/drawingml/2006/chartDrawing"/>
    <ds:schemaRef ds:uri="http://schemas.microsoft.com/office/drawing/2007/8/2/chart"/>
    <ds:schemaRef ds:uri="http://schemas.openxmlformats.org/drawingml/2006/diagram"/>
    <ds:schemaRef ds:uri="http://schemas.openxmlformats.org/drawingml/2006/picture"/>
    <ds:schemaRef ds:uri="http://schemas.openxmlformats.org/drawingml/2006/spreadsheetDrawing"/>
    <ds:schemaRef ds:uri="http://schemas.microsoft.com/office/drawing/2008/diagram"/>
    <ds:schemaRef ds:uri="urn:schemas-microsoft-com:vml"/>
    <ds:schemaRef ds:uri="urn:schemas-microsoft-com:office:office"/>
    <ds:schemaRef ds:uri="urn:schemas-microsoft-com:office:excel"/>
    <ds:schemaRef ds:uri="urn:schemas-microsoft-com:office:word"/>
    <ds:schemaRef ds:uri="urn:schemas-microsoft-com:office:powerpoint"/>
    <ds:schemaRef ds:uri="http://schemas.microsoft.com/office/2006/coverPageProps"/>
    <ds:schemaRef ds:uri="http://opendope.org/xpaths"/>
    <ds:schemaRef ds:uri="http://opendope.org/conditions"/>
    <ds:schemaRef ds:uri="http://opendope.org/questions"/>
    <ds:schemaRef ds:uri="http://opendope.org/answers"/>
    <ds:schemaRef ds:uri="http://opendope.org/components"/>
    <ds:schemaRef ds:uri="http://opendope.org/SmartArt/DataHierarchy"/>
    <ds:schemaRef ds:uri="http://schemas.openxmlformats.org/officeDocument/2006/bibliography"/>
    <ds:schemaRef ds:uri="http://schemas.microsoft.com/ink/2010/main"/>
    <ds:schemaRef ds:uri="http://schemas.microsoft.com/office/drawing/2010/chartDrawing"/>
    <ds:schemaRef ds:uri="http://schemas.microsoft.com/office/drawing/2012/chart"/>
    <ds:schemaRef ds:uri="http://schemas.microsoft.com/office/drawing/2012/chartStyle"/>
    <ds:schemaRef ds:uri="http://www.w3.org/1998/Math/MathML"/>
    <ds:schemaRef ds:uri="http://www.w3.org/2003/InkML"/>
    <ds:schemaRef ds:uri="http://schemas.microsoft.com/office/drawing/2013/main/command"/>
    <ds:schemaRef ds:uri="http://schemas.microsoft.com/office/drawing/2014/chartex"/>
    <ds:schemaRef ds:uri="http://schemas.microsoft.com/office/drawing/2014/chart"/>
    <ds:schemaRef ds:uri="http://schemas.microsoft.com/office/drawing/2016/11/diagram"/>
    <ds:schemaRef ds:uri="http://schemas.microsoft.com/office/drawing/2017/03/chart"/>
    <ds:schemaRef ds:uri="http://schemas.microsoft.com/office/drawing/2017/model3d"/>
    <ds:schemaRef ds:uri="http://schemas.microsoft.com/office/drawing/2018/animation"/>
    <ds:schemaRef ds:uri="http://schemas.microsoft.com/office/drawing/2018/animation/model3d"/>
    <ds:schemaRef ds:uri="http://schemas.microsoft.com/office/powerpoint/2014/inkAction"/>
    <ds:schemaRef ds:uri="http://schemas.microsoft.com/office/thememl/2012/main"/>
    <ds:schemaRef ds:uri="http://schemas.microsoft.com/office/word/2010/wordprocessingShape"/>
    <ds:schemaRef ds:uri="http://schemas.microsoft.com/office/word/2010/wordprocessingCanvas"/>
    <ds:schemaRef ds:uri="http://schemas.microsoft.com/office/word/2010/wordprocessingGroup"/>
    <ds:schemaRef ds:uri="http://schemas.microsoft.com/office/word/2015/wordml/symex"/>
    <ds:schemaRef ds:uri="http://schemas.microsoft.com/office/word/2016/wordml/cid"/>
    <ds:schemaRef ds:uri="http://schemas.microsoft.com/office/webextensions/taskpanes/2010/11"/>
    <ds:schemaRef ds:uri="http://schemas.microsoft.com/office/webextensions/webextension/2010/11"/>
    <ds:schemaRef ds:uri="http://schemas.openxmlformats.org/drawingml/2006/compatibility"/>
    <ds:schemaRef ds:uri="http://schemas.openxmlformats.org/drawingml/2006/lockedCanvas"/>
    <ds:schemaRef ds:uri="http://schemas.microsoft.com/office/drawing/2010/diagram"/>
    <ds:schemaRef ds:uri="http://schemas.microsoft.com/office/drawing/2012/main"/>
    <ds:schemaRef ds:uri="http://schemas.microsoft.com/office/drawing/2010/picture"/>
    <ds:schemaRef ds:uri="http://schemas.microsoft.com/office/drawing/2014/chart/ac"/>
    <ds:schemaRef ds:uri="http://schemas.microsoft.com/office/drawing/2014/main"/>
    <ds:schemaRef ds:uri="http://schemas.microsoft.com/office/drawing/2016/11/main"/>
    <ds:schemaRef ds:uri="http://schemas.microsoft.com/office/drawing/2016/12/diagram"/>
    <ds:schemaRef ds:uri="http://schemas.microsoft.com/office/drawing/2016/SVG/main"/>
    <ds:schemaRef ds:uri="http://schemas.microsoft.com/office/drawing/2017/decorative"/>
    <ds:schemaRef ds:uri="http://schemas.microsoft.com/office/drawing/2018/hyperlinkcolor"/>
    <ds:schemaRef ds:uri="http://schemas.microsoft.com/office/word/2012/wordprocessingDrawing"/>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27</Pages>
  <Words>10609</Words>
  <Characters>66841</Characters>
  <Application>Microsoft Office Word</Application>
  <DocSecurity>0</DocSecurity>
  <Lines>557</Lines>
  <Paragraphs>154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77296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09/6 - Beschreibung der Rechenregeln für das Erfassungsjahr 2019 nach QSKH-RL</dc:title>
  <dc:subject/>
  <dc:creator>IQTIG</dc:creator>
  <cp:keywords/>
  <dc:description/>
  <cp:lastModifiedBy>Ehrhardt, Stefan</cp:lastModifiedBy>
  <cp:revision>1</cp:revision>
  <cp:lastPrinted>2019-01-04T14:20:00Z</cp:lastPrinted>
  <dcterms:created xsi:type="dcterms:W3CDTF">2018-10-17T09:09:00Z</dcterms:created>
  <dcterms:modified xsi:type="dcterms:W3CDTF">2020-04-28T17:37:00Z</dcterms:modified>
</cp:coreProperties>
</file>